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31"/>
        <w:tblOverlap w:val="never"/>
        <w:tblW w:w="9469" w:type="dxa"/>
        <w:tblLayout w:type="fixed"/>
        <w:tblCellMar>
          <w:left w:w="0" w:type="dxa"/>
          <w:right w:w="0" w:type="dxa"/>
        </w:tblCellMar>
        <w:tblLook w:val="0000" w:firstRow="0" w:lastRow="0" w:firstColumn="0" w:lastColumn="0" w:noHBand="0" w:noVBand="0"/>
      </w:tblPr>
      <w:tblGrid>
        <w:gridCol w:w="4253"/>
        <w:gridCol w:w="5216"/>
      </w:tblGrid>
      <w:tr w:rsidR="00EA31A6" w:rsidRPr="003C3134" w14:paraId="6930BF28" w14:textId="77777777" w:rsidTr="00EA31A6">
        <w:trPr>
          <w:trHeight w:val="1135"/>
        </w:trPr>
        <w:tc>
          <w:tcPr>
            <w:tcW w:w="4253" w:type="dxa"/>
            <w:tcBorders>
              <w:top w:val="nil"/>
              <w:left w:val="nil"/>
              <w:bottom w:val="nil"/>
              <w:right w:val="nil"/>
            </w:tcBorders>
          </w:tcPr>
          <w:p w14:paraId="309FFB86" w14:textId="77777777" w:rsidR="00EA31A6" w:rsidRPr="003C3134" w:rsidRDefault="00EA31A6" w:rsidP="00EA31A6">
            <w:pPr>
              <w:rPr>
                <w:rFonts w:ascii="Corbel" w:hAnsi="Corbel" w:cs="Tahoma"/>
                <w:szCs w:val="22"/>
              </w:rPr>
            </w:pPr>
          </w:p>
        </w:tc>
        <w:tc>
          <w:tcPr>
            <w:tcW w:w="5216" w:type="dxa"/>
            <w:tcBorders>
              <w:top w:val="nil"/>
              <w:left w:val="nil"/>
              <w:bottom w:val="nil"/>
              <w:right w:val="nil"/>
            </w:tcBorders>
          </w:tcPr>
          <w:p w14:paraId="04812338" w14:textId="77777777" w:rsidR="00EA31A6" w:rsidRPr="003C3134" w:rsidRDefault="00EA31A6" w:rsidP="00EA31A6">
            <w:pPr>
              <w:rPr>
                <w:rFonts w:ascii="Corbel" w:hAnsi="Corbel" w:cs="Tahoma"/>
                <w:b/>
                <w:szCs w:val="22"/>
              </w:rPr>
            </w:pPr>
          </w:p>
        </w:tc>
      </w:tr>
    </w:tbl>
    <w:p w14:paraId="0E225AFE" w14:textId="77777777" w:rsidR="006C0A26" w:rsidRPr="003C3134" w:rsidRDefault="006C0A26" w:rsidP="00180952">
      <w:pPr>
        <w:spacing w:before="0" w:after="0"/>
        <w:rPr>
          <w:rFonts w:ascii="Corbel" w:hAnsi="Corbel" w:cs="Tahoma"/>
          <w:szCs w:val="22"/>
        </w:rPr>
      </w:pPr>
    </w:p>
    <w:tbl>
      <w:tblPr>
        <w:tblpPr w:vertAnchor="page" w:horzAnchor="margin" w:tblpY="2345"/>
        <w:tblOverlap w:val="never"/>
        <w:tblW w:w="8640" w:type="dxa"/>
        <w:tblLayout w:type="fixed"/>
        <w:tblCellMar>
          <w:top w:w="28" w:type="dxa"/>
          <w:left w:w="170" w:type="dxa"/>
          <w:bottom w:w="28" w:type="dxa"/>
        </w:tblCellMar>
        <w:tblLook w:val="0000" w:firstRow="0" w:lastRow="0" w:firstColumn="0" w:lastColumn="0" w:noHBand="0" w:noVBand="0"/>
      </w:tblPr>
      <w:tblGrid>
        <w:gridCol w:w="8640"/>
      </w:tblGrid>
      <w:tr w:rsidR="00B974C8" w:rsidRPr="003C3134" w14:paraId="15D9BB2B" w14:textId="77777777" w:rsidTr="000C45D9">
        <w:trPr>
          <w:cantSplit/>
          <w:trHeight w:val="1418"/>
        </w:trPr>
        <w:tc>
          <w:tcPr>
            <w:tcW w:w="8640" w:type="dxa"/>
            <w:noWrap/>
            <w:tcMar>
              <w:top w:w="0" w:type="dxa"/>
              <w:left w:w="0" w:type="dxa"/>
              <w:bottom w:w="0" w:type="dxa"/>
              <w:right w:w="0" w:type="dxa"/>
            </w:tcMar>
          </w:tcPr>
          <w:p w14:paraId="68A8ADF3" w14:textId="77777777" w:rsidR="00B974C8" w:rsidRPr="003C3134" w:rsidRDefault="00B974C8" w:rsidP="000C45D9">
            <w:pPr>
              <w:pStyle w:val="Contact"/>
              <w:spacing w:before="0" w:after="120"/>
              <w:jc w:val="center"/>
              <w:rPr>
                <w:rFonts w:ascii="Corbel" w:hAnsi="Corbel" w:cs="Tahoma"/>
                <w:b/>
                <w:bCs/>
                <w:szCs w:val="22"/>
              </w:rPr>
            </w:pPr>
          </w:p>
          <w:p w14:paraId="2A262F67" w14:textId="77777777" w:rsidR="00B974C8" w:rsidRPr="003C3134" w:rsidRDefault="00B974C8" w:rsidP="000C45D9">
            <w:pPr>
              <w:pStyle w:val="Contact"/>
              <w:spacing w:before="0" w:after="120"/>
              <w:jc w:val="center"/>
              <w:rPr>
                <w:rFonts w:ascii="Corbel" w:hAnsi="Corbel" w:cs="Tahoma"/>
                <w:b/>
                <w:bCs/>
                <w:szCs w:val="22"/>
              </w:rPr>
            </w:pPr>
          </w:p>
          <w:p w14:paraId="15F53A05" w14:textId="4A0AB653" w:rsidR="00B974C8" w:rsidRPr="003C3134" w:rsidRDefault="00B974C8" w:rsidP="000C45D9">
            <w:pPr>
              <w:pStyle w:val="Contact"/>
              <w:spacing w:before="0" w:after="120"/>
              <w:jc w:val="center"/>
              <w:rPr>
                <w:rFonts w:ascii="Corbel" w:hAnsi="Corbel" w:cs="Tahoma"/>
                <w:b/>
                <w:bCs/>
                <w:szCs w:val="22"/>
              </w:rPr>
            </w:pPr>
            <w:r w:rsidRPr="003C3134">
              <w:rPr>
                <w:rFonts w:ascii="Corbel" w:hAnsi="Corbel" w:cs="Tahoma"/>
                <w:b/>
                <w:bCs/>
                <w:szCs w:val="22"/>
              </w:rPr>
              <w:t xml:space="preserve">ANNEX </w:t>
            </w:r>
            <w:r w:rsidR="00D6121C">
              <w:rPr>
                <w:rFonts w:ascii="Corbel" w:hAnsi="Corbel" w:cs="Tahoma"/>
                <w:b/>
                <w:bCs/>
                <w:szCs w:val="22"/>
              </w:rPr>
              <w:t>II</w:t>
            </w:r>
          </w:p>
          <w:p w14:paraId="7BBF7CBF" w14:textId="77777777" w:rsidR="00B974C8" w:rsidRPr="003C3134" w:rsidRDefault="00B974C8" w:rsidP="000C45D9">
            <w:pPr>
              <w:pStyle w:val="Contact"/>
              <w:spacing w:after="120"/>
              <w:jc w:val="center"/>
              <w:rPr>
                <w:rFonts w:ascii="Corbel" w:hAnsi="Corbel" w:cs="Tahoma"/>
                <w:b/>
                <w:bCs/>
                <w:szCs w:val="22"/>
              </w:rPr>
            </w:pPr>
            <w:r w:rsidRPr="003C3134">
              <w:rPr>
                <w:rFonts w:ascii="Corbel" w:hAnsi="Corbel" w:cs="Tahoma"/>
                <w:b/>
                <w:bCs/>
                <w:szCs w:val="22"/>
              </w:rPr>
              <w:t>STANDARD SUBMISSION FORM</w:t>
            </w:r>
          </w:p>
          <w:p w14:paraId="7C21AEA8" w14:textId="42AF9144" w:rsidR="00B974C8" w:rsidRPr="003C3134" w:rsidRDefault="00B974C8" w:rsidP="000C45D9">
            <w:pPr>
              <w:spacing w:after="0"/>
              <w:jc w:val="center"/>
              <w:rPr>
                <w:rFonts w:ascii="Corbel" w:hAnsi="Corbel" w:cs="Tahoma"/>
                <w:b/>
                <w:szCs w:val="22"/>
              </w:rPr>
            </w:pPr>
            <w:r w:rsidRPr="003C3134">
              <w:rPr>
                <w:rFonts w:ascii="Corbel" w:hAnsi="Corbel" w:cs="Tahoma"/>
                <w:b/>
                <w:szCs w:val="22"/>
              </w:rPr>
              <w:t xml:space="preserve"> </w:t>
            </w:r>
            <w:sdt>
              <w:sdtPr>
                <w:rPr>
                  <w:rFonts w:ascii="Corbel" w:hAnsi="Corbel" w:cs="Calibri"/>
                  <w:b/>
                  <w:spacing w:val="-3"/>
                  <w:szCs w:val="22"/>
                </w:rPr>
                <w:alias w:val="Title"/>
                <w:tag w:val=""/>
                <w:id w:val="212698033"/>
                <w:placeholder>
                  <w:docPart w:val="29C49D65C17A460EB485788B62C9D393"/>
                </w:placeholder>
                <w:dataBinding w:prefixMappings="xmlns:ns0='http://purl.org/dc/elements/1.1/' xmlns:ns1='http://schemas.openxmlformats.org/package/2006/metadata/core-properties' " w:xpath="/ns1:coreProperties[1]/ns0:title[1]" w:storeItemID="{6C3C8BC8-F283-45AE-878A-BAB7291924A1}"/>
                <w:text/>
              </w:sdtPr>
              <w:sdtEndPr/>
              <w:sdtContent>
                <w:r w:rsidR="00631454">
                  <w:rPr>
                    <w:rFonts w:ascii="Corbel" w:hAnsi="Corbel" w:cs="Calibri"/>
                    <w:b/>
                    <w:spacing w:val="-3"/>
                    <w:szCs w:val="22"/>
                  </w:rPr>
                  <w:t>SIS II MWO</w:t>
                </w:r>
              </w:sdtContent>
            </w:sdt>
          </w:p>
          <w:sdt>
            <w:sdtPr>
              <w:rPr>
                <w:rFonts w:ascii="Corbel" w:hAnsi="Corbel" w:cs="Tahoma"/>
                <w:b/>
                <w:szCs w:val="22"/>
              </w:rPr>
              <w:alias w:val="Tender Code"/>
              <w:tag w:val="Tender_x0020_Code"/>
              <w:id w:val="1844981695"/>
              <w:placeholder>
                <w:docPart w:val="C627C1CB058340D599ECD8C924EB1BE9"/>
              </w:placeholder>
              <w:dataBinding w:prefixMappings="xmlns:ns0='http://schemas.microsoft.com/office/2006/metadata/properties' xmlns:ns1='http://www.w3.org/2001/XMLSchema-instance' xmlns:ns2='http://schemas.microsoft.com/office/infopath/2007/PartnerControls' xmlns:ns3='94824bce-32c6-4158-90c9-5387ebe78087' xmlns:ns4='http://schemas.microsoft.com/sharepoint/v3' xmlns:ns5='f4ef0f07-dc1e-47c7-b8ad-2ffd29694dc9' " w:xpath="/ns0:properties[1]/documentManagement[1]/ns5:Tender_x0020_Code[1]" w:storeItemID="{44626188-FE33-4523-B1E6-163179E9E3EE}"/>
              <w:text/>
            </w:sdtPr>
            <w:sdtEndPr/>
            <w:sdtContent>
              <w:p w14:paraId="33366C3A" w14:textId="51A7DC7A" w:rsidR="00B974C8" w:rsidRPr="003C3134" w:rsidRDefault="00631454" w:rsidP="000C45D9">
                <w:pPr>
                  <w:jc w:val="center"/>
                  <w:rPr>
                    <w:rFonts w:ascii="Corbel" w:hAnsi="Corbel" w:cs="Tahoma"/>
                    <w:szCs w:val="22"/>
                  </w:rPr>
                </w:pPr>
                <w:r>
                  <w:rPr>
                    <w:rFonts w:ascii="Corbel" w:hAnsi="Corbel" w:cs="Tahoma"/>
                    <w:b/>
                    <w:szCs w:val="22"/>
                  </w:rPr>
                  <w:t>LISA/2017/RP/01</w:t>
                </w:r>
              </w:p>
            </w:sdtContent>
          </w:sdt>
          <w:p w14:paraId="49E2B706" w14:textId="02085CC2" w:rsidR="00B974C8" w:rsidRPr="003C3134" w:rsidRDefault="00B974C8" w:rsidP="000C45D9">
            <w:pPr>
              <w:jc w:val="center"/>
              <w:rPr>
                <w:rFonts w:ascii="Corbel" w:hAnsi="Corbel" w:cs="Tahoma"/>
                <w:b/>
                <w:szCs w:val="22"/>
              </w:rPr>
            </w:pPr>
            <w:r w:rsidRPr="003C3134">
              <w:rPr>
                <w:rFonts w:ascii="Corbel" w:hAnsi="Corbel" w:cs="Tahoma"/>
                <w:b/>
                <w:szCs w:val="22"/>
              </w:rPr>
              <w:t>Sections 1-</w:t>
            </w:r>
            <w:r w:rsidR="00A742AF" w:rsidRPr="003C3134">
              <w:rPr>
                <w:rFonts w:ascii="Corbel" w:hAnsi="Corbel" w:cs="Tahoma"/>
                <w:b/>
                <w:szCs w:val="22"/>
              </w:rPr>
              <w:t>4</w:t>
            </w:r>
            <w:r w:rsidRPr="003C3134">
              <w:rPr>
                <w:rFonts w:ascii="Corbel" w:hAnsi="Corbel" w:cs="Tahoma"/>
                <w:b/>
                <w:szCs w:val="22"/>
              </w:rPr>
              <w:t xml:space="preserve"> Identifi</w:t>
            </w:r>
            <w:r w:rsidR="00401B0A" w:rsidRPr="003C3134">
              <w:rPr>
                <w:rFonts w:ascii="Corbel" w:hAnsi="Corbel" w:cs="Tahoma"/>
                <w:b/>
                <w:szCs w:val="22"/>
              </w:rPr>
              <w:t xml:space="preserve">cation, exclusion, economic, </w:t>
            </w:r>
            <w:r w:rsidRPr="003C3134">
              <w:rPr>
                <w:rFonts w:ascii="Corbel" w:hAnsi="Corbel" w:cs="Tahoma"/>
                <w:b/>
                <w:szCs w:val="22"/>
              </w:rPr>
              <w:t xml:space="preserve">financial </w:t>
            </w:r>
            <w:r w:rsidR="00401B0A" w:rsidRPr="003C3134">
              <w:rPr>
                <w:rFonts w:ascii="Corbel" w:hAnsi="Corbel" w:cs="Tahoma"/>
                <w:b/>
                <w:szCs w:val="22"/>
              </w:rPr>
              <w:t>and tec</w:t>
            </w:r>
            <w:r w:rsidR="00A742AF" w:rsidRPr="003C3134">
              <w:rPr>
                <w:rFonts w:ascii="Corbel" w:hAnsi="Corbel" w:cs="Tahoma"/>
                <w:b/>
                <w:szCs w:val="22"/>
              </w:rPr>
              <w:t>hnical, professional selection</w:t>
            </w:r>
          </w:p>
          <w:p w14:paraId="199445BC" w14:textId="77777777" w:rsidR="00B974C8" w:rsidRPr="003C3134" w:rsidRDefault="00B974C8" w:rsidP="000C45D9">
            <w:pPr>
              <w:jc w:val="center"/>
              <w:rPr>
                <w:rFonts w:ascii="Corbel" w:hAnsi="Corbel" w:cs="Tahoma"/>
                <w:b/>
                <w:szCs w:val="22"/>
              </w:rPr>
            </w:pPr>
          </w:p>
          <w:p w14:paraId="68440DFE" w14:textId="77777777" w:rsidR="00B974C8" w:rsidRPr="003C3134" w:rsidRDefault="00B974C8" w:rsidP="000C45D9">
            <w:pPr>
              <w:jc w:val="center"/>
              <w:rPr>
                <w:rFonts w:ascii="Corbel" w:hAnsi="Corbel" w:cs="Tahoma"/>
                <w:szCs w:val="22"/>
              </w:rPr>
            </w:pPr>
          </w:p>
        </w:tc>
      </w:tr>
    </w:tbl>
    <w:p w14:paraId="3A73A441" w14:textId="77777777" w:rsidR="00B974C8" w:rsidRPr="003C3134" w:rsidRDefault="00B974C8" w:rsidP="00B974C8">
      <w:pPr>
        <w:rPr>
          <w:rFonts w:ascii="Corbel" w:hAnsi="Corbel" w:cs="Tahoma"/>
          <w:szCs w:val="22"/>
        </w:rPr>
      </w:pPr>
    </w:p>
    <w:p w14:paraId="017131D3" w14:textId="77777777" w:rsidR="00B974C8" w:rsidRPr="003C3134" w:rsidRDefault="00B974C8" w:rsidP="00B974C8">
      <w:pPr>
        <w:rPr>
          <w:rFonts w:ascii="Corbel" w:hAnsi="Corbel" w:cs="Tahoma"/>
          <w:szCs w:val="22"/>
        </w:rPr>
      </w:pPr>
    </w:p>
    <w:p w14:paraId="6E9127D1" w14:textId="77777777" w:rsidR="00B974C8" w:rsidRPr="003C3134" w:rsidRDefault="00B974C8" w:rsidP="00B974C8">
      <w:pPr>
        <w:rPr>
          <w:rFonts w:ascii="Corbel" w:hAnsi="Corbel" w:cs="Tahoma"/>
          <w:szCs w:val="22"/>
        </w:rPr>
      </w:pPr>
    </w:p>
    <w:p w14:paraId="51B177A9" w14:textId="77777777" w:rsidR="00B974C8" w:rsidRPr="003C3134" w:rsidRDefault="00B974C8" w:rsidP="00B974C8">
      <w:pPr>
        <w:rPr>
          <w:rFonts w:ascii="Corbel" w:hAnsi="Corbel" w:cs="Tahoma"/>
          <w:szCs w:val="22"/>
        </w:rPr>
      </w:pPr>
    </w:p>
    <w:p w14:paraId="204861A4" w14:textId="3A4BB6EA" w:rsidR="00B41780" w:rsidRDefault="00B41780" w:rsidP="00B974C8">
      <w:pPr>
        <w:rPr>
          <w:rFonts w:ascii="Corbel" w:hAnsi="Corbel" w:cs="Tahoma"/>
          <w:szCs w:val="22"/>
        </w:rPr>
      </w:pPr>
      <w:bookmarkStart w:id="0" w:name="techSectionBreak1"/>
    </w:p>
    <w:p w14:paraId="6FD48536" w14:textId="77777777" w:rsidR="00B41780" w:rsidRPr="00B41780" w:rsidRDefault="00B41780" w:rsidP="00B41780">
      <w:pPr>
        <w:rPr>
          <w:rFonts w:ascii="Corbel" w:hAnsi="Corbel" w:cs="Tahoma"/>
          <w:szCs w:val="22"/>
        </w:rPr>
      </w:pPr>
    </w:p>
    <w:p w14:paraId="00A684FA" w14:textId="77777777" w:rsidR="00B41780" w:rsidRPr="00B41780" w:rsidRDefault="00B41780" w:rsidP="00B41780">
      <w:pPr>
        <w:rPr>
          <w:rFonts w:ascii="Corbel" w:hAnsi="Corbel" w:cs="Tahoma"/>
          <w:szCs w:val="22"/>
        </w:rPr>
      </w:pPr>
    </w:p>
    <w:p w14:paraId="5B7A49E5" w14:textId="77777777" w:rsidR="00B41780" w:rsidRPr="00B41780" w:rsidRDefault="00B41780" w:rsidP="00B41780">
      <w:pPr>
        <w:rPr>
          <w:rFonts w:ascii="Corbel" w:hAnsi="Corbel" w:cs="Tahoma"/>
          <w:szCs w:val="22"/>
        </w:rPr>
      </w:pPr>
    </w:p>
    <w:p w14:paraId="0FEF0849" w14:textId="77777777" w:rsidR="00B41780" w:rsidRPr="00B41780" w:rsidRDefault="00B41780" w:rsidP="00B41780">
      <w:pPr>
        <w:rPr>
          <w:rFonts w:ascii="Corbel" w:hAnsi="Corbel" w:cs="Tahoma"/>
          <w:szCs w:val="22"/>
        </w:rPr>
      </w:pPr>
    </w:p>
    <w:p w14:paraId="6B08EADB" w14:textId="77777777" w:rsidR="00B41780" w:rsidRPr="00B41780" w:rsidRDefault="00B41780" w:rsidP="00B41780">
      <w:pPr>
        <w:rPr>
          <w:rFonts w:ascii="Corbel" w:hAnsi="Corbel" w:cs="Tahoma"/>
          <w:szCs w:val="22"/>
        </w:rPr>
      </w:pPr>
    </w:p>
    <w:p w14:paraId="78E21C43" w14:textId="77777777" w:rsidR="00B41780" w:rsidRPr="00B41780" w:rsidRDefault="00B41780" w:rsidP="00B41780">
      <w:pPr>
        <w:rPr>
          <w:rFonts w:ascii="Corbel" w:hAnsi="Corbel" w:cs="Tahoma"/>
          <w:szCs w:val="22"/>
        </w:rPr>
      </w:pPr>
    </w:p>
    <w:p w14:paraId="17FFBD64" w14:textId="77777777" w:rsidR="00B41780" w:rsidRPr="00B41780" w:rsidRDefault="00B41780" w:rsidP="00B41780">
      <w:pPr>
        <w:rPr>
          <w:rFonts w:ascii="Corbel" w:hAnsi="Corbel" w:cs="Tahoma"/>
          <w:szCs w:val="22"/>
        </w:rPr>
      </w:pPr>
    </w:p>
    <w:p w14:paraId="3929CCC7" w14:textId="77777777" w:rsidR="00B41780" w:rsidRPr="00B41780" w:rsidRDefault="00B41780" w:rsidP="00B41780">
      <w:pPr>
        <w:rPr>
          <w:rFonts w:ascii="Corbel" w:hAnsi="Corbel" w:cs="Tahoma"/>
          <w:szCs w:val="22"/>
        </w:rPr>
      </w:pPr>
    </w:p>
    <w:p w14:paraId="05B4FD63" w14:textId="04368E51" w:rsidR="00B41780" w:rsidRDefault="00B41780" w:rsidP="00B41780">
      <w:pPr>
        <w:tabs>
          <w:tab w:val="left" w:pos="1260"/>
        </w:tabs>
        <w:rPr>
          <w:rFonts w:ascii="Corbel" w:hAnsi="Corbel" w:cs="Tahoma"/>
          <w:szCs w:val="22"/>
        </w:rPr>
      </w:pPr>
      <w:r>
        <w:rPr>
          <w:rFonts w:ascii="Corbel" w:hAnsi="Corbel" w:cs="Tahoma"/>
          <w:szCs w:val="22"/>
        </w:rPr>
        <w:tab/>
      </w:r>
    </w:p>
    <w:p w14:paraId="3DD890EF" w14:textId="6ABEBDD7" w:rsidR="00B41780" w:rsidRDefault="00B41780" w:rsidP="00B41780">
      <w:pPr>
        <w:rPr>
          <w:rFonts w:ascii="Corbel" w:hAnsi="Corbel" w:cs="Tahoma"/>
          <w:szCs w:val="22"/>
        </w:rPr>
      </w:pPr>
    </w:p>
    <w:p w14:paraId="3285CEA7" w14:textId="77777777" w:rsidR="00B974C8" w:rsidRPr="00B41780" w:rsidRDefault="00B974C8" w:rsidP="00B41780">
      <w:pPr>
        <w:rPr>
          <w:rFonts w:ascii="Corbel" w:hAnsi="Corbel" w:cs="Tahoma"/>
          <w:szCs w:val="22"/>
        </w:rPr>
        <w:sectPr w:rsidR="00B974C8" w:rsidRPr="00B41780" w:rsidSect="000C45D9">
          <w:headerReference w:type="even" r:id="rId12"/>
          <w:headerReference w:type="default" r:id="rId13"/>
          <w:footerReference w:type="even" r:id="rId14"/>
          <w:footerReference w:type="default" r:id="rId15"/>
          <w:headerReference w:type="first" r:id="rId16"/>
          <w:footerReference w:type="first" r:id="rId17"/>
          <w:pgSz w:w="11907" w:h="16840" w:code="9"/>
          <w:pgMar w:top="1021" w:right="1701" w:bottom="1021" w:left="1588" w:header="601" w:footer="1077" w:gutter="0"/>
          <w:paperSrc w:first="114" w:other="114"/>
          <w:cols w:space="720"/>
          <w:titlePg/>
        </w:sectPr>
      </w:pPr>
    </w:p>
    <w:p w14:paraId="13D6A2DA" w14:textId="77777777" w:rsidR="00B974C8" w:rsidRPr="00D56B92" w:rsidRDefault="00B974C8" w:rsidP="00B974C8">
      <w:pPr>
        <w:pStyle w:val="SubTitle2"/>
        <w:rPr>
          <w:rFonts w:ascii="Corbel" w:hAnsi="Corbel" w:cs="Tahoma"/>
          <w:sz w:val="28"/>
          <w:szCs w:val="28"/>
        </w:rPr>
      </w:pPr>
      <w:bookmarkStart w:id="1" w:name="eltqToC"/>
      <w:bookmarkEnd w:id="0"/>
      <w:r w:rsidRPr="00D56B92">
        <w:rPr>
          <w:rFonts w:ascii="Corbel" w:hAnsi="Corbel" w:cs="Tahoma"/>
          <w:sz w:val="28"/>
          <w:szCs w:val="28"/>
        </w:rPr>
        <w:lastRenderedPageBreak/>
        <w:t>Table of Contents</w:t>
      </w:r>
    </w:p>
    <w:p w14:paraId="2C32499B" w14:textId="77777777" w:rsidR="00B974C8" w:rsidRPr="003C3134" w:rsidRDefault="00B974C8" w:rsidP="00B974C8">
      <w:pPr>
        <w:rPr>
          <w:rFonts w:ascii="Corbel" w:hAnsi="Corbel" w:cs="Tahoma"/>
          <w:szCs w:val="22"/>
        </w:rPr>
      </w:pPr>
    </w:p>
    <w:bookmarkEnd w:id="1"/>
    <w:p w14:paraId="1556AC6E" w14:textId="77777777" w:rsidR="0083370C" w:rsidRDefault="00B974C8">
      <w:pPr>
        <w:pStyle w:val="TOC1"/>
        <w:tabs>
          <w:tab w:val="right" w:leader="dot" w:pos="8297"/>
        </w:tabs>
        <w:rPr>
          <w:rFonts w:asciiTheme="minorHAnsi" w:eastAsiaTheme="minorEastAsia" w:hAnsiTheme="minorHAnsi" w:cstheme="minorBidi"/>
          <w:b w:val="0"/>
          <w:bCs w:val="0"/>
          <w:i w:val="0"/>
          <w:iCs w:val="0"/>
          <w:noProof/>
          <w:szCs w:val="22"/>
          <w:lang w:eastAsia="en-GB"/>
        </w:rPr>
      </w:pPr>
      <w:r w:rsidRPr="00274BEE">
        <w:rPr>
          <w:rFonts w:ascii="Corbel" w:hAnsi="Corbel" w:cs="Tahoma"/>
          <w:b w:val="0"/>
          <w:i w:val="0"/>
          <w:caps/>
          <w:szCs w:val="22"/>
        </w:rPr>
        <w:fldChar w:fldCharType="begin"/>
      </w:r>
      <w:r w:rsidRPr="00274BEE">
        <w:rPr>
          <w:rFonts w:ascii="Corbel" w:hAnsi="Corbel" w:cs="Tahoma"/>
          <w:b w:val="0"/>
          <w:i w:val="0"/>
          <w:caps/>
          <w:szCs w:val="22"/>
        </w:rPr>
        <w:instrText xml:space="preserve"> TOC \o "1-2" \h \z \u </w:instrText>
      </w:r>
      <w:r w:rsidRPr="00274BEE">
        <w:rPr>
          <w:rFonts w:ascii="Corbel" w:hAnsi="Corbel" w:cs="Tahoma"/>
          <w:b w:val="0"/>
          <w:i w:val="0"/>
          <w:caps/>
          <w:szCs w:val="22"/>
        </w:rPr>
        <w:fldChar w:fldCharType="separate"/>
      </w:r>
      <w:hyperlink w:anchor="_Toc473189213" w:history="1">
        <w:r w:rsidR="0083370C" w:rsidRPr="00F675AA">
          <w:rPr>
            <w:rStyle w:val="Hyperlink"/>
            <w:rFonts w:ascii="Corbel" w:hAnsi="Corbel" w:cs="Tahoma"/>
            <w:noProof/>
          </w:rPr>
          <w:t>Preamble</w:t>
        </w:r>
        <w:r w:rsidR="0083370C">
          <w:rPr>
            <w:noProof/>
            <w:webHidden/>
          </w:rPr>
          <w:tab/>
        </w:r>
        <w:r w:rsidR="0083370C">
          <w:rPr>
            <w:noProof/>
            <w:webHidden/>
          </w:rPr>
          <w:fldChar w:fldCharType="begin"/>
        </w:r>
        <w:r w:rsidR="0083370C">
          <w:rPr>
            <w:noProof/>
            <w:webHidden/>
          </w:rPr>
          <w:instrText xml:space="preserve"> PAGEREF _Toc473189213 \h </w:instrText>
        </w:r>
        <w:r w:rsidR="0083370C">
          <w:rPr>
            <w:noProof/>
            <w:webHidden/>
          </w:rPr>
        </w:r>
        <w:r w:rsidR="0083370C">
          <w:rPr>
            <w:noProof/>
            <w:webHidden/>
          </w:rPr>
          <w:fldChar w:fldCharType="separate"/>
        </w:r>
        <w:r w:rsidR="0083370C">
          <w:rPr>
            <w:noProof/>
            <w:webHidden/>
          </w:rPr>
          <w:t>3</w:t>
        </w:r>
        <w:r w:rsidR="0083370C">
          <w:rPr>
            <w:noProof/>
            <w:webHidden/>
          </w:rPr>
          <w:fldChar w:fldCharType="end"/>
        </w:r>
      </w:hyperlink>
    </w:p>
    <w:p w14:paraId="3921A36C" w14:textId="77777777" w:rsidR="0083370C" w:rsidRDefault="00A81F0F">
      <w:pPr>
        <w:pStyle w:val="TOC1"/>
        <w:tabs>
          <w:tab w:val="right" w:leader="dot" w:pos="8297"/>
        </w:tabs>
        <w:rPr>
          <w:rFonts w:asciiTheme="minorHAnsi" w:eastAsiaTheme="minorEastAsia" w:hAnsiTheme="minorHAnsi" w:cstheme="minorBidi"/>
          <w:b w:val="0"/>
          <w:bCs w:val="0"/>
          <w:i w:val="0"/>
          <w:iCs w:val="0"/>
          <w:noProof/>
          <w:szCs w:val="22"/>
          <w:lang w:eastAsia="en-GB"/>
        </w:rPr>
      </w:pPr>
      <w:hyperlink w:anchor="_Toc473189214" w:history="1">
        <w:r w:rsidR="0083370C" w:rsidRPr="00F675AA">
          <w:rPr>
            <w:rStyle w:val="Hyperlink"/>
            <w:rFonts w:ascii="Corbel" w:hAnsi="Corbel" w:cs="Tahoma"/>
            <w:smallCaps/>
            <w:noProof/>
          </w:rPr>
          <w:t>Section 1 – Identification</w:t>
        </w:r>
        <w:r w:rsidR="0083370C">
          <w:rPr>
            <w:noProof/>
            <w:webHidden/>
          </w:rPr>
          <w:tab/>
        </w:r>
        <w:r w:rsidR="0083370C">
          <w:rPr>
            <w:noProof/>
            <w:webHidden/>
          </w:rPr>
          <w:fldChar w:fldCharType="begin"/>
        </w:r>
        <w:r w:rsidR="0083370C">
          <w:rPr>
            <w:noProof/>
            <w:webHidden/>
          </w:rPr>
          <w:instrText xml:space="preserve"> PAGEREF _Toc473189214 \h </w:instrText>
        </w:r>
        <w:r w:rsidR="0083370C">
          <w:rPr>
            <w:noProof/>
            <w:webHidden/>
          </w:rPr>
        </w:r>
        <w:r w:rsidR="0083370C">
          <w:rPr>
            <w:noProof/>
            <w:webHidden/>
          </w:rPr>
          <w:fldChar w:fldCharType="separate"/>
        </w:r>
        <w:r w:rsidR="0083370C">
          <w:rPr>
            <w:noProof/>
            <w:webHidden/>
          </w:rPr>
          <w:t>4</w:t>
        </w:r>
        <w:r w:rsidR="0083370C">
          <w:rPr>
            <w:noProof/>
            <w:webHidden/>
          </w:rPr>
          <w:fldChar w:fldCharType="end"/>
        </w:r>
      </w:hyperlink>
    </w:p>
    <w:p w14:paraId="5A872732" w14:textId="77777777" w:rsidR="0083370C" w:rsidRDefault="00A81F0F">
      <w:pPr>
        <w:pStyle w:val="TOC1"/>
        <w:tabs>
          <w:tab w:val="right" w:leader="dot" w:pos="8297"/>
        </w:tabs>
        <w:rPr>
          <w:rFonts w:asciiTheme="minorHAnsi" w:eastAsiaTheme="minorEastAsia" w:hAnsiTheme="minorHAnsi" w:cstheme="minorBidi"/>
          <w:b w:val="0"/>
          <w:bCs w:val="0"/>
          <w:i w:val="0"/>
          <w:iCs w:val="0"/>
          <w:noProof/>
          <w:szCs w:val="22"/>
          <w:lang w:eastAsia="en-GB"/>
        </w:rPr>
      </w:pPr>
      <w:hyperlink w:anchor="_Toc473189215" w:history="1">
        <w:r w:rsidR="0083370C" w:rsidRPr="00F675AA">
          <w:rPr>
            <w:rStyle w:val="Hyperlink"/>
            <w:rFonts w:ascii="Corbel" w:hAnsi="Corbel" w:cs="Tahoma"/>
            <w:noProof/>
          </w:rPr>
          <w:t xml:space="preserve">Section 1.1 - </w:t>
        </w:r>
        <w:r w:rsidR="0083370C" w:rsidRPr="00F675AA">
          <w:rPr>
            <w:rStyle w:val="Hyperlink"/>
            <w:rFonts w:ascii="Corbel" w:hAnsi="Corbel" w:cs="Tahoma"/>
            <w:noProof/>
            <w:lang w:eastAsia="en-GB"/>
          </w:rPr>
          <w:t>Candidature Form</w:t>
        </w:r>
        <w:r w:rsidR="0083370C">
          <w:rPr>
            <w:noProof/>
            <w:webHidden/>
          </w:rPr>
          <w:tab/>
        </w:r>
        <w:r w:rsidR="0083370C">
          <w:rPr>
            <w:noProof/>
            <w:webHidden/>
          </w:rPr>
          <w:fldChar w:fldCharType="begin"/>
        </w:r>
        <w:r w:rsidR="0083370C">
          <w:rPr>
            <w:noProof/>
            <w:webHidden/>
          </w:rPr>
          <w:instrText xml:space="preserve"> PAGEREF _Toc473189215 \h </w:instrText>
        </w:r>
        <w:r w:rsidR="0083370C">
          <w:rPr>
            <w:noProof/>
            <w:webHidden/>
          </w:rPr>
        </w:r>
        <w:r w:rsidR="0083370C">
          <w:rPr>
            <w:noProof/>
            <w:webHidden/>
          </w:rPr>
          <w:fldChar w:fldCharType="separate"/>
        </w:r>
        <w:r w:rsidR="0083370C">
          <w:rPr>
            <w:noProof/>
            <w:webHidden/>
          </w:rPr>
          <w:t>4</w:t>
        </w:r>
        <w:r w:rsidR="0083370C">
          <w:rPr>
            <w:noProof/>
            <w:webHidden/>
          </w:rPr>
          <w:fldChar w:fldCharType="end"/>
        </w:r>
      </w:hyperlink>
    </w:p>
    <w:p w14:paraId="0DF79584" w14:textId="77777777" w:rsidR="0083370C" w:rsidRDefault="00A81F0F">
      <w:pPr>
        <w:pStyle w:val="TOC1"/>
        <w:tabs>
          <w:tab w:val="right" w:leader="dot" w:pos="8297"/>
        </w:tabs>
        <w:rPr>
          <w:rFonts w:asciiTheme="minorHAnsi" w:eastAsiaTheme="minorEastAsia" w:hAnsiTheme="minorHAnsi" w:cstheme="minorBidi"/>
          <w:b w:val="0"/>
          <w:bCs w:val="0"/>
          <w:i w:val="0"/>
          <w:iCs w:val="0"/>
          <w:noProof/>
          <w:szCs w:val="22"/>
          <w:lang w:eastAsia="en-GB"/>
        </w:rPr>
      </w:pPr>
      <w:hyperlink w:anchor="_Toc473189216" w:history="1">
        <w:r w:rsidR="0083370C" w:rsidRPr="00F675AA">
          <w:rPr>
            <w:rStyle w:val="Hyperlink"/>
            <w:rFonts w:ascii="Corbel" w:hAnsi="Corbel" w:cs="Tahoma"/>
            <w:noProof/>
          </w:rPr>
          <w:t>Section 1.2 – Statement on subcontracting</w:t>
        </w:r>
        <w:r w:rsidR="0083370C">
          <w:rPr>
            <w:noProof/>
            <w:webHidden/>
          </w:rPr>
          <w:tab/>
        </w:r>
        <w:r w:rsidR="0083370C">
          <w:rPr>
            <w:noProof/>
            <w:webHidden/>
          </w:rPr>
          <w:fldChar w:fldCharType="begin"/>
        </w:r>
        <w:r w:rsidR="0083370C">
          <w:rPr>
            <w:noProof/>
            <w:webHidden/>
          </w:rPr>
          <w:instrText xml:space="preserve"> PAGEREF _Toc473189216 \h </w:instrText>
        </w:r>
        <w:r w:rsidR="0083370C">
          <w:rPr>
            <w:noProof/>
            <w:webHidden/>
          </w:rPr>
        </w:r>
        <w:r w:rsidR="0083370C">
          <w:rPr>
            <w:noProof/>
            <w:webHidden/>
          </w:rPr>
          <w:fldChar w:fldCharType="separate"/>
        </w:r>
        <w:r w:rsidR="0083370C">
          <w:rPr>
            <w:noProof/>
            <w:webHidden/>
          </w:rPr>
          <w:t>8</w:t>
        </w:r>
        <w:r w:rsidR="0083370C">
          <w:rPr>
            <w:noProof/>
            <w:webHidden/>
          </w:rPr>
          <w:fldChar w:fldCharType="end"/>
        </w:r>
      </w:hyperlink>
    </w:p>
    <w:p w14:paraId="6E2F8F17" w14:textId="77777777" w:rsidR="0083370C" w:rsidRDefault="00A81F0F">
      <w:pPr>
        <w:pStyle w:val="TOC1"/>
        <w:tabs>
          <w:tab w:val="right" w:leader="dot" w:pos="8297"/>
        </w:tabs>
        <w:rPr>
          <w:rFonts w:asciiTheme="minorHAnsi" w:eastAsiaTheme="minorEastAsia" w:hAnsiTheme="minorHAnsi" w:cstheme="minorBidi"/>
          <w:b w:val="0"/>
          <w:bCs w:val="0"/>
          <w:i w:val="0"/>
          <w:iCs w:val="0"/>
          <w:noProof/>
          <w:szCs w:val="22"/>
          <w:lang w:eastAsia="en-GB"/>
        </w:rPr>
      </w:pPr>
      <w:hyperlink w:anchor="_Toc473189217" w:history="1">
        <w:r w:rsidR="0083370C" w:rsidRPr="00F675AA">
          <w:rPr>
            <w:rStyle w:val="Hyperlink"/>
            <w:rFonts w:ascii="Corbel" w:hAnsi="Corbel" w:cs="Tahoma"/>
            <w:noProof/>
          </w:rPr>
          <w:t>Section 1.3 – Letter of intent from subcontractors</w:t>
        </w:r>
        <w:r w:rsidR="0083370C">
          <w:rPr>
            <w:noProof/>
            <w:webHidden/>
          </w:rPr>
          <w:tab/>
        </w:r>
        <w:r w:rsidR="0083370C">
          <w:rPr>
            <w:noProof/>
            <w:webHidden/>
          </w:rPr>
          <w:fldChar w:fldCharType="begin"/>
        </w:r>
        <w:r w:rsidR="0083370C">
          <w:rPr>
            <w:noProof/>
            <w:webHidden/>
          </w:rPr>
          <w:instrText xml:space="preserve"> PAGEREF _Toc473189217 \h </w:instrText>
        </w:r>
        <w:r w:rsidR="0083370C">
          <w:rPr>
            <w:noProof/>
            <w:webHidden/>
          </w:rPr>
        </w:r>
        <w:r w:rsidR="0083370C">
          <w:rPr>
            <w:noProof/>
            <w:webHidden/>
          </w:rPr>
          <w:fldChar w:fldCharType="separate"/>
        </w:r>
        <w:r w:rsidR="0083370C">
          <w:rPr>
            <w:noProof/>
            <w:webHidden/>
          </w:rPr>
          <w:t>9</w:t>
        </w:r>
        <w:r w:rsidR="0083370C">
          <w:rPr>
            <w:noProof/>
            <w:webHidden/>
          </w:rPr>
          <w:fldChar w:fldCharType="end"/>
        </w:r>
      </w:hyperlink>
    </w:p>
    <w:p w14:paraId="319150A7" w14:textId="77777777" w:rsidR="0083370C" w:rsidRDefault="00A81F0F">
      <w:pPr>
        <w:pStyle w:val="TOC1"/>
        <w:tabs>
          <w:tab w:val="right" w:leader="dot" w:pos="8297"/>
        </w:tabs>
        <w:rPr>
          <w:rFonts w:asciiTheme="minorHAnsi" w:eastAsiaTheme="minorEastAsia" w:hAnsiTheme="minorHAnsi" w:cstheme="minorBidi"/>
          <w:b w:val="0"/>
          <w:bCs w:val="0"/>
          <w:i w:val="0"/>
          <w:iCs w:val="0"/>
          <w:noProof/>
          <w:szCs w:val="22"/>
          <w:lang w:eastAsia="en-GB"/>
        </w:rPr>
      </w:pPr>
      <w:hyperlink w:anchor="_Toc473189218" w:history="1">
        <w:r w:rsidR="0083370C" w:rsidRPr="00F675AA">
          <w:rPr>
            <w:rStyle w:val="Hyperlink"/>
            <w:rFonts w:ascii="Corbel" w:hAnsi="Corbel" w:cs="Tahoma"/>
            <w:noProof/>
          </w:rPr>
          <w:t>Section 1.4 Power of Attorney</w:t>
        </w:r>
        <w:r w:rsidR="0083370C">
          <w:rPr>
            <w:noProof/>
            <w:webHidden/>
          </w:rPr>
          <w:tab/>
        </w:r>
        <w:r w:rsidR="0083370C">
          <w:rPr>
            <w:noProof/>
            <w:webHidden/>
          </w:rPr>
          <w:fldChar w:fldCharType="begin"/>
        </w:r>
        <w:r w:rsidR="0083370C">
          <w:rPr>
            <w:noProof/>
            <w:webHidden/>
          </w:rPr>
          <w:instrText xml:space="preserve"> PAGEREF _Toc473189218 \h </w:instrText>
        </w:r>
        <w:r w:rsidR="0083370C">
          <w:rPr>
            <w:noProof/>
            <w:webHidden/>
          </w:rPr>
        </w:r>
        <w:r w:rsidR="0083370C">
          <w:rPr>
            <w:noProof/>
            <w:webHidden/>
          </w:rPr>
          <w:fldChar w:fldCharType="separate"/>
        </w:r>
        <w:r w:rsidR="0083370C">
          <w:rPr>
            <w:noProof/>
            <w:webHidden/>
          </w:rPr>
          <w:t>10</w:t>
        </w:r>
        <w:r w:rsidR="0083370C">
          <w:rPr>
            <w:noProof/>
            <w:webHidden/>
          </w:rPr>
          <w:fldChar w:fldCharType="end"/>
        </w:r>
      </w:hyperlink>
    </w:p>
    <w:p w14:paraId="2ECFF4B4" w14:textId="77777777" w:rsidR="0083370C" w:rsidRDefault="00A81F0F">
      <w:pPr>
        <w:pStyle w:val="TOC1"/>
        <w:tabs>
          <w:tab w:val="right" w:leader="dot" w:pos="8297"/>
        </w:tabs>
        <w:rPr>
          <w:rFonts w:asciiTheme="minorHAnsi" w:eastAsiaTheme="minorEastAsia" w:hAnsiTheme="minorHAnsi" w:cstheme="minorBidi"/>
          <w:b w:val="0"/>
          <w:bCs w:val="0"/>
          <w:i w:val="0"/>
          <w:iCs w:val="0"/>
          <w:noProof/>
          <w:szCs w:val="22"/>
          <w:lang w:eastAsia="en-GB"/>
        </w:rPr>
      </w:pPr>
      <w:hyperlink w:anchor="_Toc473189219" w:history="1">
        <w:r w:rsidR="0083370C" w:rsidRPr="00F675AA">
          <w:rPr>
            <w:rStyle w:val="Hyperlink"/>
            <w:rFonts w:ascii="Corbel" w:hAnsi="Corbel" w:cs="Tahoma"/>
            <w:smallCaps/>
            <w:noProof/>
          </w:rPr>
          <w:t>Section 2 – Exclusion criteria</w:t>
        </w:r>
        <w:r w:rsidR="0083370C">
          <w:rPr>
            <w:noProof/>
            <w:webHidden/>
          </w:rPr>
          <w:tab/>
        </w:r>
        <w:r w:rsidR="0083370C">
          <w:rPr>
            <w:noProof/>
            <w:webHidden/>
          </w:rPr>
          <w:fldChar w:fldCharType="begin"/>
        </w:r>
        <w:r w:rsidR="0083370C">
          <w:rPr>
            <w:noProof/>
            <w:webHidden/>
          </w:rPr>
          <w:instrText xml:space="preserve"> PAGEREF _Toc473189219 \h </w:instrText>
        </w:r>
        <w:r w:rsidR="0083370C">
          <w:rPr>
            <w:noProof/>
            <w:webHidden/>
          </w:rPr>
        </w:r>
        <w:r w:rsidR="0083370C">
          <w:rPr>
            <w:noProof/>
            <w:webHidden/>
          </w:rPr>
          <w:fldChar w:fldCharType="separate"/>
        </w:r>
        <w:r w:rsidR="0083370C">
          <w:rPr>
            <w:noProof/>
            <w:webHidden/>
          </w:rPr>
          <w:t>14</w:t>
        </w:r>
        <w:r w:rsidR="0083370C">
          <w:rPr>
            <w:noProof/>
            <w:webHidden/>
          </w:rPr>
          <w:fldChar w:fldCharType="end"/>
        </w:r>
      </w:hyperlink>
    </w:p>
    <w:p w14:paraId="7AEB75A7" w14:textId="77777777" w:rsidR="0083370C" w:rsidRDefault="00A81F0F">
      <w:pPr>
        <w:pStyle w:val="TOC1"/>
        <w:tabs>
          <w:tab w:val="right" w:leader="dot" w:pos="8297"/>
        </w:tabs>
        <w:rPr>
          <w:rFonts w:asciiTheme="minorHAnsi" w:eastAsiaTheme="minorEastAsia" w:hAnsiTheme="minorHAnsi" w:cstheme="minorBidi"/>
          <w:b w:val="0"/>
          <w:bCs w:val="0"/>
          <w:i w:val="0"/>
          <w:iCs w:val="0"/>
          <w:noProof/>
          <w:szCs w:val="22"/>
          <w:lang w:eastAsia="en-GB"/>
        </w:rPr>
      </w:pPr>
      <w:hyperlink w:anchor="_Toc473189220" w:history="1">
        <w:r w:rsidR="0083370C" w:rsidRPr="00F675AA">
          <w:rPr>
            <w:rStyle w:val="Hyperlink"/>
            <w:rFonts w:ascii="Corbel" w:hAnsi="Corbel" w:cs="Tahoma"/>
            <w:smallCaps/>
            <w:noProof/>
          </w:rPr>
          <w:t>Section 3 - Selection criteria –Economic and Financial capacity</w:t>
        </w:r>
        <w:r w:rsidR="0083370C">
          <w:rPr>
            <w:noProof/>
            <w:webHidden/>
          </w:rPr>
          <w:tab/>
        </w:r>
        <w:r w:rsidR="0083370C">
          <w:rPr>
            <w:noProof/>
            <w:webHidden/>
          </w:rPr>
          <w:fldChar w:fldCharType="begin"/>
        </w:r>
        <w:r w:rsidR="0083370C">
          <w:rPr>
            <w:noProof/>
            <w:webHidden/>
          </w:rPr>
          <w:instrText xml:space="preserve"> PAGEREF _Toc473189220 \h </w:instrText>
        </w:r>
        <w:r w:rsidR="0083370C">
          <w:rPr>
            <w:noProof/>
            <w:webHidden/>
          </w:rPr>
        </w:r>
        <w:r w:rsidR="0083370C">
          <w:rPr>
            <w:noProof/>
            <w:webHidden/>
          </w:rPr>
          <w:fldChar w:fldCharType="separate"/>
        </w:r>
        <w:r w:rsidR="0083370C">
          <w:rPr>
            <w:noProof/>
            <w:webHidden/>
          </w:rPr>
          <w:t>20</w:t>
        </w:r>
        <w:r w:rsidR="0083370C">
          <w:rPr>
            <w:noProof/>
            <w:webHidden/>
          </w:rPr>
          <w:fldChar w:fldCharType="end"/>
        </w:r>
      </w:hyperlink>
    </w:p>
    <w:p w14:paraId="360D86D2" w14:textId="77777777" w:rsidR="0083370C" w:rsidRDefault="00A81F0F">
      <w:pPr>
        <w:pStyle w:val="TOC1"/>
        <w:tabs>
          <w:tab w:val="right" w:leader="dot" w:pos="8297"/>
        </w:tabs>
        <w:rPr>
          <w:rFonts w:asciiTheme="minorHAnsi" w:eastAsiaTheme="minorEastAsia" w:hAnsiTheme="minorHAnsi" w:cstheme="minorBidi"/>
          <w:b w:val="0"/>
          <w:bCs w:val="0"/>
          <w:i w:val="0"/>
          <w:iCs w:val="0"/>
          <w:noProof/>
          <w:szCs w:val="22"/>
          <w:lang w:eastAsia="en-GB"/>
        </w:rPr>
      </w:pPr>
      <w:hyperlink w:anchor="_Toc473189221" w:history="1">
        <w:r w:rsidR="0083370C" w:rsidRPr="00F675AA">
          <w:rPr>
            <w:rStyle w:val="Hyperlink"/>
            <w:rFonts w:ascii="Corbel" w:hAnsi="Corbel" w:cs="Tahoma"/>
            <w:smallCaps/>
            <w:noProof/>
          </w:rPr>
          <w:t>Section 4 – Technical selection – Technical and Professional capacity</w:t>
        </w:r>
        <w:r w:rsidR="0083370C">
          <w:rPr>
            <w:noProof/>
            <w:webHidden/>
          </w:rPr>
          <w:tab/>
        </w:r>
        <w:r w:rsidR="0083370C">
          <w:rPr>
            <w:noProof/>
            <w:webHidden/>
          </w:rPr>
          <w:fldChar w:fldCharType="begin"/>
        </w:r>
        <w:r w:rsidR="0083370C">
          <w:rPr>
            <w:noProof/>
            <w:webHidden/>
          </w:rPr>
          <w:instrText xml:space="preserve"> PAGEREF _Toc473189221 \h </w:instrText>
        </w:r>
        <w:r w:rsidR="0083370C">
          <w:rPr>
            <w:noProof/>
            <w:webHidden/>
          </w:rPr>
        </w:r>
        <w:r w:rsidR="0083370C">
          <w:rPr>
            <w:noProof/>
            <w:webHidden/>
          </w:rPr>
          <w:fldChar w:fldCharType="separate"/>
        </w:r>
        <w:r w:rsidR="0083370C">
          <w:rPr>
            <w:noProof/>
            <w:webHidden/>
          </w:rPr>
          <w:t>22</w:t>
        </w:r>
        <w:r w:rsidR="0083370C">
          <w:rPr>
            <w:noProof/>
            <w:webHidden/>
          </w:rPr>
          <w:fldChar w:fldCharType="end"/>
        </w:r>
      </w:hyperlink>
    </w:p>
    <w:p w14:paraId="277E2202" w14:textId="77777777" w:rsidR="0083370C" w:rsidRDefault="00A81F0F">
      <w:pPr>
        <w:pStyle w:val="TOC1"/>
        <w:tabs>
          <w:tab w:val="right" w:leader="dot" w:pos="8297"/>
        </w:tabs>
        <w:rPr>
          <w:rFonts w:asciiTheme="minorHAnsi" w:eastAsiaTheme="minorEastAsia" w:hAnsiTheme="minorHAnsi" w:cstheme="minorBidi"/>
          <w:b w:val="0"/>
          <w:bCs w:val="0"/>
          <w:i w:val="0"/>
          <w:iCs w:val="0"/>
          <w:noProof/>
          <w:szCs w:val="22"/>
          <w:lang w:eastAsia="en-GB"/>
        </w:rPr>
      </w:pPr>
      <w:hyperlink w:anchor="_Toc473189224" w:history="1">
        <w:r w:rsidR="0083370C" w:rsidRPr="00F675AA">
          <w:rPr>
            <w:rStyle w:val="Hyperlink"/>
            <w:rFonts w:ascii="Corbel" w:hAnsi="Corbel" w:cs="Tahoma"/>
            <w:noProof/>
          </w:rPr>
          <w:t>Attachment 1</w:t>
        </w:r>
        <w:r w:rsidR="0083370C">
          <w:rPr>
            <w:noProof/>
            <w:webHidden/>
          </w:rPr>
          <w:tab/>
        </w:r>
        <w:r w:rsidR="0083370C">
          <w:rPr>
            <w:noProof/>
            <w:webHidden/>
          </w:rPr>
          <w:fldChar w:fldCharType="begin"/>
        </w:r>
        <w:r w:rsidR="0083370C">
          <w:rPr>
            <w:noProof/>
            <w:webHidden/>
          </w:rPr>
          <w:instrText xml:space="preserve"> PAGEREF _Toc473189224 \h </w:instrText>
        </w:r>
        <w:r w:rsidR="0083370C">
          <w:rPr>
            <w:noProof/>
            <w:webHidden/>
          </w:rPr>
        </w:r>
        <w:r w:rsidR="0083370C">
          <w:rPr>
            <w:noProof/>
            <w:webHidden/>
          </w:rPr>
          <w:fldChar w:fldCharType="separate"/>
        </w:r>
        <w:r w:rsidR="0083370C">
          <w:rPr>
            <w:noProof/>
            <w:webHidden/>
          </w:rPr>
          <w:t>24</w:t>
        </w:r>
        <w:r w:rsidR="0083370C">
          <w:rPr>
            <w:noProof/>
            <w:webHidden/>
          </w:rPr>
          <w:fldChar w:fldCharType="end"/>
        </w:r>
      </w:hyperlink>
    </w:p>
    <w:p w14:paraId="2CEB7DDF" w14:textId="77777777" w:rsidR="0083370C" w:rsidRDefault="00A81F0F">
      <w:pPr>
        <w:pStyle w:val="TOC1"/>
        <w:tabs>
          <w:tab w:val="right" w:leader="dot" w:pos="8297"/>
        </w:tabs>
        <w:rPr>
          <w:rFonts w:asciiTheme="minorHAnsi" w:eastAsiaTheme="minorEastAsia" w:hAnsiTheme="minorHAnsi" w:cstheme="minorBidi"/>
          <w:b w:val="0"/>
          <w:bCs w:val="0"/>
          <w:i w:val="0"/>
          <w:iCs w:val="0"/>
          <w:noProof/>
          <w:szCs w:val="22"/>
          <w:lang w:eastAsia="en-GB"/>
        </w:rPr>
      </w:pPr>
      <w:hyperlink w:anchor="_Toc473189225" w:history="1">
        <w:r w:rsidR="0083370C" w:rsidRPr="00F675AA">
          <w:rPr>
            <w:rStyle w:val="Hyperlink"/>
            <w:rFonts w:ascii="Corbel" w:hAnsi="Corbel" w:cs="Tahoma"/>
            <w:noProof/>
          </w:rPr>
          <w:t>Attachment 2</w:t>
        </w:r>
        <w:r w:rsidR="0083370C">
          <w:rPr>
            <w:noProof/>
            <w:webHidden/>
          </w:rPr>
          <w:tab/>
        </w:r>
        <w:r w:rsidR="0083370C">
          <w:rPr>
            <w:noProof/>
            <w:webHidden/>
          </w:rPr>
          <w:fldChar w:fldCharType="begin"/>
        </w:r>
        <w:r w:rsidR="0083370C">
          <w:rPr>
            <w:noProof/>
            <w:webHidden/>
          </w:rPr>
          <w:instrText xml:space="preserve"> PAGEREF _Toc473189225 \h </w:instrText>
        </w:r>
        <w:r w:rsidR="0083370C">
          <w:rPr>
            <w:noProof/>
            <w:webHidden/>
          </w:rPr>
        </w:r>
        <w:r w:rsidR="0083370C">
          <w:rPr>
            <w:noProof/>
            <w:webHidden/>
          </w:rPr>
          <w:fldChar w:fldCharType="separate"/>
        </w:r>
        <w:r w:rsidR="0083370C">
          <w:rPr>
            <w:noProof/>
            <w:webHidden/>
          </w:rPr>
          <w:t>27</w:t>
        </w:r>
        <w:r w:rsidR="0083370C">
          <w:rPr>
            <w:noProof/>
            <w:webHidden/>
          </w:rPr>
          <w:fldChar w:fldCharType="end"/>
        </w:r>
      </w:hyperlink>
    </w:p>
    <w:p w14:paraId="61489100" w14:textId="77777777" w:rsidR="0083370C" w:rsidRDefault="00A81F0F">
      <w:pPr>
        <w:pStyle w:val="TOC1"/>
        <w:tabs>
          <w:tab w:val="right" w:leader="dot" w:pos="8297"/>
        </w:tabs>
        <w:rPr>
          <w:rFonts w:asciiTheme="minorHAnsi" w:eastAsiaTheme="minorEastAsia" w:hAnsiTheme="minorHAnsi" w:cstheme="minorBidi"/>
          <w:b w:val="0"/>
          <w:bCs w:val="0"/>
          <w:i w:val="0"/>
          <w:iCs w:val="0"/>
          <w:noProof/>
          <w:szCs w:val="22"/>
          <w:lang w:eastAsia="en-GB"/>
        </w:rPr>
      </w:pPr>
      <w:hyperlink w:anchor="_Toc473189226" w:history="1">
        <w:r w:rsidR="0083370C" w:rsidRPr="00F675AA">
          <w:rPr>
            <w:rStyle w:val="Hyperlink"/>
            <w:rFonts w:ascii="Corbel" w:hAnsi="Corbel" w:cs="Tahoma"/>
            <w:noProof/>
          </w:rPr>
          <w:t>Attachment 3</w:t>
        </w:r>
        <w:r w:rsidR="0083370C">
          <w:rPr>
            <w:noProof/>
            <w:webHidden/>
          </w:rPr>
          <w:tab/>
        </w:r>
        <w:r w:rsidR="0083370C">
          <w:rPr>
            <w:noProof/>
            <w:webHidden/>
          </w:rPr>
          <w:fldChar w:fldCharType="begin"/>
        </w:r>
        <w:r w:rsidR="0083370C">
          <w:rPr>
            <w:noProof/>
            <w:webHidden/>
          </w:rPr>
          <w:instrText xml:space="preserve"> PAGEREF _Toc473189226 \h </w:instrText>
        </w:r>
        <w:r w:rsidR="0083370C">
          <w:rPr>
            <w:noProof/>
            <w:webHidden/>
          </w:rPr>
        </w:r>
        <w:r w:rsidR="0083370C">
          <w:rPr>
            <w:noProof/>
            <w:webHidden/>
          </w:rPr>
          <w:fldChar w:fldCharType="separate"/>
        </w:r>
        <w:r w:rsidR="0083370C">
          <w:rPr>
            <w:noProof/>
            <w:webHidden/>
          </w:rPr>
          <w:t>28</w:t>
        </w:r>
        <w:r w:rsidR="0083370C">
          <w:rPr>
            <w:noProof/>
            <w:webHidden/>
          </w:rPr>
          <w:fldChar w:fldCharType="end"/>
        </w:r>
      </w:hyperlink>
    </w:p>
    <w:p w14:paraId="5B5A6AEB" w14:textId="77777777" w:rsidR="00B974C8" w:rsidRPr="005A2305" w:rsidRDefault="00B974C8" w:rsidP="00B974C8">
      <w:pPr>
        <w:rPr>
          <w:rFonts w:ascii="Corbel" w:hAnsi="Corbel" w:cs="Tahoma"/>
          <w:caps/>
          <w:szCs w:val="22"/>
        </w:rPr>
      </w:pPr>
      <w:r w:rsidRPr="00274BEE">
        <w:rPr>
          <w:rFonts w:ascii="Corbel" w:hAnsi="Corbel" w:cs="Tahoma"/>
          <w:caps/>
          <w:szCs w:val="22"/>
        </w:rPr>
        <w:fldChar w:fldCharType="end"/>
      </w:r>
    </w:p>
    <w:p w14:paraId="36C48E1E" w14:textId="77777777" w:rsidR="00B974C8" w:rsidRPr="003C3134" w:rsidRDefault="00B974C8" w:rsidP="00B974C8">
      <w:pPr>
        <w:rPr>
          <w:rFonts w:ascii="Corbel" w:hAnsi="Corbel" w:cs="Tahoma"/>
          <w:b/>
          <w:caps/>
          <w:szCs w:val="22"/>
        </w:rPr>
      </w:pPr>
    </w:p>
    <w:p w14:paraId="2D8CD916" w14:textId="77777777" w:rsidR="00B974C8" w:rsidRPr="003C3134" w:rsidRDefault="00B974C8" w:rsidP="00B974C8">
      <w:pPr>
        <w:spacing w:before="0" w:after="0"/>
        <w:rPr>
          <w:rFonts w:ascii="Corbel" w:hAnsi="Corbel" w:cs="Tahoma"/>
          <w:szCs w:val="22"/>
        </w:rPr>
      </w:pPr>
    </w:p>
    <w:p w14:paraId="56D73351" w14:textId="77777777" w:rsidR="00B974C8" w:rsidRPr="003C3134" w:rsidRDefault="00B974C8" w:rsidP="00180952">
      <w:pPr>
        <w:spacing w:before="0" w:after="0"/>
        <w:rPr>
          <w:rFonts w:ascii="Corbel" w:hAnsi="Corbel" w:cs="Tahoma"/>
          <w:szCs w:val="22"/>
        </w:rPr>
      </w:pPr>
    </w:p>
    <w:p w14:paraId="4A08B326" w14:textId="1CAE1280" w:rsidR="00F22908" w:rsidRPr="003C3134" w:rsidRDefault="00F22908">
      <w:pPr>
        <w:spacing w:before="0" w:after="200" w:line="276" w:lineRule="auto"/>
        <w:jc w:val="left"/>
        <w:rPr>
          <w:rFonts w:ascii="Corbel" w:hAnsi="Corbel" w:cs="Tahoma"/>
          <w:b/>
          <w:szCs w:val="22"/>
        </w:rPr>
      </w:pPr>
      <w:r w:rsidRPr="003C3134">
        <w:rPr>
          <w:rFonts w:ascii="Corbel" w:hAnsi="Corbel" w:cs="Tahoma"/>
          <w:szCs w:val="22"/>
        </w:rPr>
        <w:br w:type="page"/>
      </w:r>
    </w:p>
    <w:p w14:paraId="5D08811B" w14:textId="77777777" w:rsidR="00B974C8" w:rsidRPr="003C3134" w:rsidRDefault="00B974C8" w:rsidP="00AE6F57">
      <w:pPr>
        <w:pStyle w:val="Heading1-Presection"/>
        <w:rPr>
          <w:rFonts w:ascii="Corbel" w:hAnsi="Corbel" w:cs="Tahoma"/>
          <w:szCs w:val="22"/>
        </w:rPr>
      </w:pPr>
    </w:p>
    <w:p w14:paraId="5D9CEBBF" w14:textId="646458B9" w:rsidR="004020ED" w:rsidRPr="003C3134" w:rsidRDefault="004020ED" w:rsidP="00DA44D8">
      <w:pPr>
        <w:pStyle w:val="Heading10"/>
        <w:rPr>
          <w:rFonts w:ascii="Corbel" w:hAnsi="Corbel" w:cs="Tahoma"/>
          <w:szCs w:val="22"/>
        </w:rPr>
      </w:pPr>
      <w:bookmarkStart w:id="2" w:name="_Toc473189213"/>
      <w:r w:rsidRPr="003C3134">
        <w:rPr>
          <w:rFonts w:ascii="Corbel" w:hAnsi="Corbel" w:cs="Tahoma"/>
          <w:szCs w:val="22"/>
        </w:rPr>
        <w:t>P</w:t>
      </w:r>
      <w:r w:rsidR="00D56B92">
        <w:rPr>
          <w:rFonts w:ascii="Corbel" w:hAnsi="Corbel" w:cs="Tahoma"/>
          <w:szCs w:val="22"/>
        </w:rPr>
        <w:t>reamble</w:t>
      </w:r>
      <w:bookmarkEnd w:id="2"/>
    </w:p>
    <w:p w14:paraId="680CF7B2" w14:textId="325BB5C1" w:rsidR="00CA0929" w:rsidRPr="003C3134" w:rsidRDefault="004D5777" w:rsidP="00AE6F57">
      <w:pPr>
        <w:rPr>
          <w:rFonts w:ascii="Corbel" w:hAnsi="Corbel" w:cs="Tahoma"/>
          <w:szCs w:val="22"/>
        </w:rPr>
      </w:pPr>
      <w:r w:rsidRPr="003C3134">
        <w:rPr>
          <w:rFonts w:ascii="Corbel" w:hAnsi="Corbel" w:cs="Tahoma"/>
          <w:szCs w:val="22"/>
        </w:rPr>
        <w:t>Candidates</w:t>
      </w:r>
      <w:r w:rsidR="002456C9" w:rsidRPr="003C3134">
        <w:rPr>
          <w:rFonts w:ascii="Corbel" w:hAnsi="Corbel" w:cs="Tahoma"/>
          <w:szCs w:val="22"/>
        </w:rPr>
        <w:t xml:space="preserve"> are requested to include in their </w:t>
      </w:r>
      <w:r w:rsidRPr="003C3134">
        <w:rPr>
          <w:rFonts w:ascii="Corbel" w:hAnsi="Corbel" w:cs="Tahoma"/>
          <w:szCs w:val="22"/>
        </w:rPr>
        <w:t>candidature</w:t>
      </w:r>
      <w:r w:rsidR="002456C9" w:rsidRPr="003C3134">
        <w:rPr>
          <w:rFonts w:ascii="Corbel" w:hAnsi="Corbel" w:cs="Tahoma"/>
          <w:szCs w:val="22"/>
        </w:rPr>
        <w:t xml:space="preserve"> all the information and documents requested in the </w:t>
      </w:r>
      <w:r w:rsidR="0021769C" w:rsidRPr="003C3134">
        <w:rPr>
          <w:rFonts w:ascii="Corbel" w:hAnsi="Corbel" w:cs="Tahoma"/>
          <w:szCs w:val="22"/>
        </w:rPr>
        <w:t xml:space="preserve">forms </w:t>
      </w:r>
      <w:r w:rsidR="00FD6CD2" w:rsidRPr="003C3134">
        <w:rPr>
          <w:rFonts w:ascii="Corbel" w:hAnsi="Corbel" w:cs="Tahoma"/>
          <w:szCs w:val="22"/>
        </w:rPr>
        <w:t>attached</w:t>
      </w:r>
      <w:r w:rsidR="002456C9" w:rsidRPr="003C3134">
        <w:rPr>
          <w:rFonts w:ascii="Corbel" w:hAnsi="Corbel" w:cs="Tahoma"/>
          <w:szCs w:val="22"/>
        </w:rPr>
        <w:t>, in accordance with</w:t>
      </w:r>
      <w:r w:rsidR="00B903D8" w:rsidRPr="003C3134">
        <w:rPr>
          <w:rFonts w:ascii="Corbel" w:hAnsi="Corbel" w:cs="Tahoma"/>
          <w:szCs w:val="22"/>
        </w:rPr>
        <w:t xml:space="preserve"> </w:t>
      </w:r>
      <w:r w:rsidR="00E9000F" w:rsidRPr="003C3134">
        <w:rPr>
          <w:rFonts w:ascii="Corbel" w:hAnsi="Corbel" w:cs="Tahoma"/>
          <w:szCs w:val="22"/>
        </w:rPr>
        <w:t xml:space="preserve">the </w:t>
      </w:r>
      <w:r w:rsidRPr="003C3134">
        <w:rPr>
          <w:rFonts w:ascii="Corbel" w:hAnsi="Corbel" w:cs="Tahoma"/>
          <w:szCs w:val="22"/>
        </w:rPr>
        <w:t>Guide for candidates</w:t>
      </w:r>
      <w:r w:rsidR="00E9000F" w:rsidRPr="003C3134">
        <w:rPr>
          <w:rFonts w:ascii="Corbel" w:hAnsi="Corbel" w:cs="Tahoma"/>
          <w:szCs w:val="22"/>
        </w:rPr>
        <w:t xml:space="preserve"> as complemented with the instructions below.</w:t>
      </w:r>
    </w:p>
    <w:p w14:paraId="5487446D" w14:textId="7CD0EEC6" w:rsidR="0011105F" w:rsidRPr="003C3134" w:rsidRDefault="0021769C" w:rsidP="00AE6F57">
      <w:pPr>
        <w:rPr>
          <w:rFonts w:ascii="Corbel" w:hAnsi="Corbel" w:cs="Tahoma"/>
          <w:szCs w:val="22"/>
        </w:rPr>
      </w:pPr>
      <w:r w:rsidRPr="003C3134">
        <w:rPr>
          <w:rFonts w:ascii="Corbel" w:hAnsi="Corbel" w:cs="Tahoma"/>
          <w:szCs w:val="22"/>
        </w:rPr>
        <w:t>All forms must be dated</w:t>
      </w:r>
      <w:r w:rsidR="00E9000F" w:rsidRPr="003C3134">
        <w:rPr>
          <w:rFonts w:ascii="Corbel" w:hAnsi="Corbel" w:cs="Tahoma"/>
          <w:szCs w:val="22"/>
        </w:rPr>
        <w:t xml:space="preserve"> and</w:t>
      </w:r>
      <w:r w:rsidRPr="003C3134">
        <w:rPr>
          <w:rFonts w:ascii="Corbel" w:hAnsi="Corbel" w:cs="Tahoma"/>
          <w:szCs w:val="22"/>
        </w:rPr>
        <w:t xml:space="preserve"> signed by a person authorised to sign on behalf of the </w:t>
      </w:r>
      <w:r w:rsidR="00E9000F" w:rsidRPr="003C3134">
        <w:rPr>
          <w:rFonts w:ascii="Corbel" w:hAnsi="Corbel" w:cs="Tahoma"/>
          <w:szCs w:val="22"/>
        </w:rPr>
        <w:t>candidate</w:t>
      </w:r>
      <w:r w:rsidRPr="003C3134">
        <w:rPr>
          <w:rFonts w:ascii="Corbel" w:hAnsi="Corbel" w:cs="Tahoma"/>
          <w:szCs w:val="22"/>
        </w:rPr>
        <w:t xml:space="preserve">. </w:t>
      </w:r>
    </w:p>
    <w:p w14:paraId="405C59E5" w14:textId="2BB57328" w:rsidR="00F72A4D" w:rsidRPr="003C3134" w:rsidRDefault="0011105F" w:rsidP="00AE6F57">
      <w:pPr>
        <w:rPr>
          <w:rFonts w:ascii="Corbel" w:hAnsi="Corbel" w:cs="Tahoma"/>
          <w:b/>
          <w:szCs w:val="22"/>
        </w:rPr>
      </w:pPr>
      <w:r w:rsidRPr="003C3134">
        <w:rPr>
          <w:rFonts w:ascii="Corbel" w:hAnsi="Corbel" w:cs="Tahoma"/>
          <w:szCs w:val="22"/>
        </w:rPr>
        <w:t xml:space="preserve">Each </w:t>
      </w:r>
      <w:r w:rsidR="00E9000F" w:rsidRPr="003C3134">
        <w:rPr>
          <w:rFonts w:ascii="Corbel" w:hAnsi="Corbel" w:cs="Tahoma"/>
          <w:szCs w:val="22"/>
        </w:rPr>
        <w:t>member of a joint-candidature m</w:t>
      </w:r>
      <w:r w:rsidRPr="003C3134">
        <w:rPr>
          <w:rFonts w:ascii="Corbel" w:hAnsi="Corbel" w:cs="Tahoma"/>
          <w:szCs w:val="22"/>
        </w:rPr>
        <w:t>ust sign a Declaration of Honour with respect to the Exclusion Criteria and Absence of Conflict of Interest (</w:t>
      </w:r>
      <w:r w:rsidR="00B974C8" w:rsidRPr="003C3134">
        <w:rPr>
          <w:rFonts w:ascii="Corbel" w:hAnsi="Corbel" w:cs="Tahoma"/>
          <w:szCs w:val="22"/>
        </w:rPr>
        <w:t>Section</w:t>
      </w:r>
      <w:r w:rsidRPr="003C3134">
        <w:rPr>
          <w:rFonts w:ascii="Corbel" w:hAnsi="Corbel" w:cs="Tahoma"/>
          <w:szCs w:val="22"/>
        </w:rPr>
        <w:t xml:space="preserve"> </w:t>
      </w:r>
      <w:r w:rsidR="00B903D8" w:rsidRPr="003C3134">
        <w:rPr>
          <w:rFonts w:ascii="Corbel" w:hAnsi="Corbel" w:cs="Tahoma"/>
          <w:szCs w:val="22"/>
        </w:rPr>
        <w:t>2</w:t>
      </w:r>
      <w:r w:rsidRPr="003C3134">
        <w:rPr>
          <w:rFonts w:ascii="Corbel" w:hAnsi="Corbel" w:cs="Tahoma"/>
          <w:szCs w:val="22"/>
        </w:rPr>
        <w:t>)</w:t>
      </w:r>
      <w:r w:rsidR="00B829BE" w:rsidRPr="003C3134">
        <w:rPr>
          <w:rFonts w:ascii="Corbel" w:hAnsi="Corbel" w:cs="Tahoma"/>
          <w:szCs w:val="22"/>
        </w:rPr>
        <w:t xml:space="preserve">. </w:t>
      </w:r>
      <w:r w:rsidR="007B646D" w:rsidRPr="003C3134">
        <w:rPr>
          <w:rFonts w:ascii="Corbel" w:hAnsi="Corbel" w:cs="Tahoma"/>
          <w:szCs w:val="22"/>
        </w:rPr>
        <w:t>E</w:t>
      </w:r>
      <w:r w:rsidR="00B829BE" w:rsidRPr="003C3134">
        <w:rPr>
          <w:rFonts w:ascii="Corbel" w:hAnsi="Corbel" w:cs="Tahoma"/>
          <w:szCs w:val="22"/>
        </w:rPr>
        <w:t xml:space="preserve">ach </w:t>
      </w:r>
      <w:r w:rsidR="004D5777" w:rsidRPr="003C3134">
        <w:rPr>
          <w:rFonts w:ascii="Corbel" w:hAnsi="Corbel" w:cs="Tahoma"/>
          <w:szCs w:val="22"/>
        </w:rPr>
        <w:t xml:space="preserve">declared </w:t>
      </w:r>
      <w:r w:rsidR="00B829BE" w:rsidRPr="003C3134">
        <w:rPr>
          <w:rFonts w:ascii="Corbel" w:hAnsi="Corbel" w:cs="Tahoma"/>
          <w:szCs w:val="22"/>
        </w:rPr>
        <w:t>subcontractor must also sign the Declaration of Honour.</w:t>
      </w:r>
    </w:p>
    <w:p w14:paraId="31F18307" w14:textId="1778C64A" w:rsidR="00F72A4D" w:rsidRPr="003C3134" w:rsidRDefault="00F72A4D" w:rsidP="00180952">
      <w:pPr>
        <w:spacing w:after="0"/>
        <w:rPr>
          <w:rFonts w:ascii="Corbel" w:hAnsi="Corbel" w:cs="Tahoma"/>
          <w:szCs w:val="22"/>
        </w:rPr>
      </w:pPr>
      <w:r w:rsidRPr="003C3134">
        <w:rPr>
          <w:rFonts w:ascii="Corbel" w:hAnsi="Corbel" w:cs="Tahoma"/>
          <w:szCs w:val="22"/>
        </w:rPr>
        <w:t xml:space="preserve">Each </w:t>
      </w:r>
      <w:r w:rsidR="004D5777" w:rsidRPr="003C3134">
        <w:rPr>
          <w:rFonts w:ascii="Corbel" w:hAnsi="Corbel" w:cs="Tahoma"/>
          <w:szCs w:val="22"/>
        </w:rPr>
        <w:t>declared</w:t>
      </w:r>
      <w:r w:rsidRPr="003C3134">
        <w:rPr>
          <w:rFonts w:ascii="Corbel" w:hAnsi="Corbel" w:cs="Tahoma"/>
          <w:szCs w:val="22"/>
        </w:rPr>
        <w:t xml:space="preserve"> subcontractor must complete</w:t>
      </w:r>
      <w:r w:rsidR="00FE3648" w:rsidRPr="003C3134">
        <w:rPr>
          <w:rFonts w:ascii="Corbel" w:hAnsi="Corbel" w:cs="Tahoma"/>
          <w:szCs w:val="22"/>
        </w:rPr>
        <w:t>, date and</w:t>
      </w:r>
      <w:r w:rsidRPr="003C3134">
        <w:rPr>
          <w:rFonts w:ascii="Corbel" w:hAnsi="Corbel" w:cs="Tahoma"/>
          <w:szCs w:val="22"/>
        </w:rPr>
        <w:t xml:space="preserve"> sign the Letter of Intent included in </w:t>
      </w:r>
      <w:r w:rsidR="00DA4AB1" w:rsidRPr="003C3134">
        <w:rPr>
          <w:rFonts w:ascii="Corbel" w:hAnsi="Corbel" w:cs="Tahoma"/>
          <w:szCs w:val="22"/>
        </w:rPr>
        <w:t xml:space="preserve">Section </w:t>
      </w:r>
      <w:r w:rsidR="00B903D8" w:rsidRPr="003C3134">
        <w:rPr>
          <w:rFonts w:ascii="Corbel" w:hAnsi="Corbel" w:cs="Tahoma"/>
          <w:szCs w:val="22"/>
        </w:rPr>
        <w:t>1</w:t>
      </w:r>
      <w:r w:rsidRPr="003C3134">
        <w:rPr>
          <w:rFonts w:ascii="Corbel" w:hAnsi="Corbel" w:cs="Tahoma"/>
          <w:szCs w:val="22"/>
        </w:rPr>
        <w:t>.</w:t>
      </w:r>
      <w:r w:rsidR="00180952" w:rsidRPr="003C3134">
        <w:rPr>
          <w:rFonts w:ascii="Corbel" w:hAnsi="Corbel" w:cs="Tahoma"/>
          <w:szCs w:val="22"/>
        </w:rPr>
        <w:t>3</w:t>
      </w:r>
      <w:r w:rsidRPr="003C3134">
        <w:rPr>
          <w:rFonts w:ascii="Corbel" w:hAnsi="Corbel" w:cs="Tahoma"/>
          <w:szCs w:val="22"/>
        </w:rPr>
        <w:t xml:space="preserve">. </w:t>
      </w:r>
    </w:p>
    <w:p w14:paraId="193C7F68" w14:textId="10A1DB9C" w:rsidR="00F72A4D" w:rsidRPr="003C3134" w:rsidRDefault="00F72A4D" w:rsidP="00AE6F57">
      <w:pPr>
        <w:rPr>
          <w:rFonts w:ascii="Corbel" w:hAnsi="Corbel" w:cs="Tahoma"/>
          <w:szCs w:val="22"/>
        </w:rPr>
      </w:pPr>
      <w:r w:rsidRPr="003C3134">
        <w:rPr>
          <w:rFonts w:ascii="Corbel" w:hAnsi="Corbel" w:cs="Tahoma"/>
          <w:szCs w:val="22"/>
        </w:rPr>
        <w:t xml:space="preserve">If the </w:t>
      </w:r>
      <w:r w:rsidR="00EB680D" w:rsidRPr="003C3134">
        <w:rPr>
          <w:rFonts w:ascii="Corbel" w:hAnsi="Corbel" w:cs="Tahoma"/>
          <w:szCs w:val="22"/>
        </w:rPr>
        <w:t xml:space="preserve">candidate </w:t>
      </w:r>
      <w:r w:rsidRPr="003C3134">
        <w:rPr>
          <w:rFonts w:ascii="Corbel" w:hAnsi="Corbel" w:cs="Tahoma"/>
          <w:szCs w:val="22"/>
        </w:rPr>
        <w:t xml:space="preserve">relies on the economic, financial, technical and professional capacity of the proposed subcontractor(s) to meet the selection criteria, then the subcontractors </w:t>
      </w:r>
      <w:r w:rsidR="00B829BE" w:rsidRPr="003C3134">
        <w:rPr>
          <w:rFonts w:ascii="Corbel" w:hAnsi="Corbel" w:cs="Tahoma"/>
          <w:szCs w:val="22"/>
        </w:rPr>
        <w:t xml:space="preserve">shall also complete the forms included under Section </w:t>
      </w:r>
      <w:r w:rsidR="00B903D8" w:rsidRPr="003C3134">
        <w:rPr>
          <w:rFonts w:ascii="Corbel" w:hAnsi="Corbel" w:cs="Tahoma"/>
          <w:szCs w:val="22"/>
        </w:rPr>
        <w:t>3</w:t>
      </w:r>
      <w:r w:rsidR="009446E6">
        <w:rPr>
          <w:rFonts w:ascii="Corbel" w:hAnsi="Corbel" w:cs="Tahoma"/>
          <w:szCs w:val="22"/>
        </w:rPr>
        <w:t xml:space="preserve"> </w:t>
      </w:r>
      <w:r w:rsidR="00BD545D" w:rsidRPr="003C3134">
        <w:rPr>
          <w:rFonts w:ascii="Corbel" w:hAnsi="Corbel" w:cs="Tahoma"/>
          <w:szCs w:val="22"/>
        </w:rPr>
        <w:t>(if applicable)</w:t>
      </w:r>
      <w:r w:rsidR="00B829BE" w:rsidRPr="003C3134">
        <w:rPr>
          <w:rFonts w:ascii="Corbel" w:hAnsi="Corbel" w:cs="Tahoma"/>
          <w:szCs w:val="22"/>
        </w:rPr>
        <w:t xml:space="preserve">. </w:t>
      </w:r>
      <w:r w:rsidR="00BD545D" w:rsidRPr="003C3134">
        <w:rPr>
          <w:rFonts w:ascii="Corbel" w:hAnsi="Corbel" w:cs="Tahoma"/>
          <w:szCs w:val="22"/>
        </w:rPr>
        <w:t>T</w:t>
      </w:r>
      <w:r w:rsidR="00B829BE" w:rsidRPr="003C3134">
        <w:rPr>
          <w:rFonts w:ascii="Corbel" w:hAnsi="Corbel" w:cs="Tahoma"/>
          <w:szCs w:val="22"/>
        </w:rPr>
        <w:t xml:space="preserve">he form included under Sections </w:t>
      </w:r>
      <w:r w:rsidR="00BD545D" w:rsidRPr="003C3134">
        <w:rPr>
          <w:rFonts w:ascii="Corbel" w:hAnsi="Corbel" w:cs="Tahoma"/>
          <w:szCs w:val="22"/>
        </w:rPr>
        <w:t>4</w:t>
      </w:r>
      <w:r w:rsidR="00B829BE" w:rsidRPr="003C3134">
        <w:rPr>
          <w:rFonts w:ascii="Corbel" w:hAnsi="Corbel" w:cs="Tahoma"/>
          <w:szCs w:val="22"/>
        </w:rPr>
        <w:t xml:space="preserve"> shall be completed by the </w:t>
      </w:r>
      <w:r w:rsidR="004D5777" w:rsidRPr="003C3134">
        <w:rPr>
          <w:rFonts w:ascii="Corbel" w:hAnsi="Corbel" w:cs="Tahoma"/>
          <w:szCs w:val="22"/>
        </w:rPr>
        <w:t>candidate group as a whole</w:t>
      </w:r>
      <w:r w:rsidR="00B829BE" w:rsidRPr="003C3134">
        <w:rPr>
          <w:rFonts w:ascii="Corbel" w:hAnsi="Corbel" w:cs="Tahoma"/>
          <w:szCs w:val="22"/>
        </w:rPr>
        <w:t xml:space="preserve">. </w:t>
      </w:r>
    </w:p>
    <w:p w14:paraId="45C1E267" w14:textId="687B2407" w:rsidR="00306E85" w:rsidRPr="003C3134" w:rsidRDefault="00691BA2" w:rsidP="004D5777">
      <w:pPr>
        <w:pStyle w:val="Heading10"/>
        <w:tabs>
          <w:tab w:val="clear" w:pos="480"/>
        </w:tabs>
        <w:ind w:left="0" w:firstLine="0"/>
        <w:rPr>
          <w:rFonts w:ascii="Corbel" w:hAnsi="Corbel" w:cs="Tahoma"/>
          <w:b w:val="0"/>
          <w:szCs w:val="22"/>
        </w:rPr>
      </w:pPr>
      <w:r w:rsidRPr="003C3134">
        <w:rPr>
          <w:rFonts w:ascii="Corbel" w:hAnsi="Corbel" w:cs="Tahoma"/>
          <w:szCs w:val="22"/>
        </w:rPr>
        <w:br w:type="page"/>
      </w:r>
    </w:p>
    <w:p w14:paraId="339346B1" w14:textId="7133DD67" w:rsidR="00F01264" w:rsidRPr="002F5B99" w:rsidRDefault="00F01264" w:rsidP="00F01264">
      <w:pPr>
        <w:pStyle w:val="Heading1-Section"/>
        <w:rPr>
          <w:rFonts w:ascii="Corbel" w:hAnsi="Corbel" w:cs="Tahoma"/>
          <w:bCs/>
          <w:smallCaps/>
          <w:sz w:val="22"/>
          <w:lang w:val="en-GB"/>
        </w:rPr>
      </w:pPr>
      <w:bookmarkStart w:id="3" w:name="_Toc473189214"/>
      <w:r w:rsidRPr="002F5B99">
        <w:rPr>
          <w:rFonts w:ascii="Corbel" w:hAnsi="Corbel" w:cs="Tahoma"/>
          <w:bCs/>
          <w:smallCaps/>
          <w:sz w:val="22"/>
          <w:lang w:val="en-GB"/>
        </w:rPr>
        <w:lastRenderedPageBreak/>
        <w:t>S</w:t>
      </w:r>
      <w:r>
        <w:rPr>
          <w:rFonts w:ascii="Corbel" w:hAnsi="Corbel" w:cs="Tahoma"/>
          <w:bCs/>
          <w:smallCaps/>
          <w:sz w:val="22"/>
          <w:lang w:val="en-GB"/>
        </w:rPr>
        <w:t>ection 1</w:t>
      </w:r>
      <w:r w:rsidRPr="002F5B99">
        <w:rPr>
          <w:rFonts w:ascii="Corbel" w:hAnsi="Corbel" w:cs="Tahoma"/>
          <w:bCs/>
          <w:smallCaps/>
          <w:sz w:val="22"/>
          <w:lang w:val="en-GB"/>
        </w:rPr>
        <w:t xml:space="preserve"> – </w:t>
      </w:r>
      <w:r>
        <w:rPr>
          <w:rFonts w:ascii="Corbel" w:hAnsi="Corbel" w:cs="Tahoma"/>
          <w:bCs/>
          <w:smallCaps/>
          <w:sz w:val="22"/>
          <w:lang w:val="en-GB"/>
        </w:rPr>
        <w:t>Identification</w:t>
      </w:r>
      <w:bookmarkEnd w:id="3"/>
    </w:p>
    <w:p w14:paraId="2A9A4B03" w14:textId="5AE049A1" w:rsidR="00BA3B71" w:rsidRPr="003C3134" w:rsidRDefault="00BA3B71" w:rsidP="00B974C8">
      <w:pPr>
        <w:pStyle w:val="Heading10"/>
        <w:rPr>
          <w:rFonts w:ascii="Corbel" w:hAnsi="Corbel" w:cs="Tahoma"/>
          <w:szCs w:val="22"/>
          <w:lang w:eastAsia="en-GB"/>
        </w:rPr>
      </w:pPr>
      <w:bookmarkStart w:id="4" w:name="_Toc473189215"/>
      <w:r w:rsidRPr="003C3134">
        <w:rPr>
          <w:rFonts w:ascii="Corbel" w:hAnsi="Corbel" w:cs="Tahoma"/>
          <w:szCs w:val="22"/>
        </w:rPr>
        <w:t>Section 1.</w:t>
      </w:r>
      <w:r w:rsidR="00442D04" w:rsidRPr="003C3134">
        <w:rPr>
          <w:rFonts w:ascii="Corbel" w:hAnsi="Corbel" w:cs="Tahoma"/>
          <w:szCs w:val="22"/>
        </w:rPr>
        <w:t xml:space="preserve">1 </w:t>
      </w:r>
      <w:r w:rsidR="00274BEE">
        <w:rPr>
          <w:rFonts w:ascii="Corbel" w:hAnsi="Corbel" w:cs="Tahoma"/>
          <w:szCs w:val="22"/>
        </w:rPr>
        <w:t xml:space="preserve">- </w:t>
      </w:r>
      <w:r w:rsidR="00274BEE">
        <w:rPr>
          <w:rFonts w:ascii="Corbel" w:hAnsi="Corbel" w:cs="Tahoma"/>
          <w:szCs w:val="22"/>
          <w:lang w:eastAsia="en-GB"/>
        </w:rPr>
        <w:t>Candidature</w:t>
      </w:r>
      <w:r w:rsidRPr="003C3134">
        <w:rPr>
          <w:rFonts w:ascii="Corbel" w:hAnsi="Corbel" w:cs="Tahoma"/>
          <w:szCs w:val="22"/>
          <w:lang w:eastAsia="en-GB"/>
        </w:rPr>
        <w:t xml:space="preserve"> Form</w:t>
      </w:r>
      <w:bookmarkEnd w:id="4"/>
    </w:p>
    <w:p w14:paraId="7C3C6C28" w14:textId="77777777" w:rsidR="00BA3B71" w:rsidRPr="003C3134" w:rsidRDefault="00BA3B71" w:rsidP="00BA3B71">
      <w:pPr>
        <w:pStyle w:val="Subject"/>
        <w:spacing w:after="360"/>
        <w:ind w:left="0" w:firstLine="0"/>
        <w:jc w:val="center"/>
        <w:rPr>
          <w:rFonts w:ascii="Corbel" w:hAnsi="Corbel" w:cs="Tahoma"/>
          <w:sz w:val="22"/>
          <w:szCs w:val="22"/>
        </w:rPr>
      </w:pPr>
      <w:r w:rsidRPr="003C3134">
        <w:rPr>
          <w:rFonts w:ascii="Corbel" w:hAnsi="Corbel" w:cs="Tahoma"/>
          <w:sz w:val="22"/>
          <w:szCs w:val="22"/>
        </w:rPr>
        <w:t>Single legal person or company</w:t>
      </w:r>
    </w:p>
    <w:p w14:paraId="350E31F8" w14:textId="4023EA46" w:rsidR="00BA3B71" w:rsidRPr="003C3134" w:rsidRDefault="00BA3B71" w:rsidP="00BA3B71">
      <w:pPr>
        <w:pStyle w:val="Text1"/>
        <w:ind w:left="540"/>
        <w:rPr>
          <w:rFonts w:ascii="Corbel" w:hAnsi="Corbel" w:cs="Tahoma"/>
          <w:szCs w:val="22"/>
        </w:rPr>
      </w:pPr>
      <w:r w:rsidRPr="003C3134">
        <w:rPr>
          <w:rFonts w:ascii="Corbel" w:hAnsi="Corbel" w:cs="Tahoma"/>
          <w:szCs w:val="22"/>
        </w:rPr>
        <w:t xml:space="preserve">In case a single </w:t>
      </w:r>
      <w:r w:rsidR="00E63664" w:rsidRPr="003C3134">
        <w:rPr>
          <w:rFonts w:ascii="Corbel" w:hAnsi="Corbel" w:cs="Tahoma"/>
          <w:szCs w:val="22"/>
        </w:rPr>
        <w:t xml:space="preserve">economic operator </w:t>
      </w:r>
      <w:r w:rsidRPr="003C3134">
        <w:rPr>
          <w:rFonts w:ascii="Corbel" w:hAnsi="Corbel" w:cs="Tahoma"/>
          <w:szCs w:val="22"/>
        </w:rPr>
        <w:t xml:space="preserve">submits a </w:t>
      </w:r>
      <w:r w:rsidR="00EB680D" w:rsidRPr="003C3134">
        <w:rPr>
          <w:rFonts w:ascii="Corbel" w:hAnsi="Corbel" w:cs="Tahoma"/>
          <w:szCs w:val="22"/>
        </w:rPr>
        <w:t>candidature</w:t>
      </w:r>
      <w:r w:rsidRPr="003C3134">
        <w:rPr>
          <w:rFonts w:ascii="Corbel" w:hAnsi="Corbel" w:cs="Tahoma"/>
          <w:szCs w:val="22"/>
        </w:rPr>
        <w:t xml:space="preserve"> alone, all the questionnaires must be completed as required. </w:t>
      </w:r>
    </w:p>
    <w:p w14:paraId="7C9FBF19" w14:textId="03F61796" w:rsidR="00BA3B71" w:rsidRPr="003C3134" w:rsidRDefault="00BA3B71" w:rsidP="00BA3B71">
      <w:pPr>
        <w:pStyle w:val="Text1"/>
        <w:rPr>
          <w:rFonts w:ascii="Corbel" w:hAnsi="Corbel" w:cs="Tahoma"/>
          <w:szCs w:val="22"/>
        </w:rPr>
      </w:pPr>
      <w:r w:rsidRPr="003C3134">
        <w:rPr>
          <w:rFonts w:cs="Arial"/>
          <w:szCs w:val="22"/>
        </w:rPr>
        <w:t>□</w:t>
      </w:r>
      <w:r w:rsidR="00F34198" w:rsidRPr="003C3134">
        <w:rPr>
          <w:rFonts w:ascii="Corbel" w:hAnsi="Corbel" w:cs="Tahoma"/>
          <w:szCs w:val="22"/>
        </w:rPr>
        <w:t xml:space="preserve"> The candidature</w:t>
      </w:r>
      <w:r w:rsidRPr="003C3134">
        <w:rPr>
          <w:rFonts w:ascii="Corbel" w:hAnsi="Corbel" w:cs="Tahoma"/>
          <w:szCs w:val="22"/>
        </w:rPr>
        <w:t xml:space="preserve"> is submitted by a </w:t>
      </w:r>
      <w:r w:rsidRPr="003C3134">
        <w:rPr>
          <w:rFonts w:ascii="Corbel" w:hAnsi="Corbel" w:cs="Tahoma"/>
          <w:b/>
          <w:szCs w:val="22"/>
          <w:u w:val="single"/>
        </w:rPr>
        <w:t xml:space="preserve">sole </w:t>
      </w:r>
      <w:r w:rsidR="00EB680D" w:rsidRPr="003C3134">
        <w:rPr>
          <w:rFonts w:ascii="Corbel" w:hAnsi="Corbel" w:cs="Tahoma"/>
          <w:b/>
          <w:szCs w:val="22"/>
          <w:u w:val="single"/>
        </w:rPr>
        <w:t>candidate</w:t>
      </w:r>
      <w:r w:rsidRPr="003C3134">
        <w:rPr>
          <w:rFonts w:ascii="Corbel" w:hAnsi="Corbel" w:cs="Tahoma"/>
          <w:szCs w:val="22"/>
        </w:rPr>
        <w:t>. If applicable, please specify below:</w:t>
      </w:r>
    </w:p>
    <w:p w14:paraId="17731147" w14:textId="3A66F499" w:rsidR="00BA3B71" w:rsidRPr="003C3134" w:rsidRDefault="00E63664" w:rsidP="00BA3B71">
      <w:pPr>
        <w:pStyle w:val="ListBullet1"/>
        <w:spacing w:before="0" w:after="240"/>
        <w:rPr>
          <w:rFonts w:ascii="Corbel" w:hAnsi="Corbel" w:cs="Tahoma"/>
          <w:szCs w:val="22"/>
        </w:rPr>
      </w:pPr>
      <w:r w:rsidRPr="003C3134">
        <w:rPr>
          <w:rFonts w:ascii="Corbel" w:hAnsi="Corbel" w:cs="Tahoma"/>
          <w:szCs w:val="22"/>
        </w:rPr>
        <w:t>Legal entity</w:t>
      </w:r>
      <w:r w:rsidR="00BA3B71" w:rsidRPr="003C3134">
        <w:rPr>
          <w:rFonts w:ascii="Corbel" w:hAnsi="Corbel" w:cs="Tahoma"/>
          <w:szCs w:val="22"/>
        </w:rPr>
        <w:t>: ……….……………….…</w:t>
      </w:r>
    </w:p>
    <w:p w14:paraId="346A998D" w14:textId="77777777" w:rsidR="00BA3B71" w:rsidRPr="003C3134" w:rsidRDefault="00BA3B71" w:rsidP="00BA3B71">
      <w:pPr>
        <w:pBdr>
          <w:bottom w:val="single" w:sz="4" w:space="1" w:color="auto"/>
        </w:pBdr>
        <w:ind w:firstLine="540"/>
        <w:rPr>
          <w:rFonts w:ascii="Corbel" w:hAnsi="Corbel" w:cs="Tahoma"/>
          <w:szCs w:val="22"/>
        </w:rPr>
      </w:pPr>
      <w:r w:rsidRPr="003C3134">
        <w:rPr>
          <w:rFonts w:ascii="Corbel" w:hAnsi="Corbel" w:cs="Tahoma"/>
          <w:szCs w:val="22"/>
        </w:rPr>
        <w:t xml:space="preserve">NB: This company shall fill in </w:t>
      </w:r>
      <w:r w:rsidRPr="003C3134">
        <w:rPr>
          <w:rFonts w:ascii="Corbel" w:hAnsi="Corbel" w:cs="Tahoma"/>
          <w:szCs w:val="22"/>
          <w:u w:val="single"/>
        </w:rPr>
        <w:t>all sections</w:t>
      </w:r>
      <w:r w:rsidRPr="003C3134">
        <w:rPr>
          <w:rFonts w:ascii="Corbel" w:hAnsi="Corbel" w:cs="Tahoma"/>
          <w:szCs w:val="22"/>
        </w:rPr>
        <w:t xml:space="preserve"> of the questionnaires</w:t>
      </w:r>
    </w:p>
    <w:p w14:paraId="78917802" w14:textId="77777777" w:rsidR="00BA3B71" w:rsidRPr="003C3134" w:rsidRDefault="00BA3B71" w:rsidP="00BA3B71">
      <w:pPr>
        <w:pStyle w:val="Text1"/>
        <w:jc w:val="center"/>
        <w:rPr>
          <w:rFonts w:ascii="Corbel" w:hAnsi="Corbel" w:cs="Tahoma"/>
          <w:b/>
          <w:szCs w:val="22"/>
        </w:rPr>
      </w:pPr>
      <w:r w:rsidRPr="003C3134">
        <w:rPr>
          <w:rFonts w:ascii="Corbel" w:hAnsi="Corbel" w:cs="Tahoma"/>
          <w:b/>
          <w:szCs w:val="22"/>
        </w:rPr>
        <w:t>Joint offers</w:t>
      </w:r>
      <w:r w:rsidRPr="003C3134">
        <w:rPr>
          <w:rFonts w:ascii="Corbel" w:hAnsi="Corbel" w:cs="Tahoma"/>
          <w:b/>
          <w:szCs w:val="22"/>
        </w:rPr>
        <w:br/>
        <w:t>Check one of the boxes below as appropriate:</w:t>
      </w:r>
    </w:p>
    <w:p w14:paraId="7FB5D0FF" w14:textId="0318300F" w:rsidR="00BA3B71" w:rsidRPr="003C3134" w:rsidRDefault="00BA3B71" w:rsidP="00BA3B71">
      <w:pPr>
        <w:pStyle w:val="Text1"/>
        <w:rPr>
          <w:rFonts w:ascii="Corbel" w:hAnsi="Corbel" w:cs="Tahoma"/>
          <w:szCs w:val="22"/>
        </w:rPr>
      </w:pPr>
      <w:r w:rsidRPr="003C3134">
        <w:rPr>
          <w:rFonts w:cs="Arial"/>
          <w:szCs w:val="22"/>
        </w:rPr>
        <w:t>□</w:t>
      </w:r>
      <w:r w:rsidRPr="003C3134">
        <w:rPr>
          <w:rFonts w:ascii="Corbel" w:hAnsi="Corbel" w:cs="Tahoma"/>
          <w:szCs w:val="22"/>
        </w:rPr>
        <w:t xml:space="preserve"> The </w:t>
      </w:r>
      <w:r w:rsidR="00F34198" w:rsidRPr="003C3134">
        <w:rPr>
          <w:rFonts w:ascii="Corbel" w:hAnsi="Corbel" w:cs="Tahoma"/>
          <w:szCs w:val="22"/>
        </w:rPr>
        <w:t>candidature</w:t>
      </w:r>
      <w:r w:rsidRPr="003C3134">
        <w:rPr>
          <w:rFonts w:ascii="Corbel" w:hAnsi="Corbel" w:cs="Tahoma"/>
          <w:szCs w:val="22"/>
        </w:rPr>
        <w:t xml:space="preserve"> is a joint </w:t>
      </w:r>
      <w:r w:rsidR="00F34198" w:rsidRPr="003C3134">
        <w:rPr>
          <w:rFonts w:ascii="Corbel" w:hAnsi="Corbel" w:cs="Tahoma"/>
          <w:szCs w:val="22"/>
        </w:rPr>
        <w:t>candidature</w:t>
      </w:r>
      <w:r w:rsidRPr="003C3134">
        <w:rPr>
          <w:rFonts w:ascii="Corbel" w:hAnsi="Corbel" w:cs="Tahoma"/>
          <w:szCs w:val="22"/>
        </w:rPr>
        <w:t xml:space="preserve"> submitted by a </w:t>
      </w:r>
      <w:r w:rsidRPr="003C3134">
        <w:rPr>
          <w:rFonts w:ascii="Corbel" w:hAnsi="Corbel" w:cs="Tahoma"/>
          <w:b/>
          <w:szCs w:val="22"/>
          <w:u w:val="single"/>
        </w:rPr>
        <w:t xml:space="preserve">group of </w:t>
      </w:r>
      <w:r w:rsidR="00F34198" w:rsidRPr="003C3134">
        <w:rPr>
          <w:rFonts w:ascii="Corbel" w:hAnsi="Corbel" w:cs="Tahoma"/>
          <w:b/>
          <w:szCs w:val="22"/>
          <w:u w:val="single"/>
        </w:rPr>
        <w:t>economic operators</w:t>
      </w:r>
      <w:r w:rsidRPr="003C3134">
        <w:rPr>
          <w:rFonts w:ascii="Corbel" w:hAnsi="Corbel" w:cs="Tahoma"/>
          <w:szCs w:val="22"/>
        </w:rPr>
        <w:t>. If applicable, please specify below:</w:t>
      </w:r>
    </w:p>
    <w:p w14:paraId="7D1FB29B" w14:textId="7BBAA4F3" w:rsidR="00BA3B71" w:rsidRPr="003C3134" w:rsidRDefault="00E63664" w:rsidP="00BA3B71">
      <w:pPr>
        <w:pStyle w:val="ListBullet1"/>
        <w:spacing w:before="0" w:after="240"/>
        <w:rPr>
          <w:rFonts w:ascii="Corbel" w:hAnsi="Corbel" w:cs="Tahoma"/>
          <w:szCs w:val="22"/>
        </w:rPr>
      </w:pPr>
      <w:r w:rsidRPr="003C3134">
        <w:rPr>
          <w:rFonts w:ascii="Corbel" w:hAnsi="Corbel" w:cs="Tahoma"/>
          <w:szCs w:val="22"/>
        </w:rPr>
        <w:t>Legal entity</w:t>
      </w:r>
      <w:r w:rsidR="00BA3B71" w:rsidRPr="003C3134">
        <w:rPr>
          <w:rFonts w:ascii="Corbel" w:hAnsi="Corbel" w:cs="Tahoma"/>
          <w:szCs w:val="22"/>
        </w:rPr>
        <w:t xml:space="preserve"> acting as </w:t>
      </w:r>
      <w:r w:rsidRPr="003C3134">
        <w:rPr>
          <w:rFonts w:ascii="Corbel" w:hAnsi="Corbel" w:cs="Tahoma"/>
          <w:b/>
          <w:szCs w:val="22"/>
        </w:rPr>
        <w:t xml:space="preserve">leader and </w:t>
      </w:r>
      <w:r w:rsidR="00BA3B71" w:rsidRPr="003C3134">
        <w:rPr>
          <w:rFonts w:ascii="Corbel" w:hAnsi="Corbel" w:cs="Tahoma"/>
          <w:b/>
          <w:szCs w:val="22"/>
        </w:rPr>
        <w:t xml:space="preserve">main point </w:t>
      </w:r>
      <w:r w:rsidR="00BA3B71" w:rsidRPr="003C3134">
        <w:rPr>
          <w:rFonts w:ascii="Corbel" w:hAnsi="Corbel" w:cs="Tahoma"/>
          <w:szCs w:val="22"/>
        </w:rPr>
        <w:t xml:space="preserve">of contact </w:t>
      </w:r>
      <w:r w:rsidRPr="003C3134">
        <w:rPr>
          <w:rFonts w:ascii="Corbel" w:hAnsi="Corbel" w:cs="Tahoma"/>
          <w:szCs w:val="22"/>
        </w:rPr>
        <w:t>of</w:t>
      </w:r>
      <w:r w:rsidR="00BA3B71" w:rsidRPr="003C3134">
        <w:rPr>
          <w:rFonts w:ascii="Corbel" w:hAnsi="Corbel" w:cs="Tahoma"/>
          <w:szCs w:val="22"/>
        </w:rPr>
        <w:t xml:space="preserve"> the group:</w:t>
      </w:r>
    </w:p>
    <w:p w14:paraId="4413DAC5" w14:textId="77777777" w:rsidR="00BA3B71" w:rsidRPr="003C3134" w:rsidRDefault="00BA3B71" w:rsidP="00BA3B71">
      <w:pPr>
        <w:pStyle w:val="Text1"/>
        <w:ind w:firstLine="238"/>
        <w:rPr>
          <w:rFonts w:ascii="Corbel" w:hAnsi="Corbel" w:cs="Tahoma"/>
          <w:szCs w:val="22"/>
        </w:rPr>
      </w:pPr>
      <w:r w:rsidRPr="003C3134">
        <w:rPr>
          <w:rFonts w:ascii="Corbel" w:hAnsi="Corbel" w:cs="Tahoma"/>
          <w:szCs w:val="22"/>
        </w:rPr>
        <w:t>……….…………………</w:t>
      </w:r>
    </w:p>
    <w:p w14:paraId="48BC9826" w14:textId="22202F1C" w:rsidR="00BA3B71" w:rsidRPr="003C3134" w:rsidRDefault="00BA3B71" w:rsidP="00BA3B71">
      <w:pPr>
        <w:pStyle w:val="Text1"/>
        <w:rPr>
          <w:rFonts w:ascii="Corbel" w:hAnsi="Corbel" w:cs="Tahoma"/>
          <w:szCs w:val="22"/>
        </w:rPr>
      </w:pPr>
      <w:r w:rsidRPr="003C3134">
        <w:rPr>
          <w:rFonts w:ascii="Corbel" w:hAnsi="Corbel" w:cs="Tahoma"/>
          <w:szCs w:val="22"/>
        </w:rPr>
        <w:t xml:space="preserve">NB: This </w:t>
      </w:r>
      <w:r w:rsidR="00E63664" w:rsidRPr="003C3134">
        <w:rPr>
          <w:rFonts w:ascii="Corbel" w:hAnsi="Corbel" w:cs="Tahoma"/>
          <w:szCs w:val="22"/>
        </w:rPr>
        <w:t>legal entity</w:t>
      </w:r>
      <w:r w:rsidRPr="003C3134">
        <w:rPr>
          <w:rFonts w:ascii="Corbel" w:hAnsi="Corbel" w:cs="Tahoma"/>
          <w:szCs w:val="22"/>
        </w:rPr>
        <w:t xml:space="preserve"> shall fill in all sections of the questionnaires:</w:t>
      </w:r>
    </w:p>
    <w:p w14:paraId="0625C8D1" w14:textId="4BFBBE03" w:rsidR="00BA3B71" w:rsidRPr="003C3134" w:rsidRDefault="00BA3B71" w:rsidP="00BA3B71">
      <w:pPr>
        <w:pStyle w:val="ListBullet1"/>
        <w:spacing w:before="0" w:after="240"/>
        <w:rPr>
          <w:rFonts w:ascii="Corbel" w:hAnsi="Corbel" w:cs="Tahoma"/>
          <w:szCs w:val="22"/>
        </w:rPr>
      </w:pPr>
      <w:r w:rsidRPr="003C3134">
        <w:rPr>
          <w:rFonts w:ascii="Corbel" w:hAnsi="Corbel" w:cs="Tahoma"/>
          <w:b/>
          <w:szCs w:val="22"/>
        </w:rPr>
        <w:t xml:space="preserve">Other </w:t>
      </w:r>
      <w:r w:rsidR="00E63664" w:rsidRPr="003C3134">
        <w:rPr>
          <w:rFonts w:ascii="Corbel" w:hAnsi="Corbel" w:cs="Tahoma"/>
          <w:b/>
          <w:szCs w:val="22"/>
        </w:rPr>
        <w:t>economic operators</w:t>
      </w:r>
      <w:r w:rsidRPr="003C3134">
        <w:rPr>
          <w:rFonts w:ascii="Corbel" w:hAnsi="Corbel" w:cs="Tahoma"/>
          <w:szCs w:val="22"/>
        </w:rPr>
        <w:t xml:space="preserve"> taking part in the joint</w:t>
      </w:r>
      <w:r w:rsidR="00274BEE">
        <w:rPr>
          <w:rFonts w:ascii="Corbel" w:hAnsi="Corbel" w:cs="Tahoma"/>
          <w:szCs w:val="22"/>
        </w:rPr>
        <w:t>-candidature</w:t>
      </w:r>
      <w:r w:rsidRPr="003C3134">
        <w:rPr>
          <w:rFonts w:ascii="Corbel" w:hAnsi="Corbel" w:cs="Tahoma"/>
          <w:szCs w:val="22"/>
        </w:rPr>
        <w:t>:</w:t>
      </w:r>
    </w:p>
    <w:p w14:paraId="7295B9B0" w14:textId="77777777" w:rsidR="00BA3B71" w:rsidRPr="003C3134" w:rsidRDefault="00BA3B71" w:rsidP="00BA3B71">
      <w:pPr>
        <w:pStyle w:val="Text1"/>
        <w:spacing w:after="0"/>
        <w:ind w:firstLine="238"/>
        <w:rPr>
          <w:rFonts w:ascii="Corbel" w:hAnsi="Corbel" w:cs="Tahoma"/>
          <w:szCs w:val="22"/>
        </w:rPr>
      </w:pPr>
      <w:r w:rsidRPr="003C3134">
        <w:rPr>
          <w:rFonts w:ascii="Corbel" w:hAnsi="Corbel" w:cs="Tahoma"/>
          <w:szCs w:val="22"/>
        </w:rPr>
        <w:t>…….….…………………</w:t>
      </w:r>
    </w:p>
    <w:p w14:paraId="750184E1" w14:textId="77777777" w:rsidR="00BA3B71" w:rsidRPr="003C3134" w:rsidRDefault="00BA3B71" w:rsidP="00BA3B71">
      <w:pPr>
        <w:pStyle w:val="Text1"/>
        <w:rPr>
          <w:rFonts w:ascii="Corbel" w:hAnsi="Corbel" w:cs="Tahoma"/>
          <w:szCs w:val="22"/>
        </w:rPr>
      </w:pPr>
      <w:r w:rsidRPr="003C3134">
        <w:rPr>
          <w:rFonts w:ascii="Corbel" w:hAnsi="Corbel" w:cs="Tahoma"/>
          <w:szCs w:val="22"/>
        </w:rPr>
        <w:t xml:space="preserve"> </w:t>
      </w:r>
      <w:r w:rsidRPr="003C3134">
        <w:rPr>
          <w:rFonts w:ascii="Corbel" w:hAnsi="Corbel" w:cs="Tahoma"/>
          <w:szCs w:val="22"/>
        </w:rPr>
        <w:tab/>
        <w:t>……….……………….…</w:t>
      </w:r>
    </w:p>
    <w:p w14:paraId="565393D0" w14:textId="77777777" w:rsidR="00BA3B71" w:rsidRPr="003C3134" w:rsidRDefault="00BA3B71" w:rsidP="00BA3B71">
      <w:pPr>
        <w:pStyle w:val="ListBullet1"/>
        <w:spacing w:before="0" w:after="240"/>
        <w:rPr>
          <w:rFonts w:ascii="Corbel" w:hAnsi="Corbel" w:cs="Tahoma"/>
          <w:szCs w:val="22"/>
        </w:rPr>
      </w:pPr>
      <w:r w:rsidRPr="003C3134">
        <w:rPr>
          <w:rFonts w:ascii="Corbel" w:hAnsi="Corbel" w:cs="Tahoma"/>
          <w:szCs w:val="22"/>
        </w:rPr>
        <w:t>Does a consortium or a similar entity already exist?</w:t>
      </w:r>
    </w:p>
    <w:p w14:paraId="5F5A77F0" w14:textId="6DF63C05" w:rsidR="00BA3B71" w:rsidRPr="003C3134" w:rsidRDefault="00BA3B71" w:rsidP="00BA3B71">
      <w:pPr>
        <w:pStyle w:val="Text1"/>
        <w:tabs>
          <w:tab w:val="left" w:pos="1276"/>
        </w:tabs>
        <w:ind w:left="1276" w:hanging="794"/>
        <w:jc w:val="left"/>
        <w:rPr>
          <w:rFonts w:ascii="Corbel" w:hAnsi="Corbel" w:cs="Tahoma"/>
          <w:szCs w:val="22"/>
        </w:rPr>
      </w:pPr>
      <w:r w:rsidRPr="003C3134">
        <w:rPr>
          <w:rFonts w:cs="Arial"/>
          <w:szCs w:val="22"/>
        </w:rPr>
        <w:t>□</w:t>
      </w:r>
      <w:r w:rsidRPr="003C3134">
        <w:rPr>
          <w:rFonts w:ascii="Corbel" w:hAnsi="Corbel" w:cs="Tahoma"/>
          <w:szCs w:val="22"/>
        </w:rPr>
        <w:t xml:space="preserve"> YES. </w:t>
      </w:r>
      <w:r w:rsidRPr="003C3134">
        <w:rPr>
          <w:rFonts w:ascii="Corbel" w:hAnsi="Corbel" w:cs="Tahoma"/>
          <w:szCs w:val="22"/>
        </w:rPr>
        <w:tab/>
        <w:t xml:space="preserve">Please make sure that the </w:t>
      </w:r>
      <w:r w:rsidR="00E63664" w:rsidRPr="003C3134">
        <w:rPr>
          <w:rFonts w:ascii="Corbel" w:hAnsi="Corbel" w:cs="Tahoma"/>
          <w:szCs w:val="22"/>
        </w:rPr>
        <w:t>candidature</w:t>
      </w:r>
      <w:r w:rsidRPr="003C3134">
        <w:rPr>
          <w:rFonts w:ascii="Corbel" w:hAnsi="Corbel" w:cs="Tahoma"/>
          <w:szCs w:val="22"/>
        </w:rPr>
        <w:t xml:space="preserve"> contains further information to this effect. </w:t>
      </w:r>
      <w:r w:rsidRPr="003C3134">
        <w:rPr>
          <w:rFonts w:ascii="Corbel" w:hAnsi="Corbel" w:cs="Tahoma"/>
          <w:szCs w:val="22"/>
        </w:rPr>
        <w:br/>
      </w:r>
      <w:r w:rsidRPr="003C3134">
        <w:rPr>
          <w:rFonts w:ascii="Corbel" w:hAnsi="Corbel" w:cs="Tahoma"/>
          <w:szCs w:val="22"/>
          <w:u w:val="single"/>
        </w:rPr>
        <w:t>Reference</w:t>
      </w:r>
      <w:r w:rsidRPr="003C3134">
        <w:rPr>
          <w:rFonts w:ascii="Corbel" w:hAnsi="Corbel" w:cs="Tahoma"/>
          <w:szCs w:val="22"/>
        </w:rPr>
        <w:t>: …………………………..</w:t>
      </w:r>
    </w:p>
    <w:p w14:paraId="2CB8292D" w14:textId="49B35148" w:rsidR="00BA3B71" w:rsidRPr="003C3134" w:rsidRDefault="00BA3B71" w:rsidP="00BA3B71">
      <w:pPr>
        <w:pStyle w:val="Text1"/>
        <w:tabs>
          <w:tab w:val="left" w:pos="1276"/>
        </w:tabs>
        <w:ind w:left="1276" w:hanging="794"/>
        <w:rPr>
          <w:rFonts w:ascii="Corbel" w:hAnsi="Corbel" w:cs="Tahoma"/>
          <w:szCs w:val="22"/>
        </w:rPr>
      </w:pPr>
      <w:r w:rsidRPr="003C3134">
        <w:rPr>
          <w:rFonts w:cs="Arial"/>
          <w:szCs w:val="22"/>
        </w:rPr>
        <w:t>□</w:t>
      </w:r>
      <w:r w:rsidRPr="003C3134">
        <w:rPr>
          <w:rFonts w:ascii="Corbel" w:hAnsi="Corbel" w:cs="Tahoma"/>
          <w:szCs w:val="22"/>
        </w:rPr>
        <w:t xml:space="preserve"> NO. </w:t>
      </w:r>
      <w:r w:rsidRPr="003C3134">
        <w:rPr>
          <w:rFonts w:ascii="Corbel" w:hAnsi="Corbel" w:cs="Tahoma"/>
          <w:szCs w:val="22"/>
        </w:rPr>
        <w:tab/>
        <w:t xml:space="preserve">Please note that, in case of award, the </w:t>
      </w:r>
      <w:r w:rsidR="00A030B0" w:rsidRPr="003C3134">
        <w:rPr>
          <w:rFonts w:ascii="Corbel" w:hAnsi="Corbel" w:cs="Tahoma"/>
          <w:szCs w:val="22"/>
        </w:rPr>
        <w:t>eu</w:t>
      </w:r>
      <w:r w:rsidR="004049C0" w:rsidRPr="003C3134">
        <w:rPr>
          <w:rFonts w:ascii="Corbel" w:hAnsi="Corbel" w:cs="Tahoma"/>
          <w:szCs w:val="22"/>
        </w:rPr>
        <w:t>-LISA</w:t>
      </w:r>
      <w:r w:rsidRPr="003C3134">
        <w:rPr>
          <w:rFonts w:ascii="Corbel" w:hAnsi="Corbel" w:cs="Tahoma"/>
          <w:szCs w:val="22"/>
        </w:rPr>
        <w:t xml:space="preserve"> may require the formal constitution of a consortium.</w:t>
      </w:r>
    </w:p>
    <w:p w14:paraId="399151B2" w14:textId="77777777" w:rsidR="00A030B0" w:rsidRPr="003C3134" w:rsidRDefault="00A030B0" w:rsidP="00A030B0">
      <w:pPr>
        <w:keepNext/>
        <w:pBdr>
          <w:top w:val="single" w:sz="4" w:space="1" w:color="auto"/>
        </w:pBdr>
        <w:jc w:val="center"/>
        <w:rPr>
          <w:rFonts w:ascii="Corbel" w:hAnsi="Corbel"/>
          <w:b/>
          <w:szCs w:val="22"/>
        </w:rPr>
      </w:pPr>
      <w:r w:rsidRPr="003C3134">
        <w:rPr>
          <w:rFonts w:ascii="Corbel" w:hAnsi="Corbel"/>
          <w:b/>
          <w:szCs w:val="22"/>
        </w:rPr>
        <w:t>Subcontracting</w:t>
      </w:r>
    </w:p>
    <w:p w14:paraId="16F7F84C" w14:textId="77777777" w:rsidR="00A030B0" w:rsidRPr="003C3134" w:rsidRDefault="00A030B0" w:rsidP="00A030B0">
      <w:pPr>
        <w:pStyle w:val="Text1"/>
        <w:jc w:val="center"/>
        <w:rPr>
          <w:rFonts w:ascii="Corbel" w:hAnsi="Corbel"/>
          <w:b/>
          <w:szCs w:val="22"/>
        </w:rPr>
      </w:pPr>
      <w:r w:rsidRPr="003C3134">
        <w:rPr>
          <w:rFonts w:ascii="Corbel" w:hAnsi="Corbel"/>
          <w:b/>
          <w:szCs w:val="22"/>
        </w:rPr>
        <w:t>Check one of the boxes below as appropriate:</w:t>
      </w:r>
    </w:p>
    <w:p w14:paraId="41FD2BCA" w14:textId="4547B4E3" w:rsidR="00A030B0" w:rsidRPr="003C3134" w:rsidRDefault="00A030B0" w:rsidP="00A030B0">
      <w:pPr>
        <w:pStyle w:val="Text1"/>
        <w:tabs>
          <w:tab w:val="left" w:pos="3402"/>
        </w:tabs>
        <w:rPr>
          <w:rFonts w:ascii="Corbel" w:hAnsi="Corbel"/>
          <w:szCs w:val="22"/>
        </w:rPr>
      </w:pPr>
      <w:r w:rsidRPr="003C3134">
        <w:rPr>
          <w:rFonts w:cs="Arial"/>
          <w:szCs w:val="22"/>
        </w:rPr>
        <w:t>□</w:t>
      </w:r>
      <w:r w:rsidRPr="003C3134">
        <w:rPr>
          <w:rFonts w:ascii="Corbel" w:hAnsi="Corbel"/>
          <w:szCs w:val="22"/>
        </w:rPr>
        <w:t xml:space="preserve"> The </w:t>
      </w:r>
      <w:r w:rsidR="00140A47" w:rsidRPr="003C3134">
        <w:rPr>
          <w:rFonts w:ascii="Corbel" w:hAnsi="Corbel"/>
          <w:szCs w:val="22"/>
        </w:rPr>
        <w:t>candidature</w:t>
      </w:r>
      <w:r w:rsidRPr="003C3134">
        <w:rPr>
          <w:rFonts w:ascii="Corbel" w:hAnsi="Corbel"/>
          <w:szCs w:val="22"/>
        </w:rPr>
        <w:t xml:space="preserve"> foresees</w:t>
      </w:r>
      <w:r w:rsidRPr="003C3134">
        <w:rPr>
          <w:rFonts w:ascii="Corbel" w:hAnsi="Corbel"/>
          <w:b/>
          <w:szCs w:val="22"/>
        </w:rPr>
        <w:t xml:space="preserve"> </w:t>
      </w:r>
      <w:r w:rsidRPr="003C3134">
        <w:rPr>
          <w:rFonts w:ascii="Corbel" w:hAnsi="Corbel"/>
          <w:b/>
          <w:szCs w:val="22"/>
          <w:u w:val="single"/>
        </w:rPr>
        <w:t>no subcontracting</w:t>
      </w:r>
      <w:r w:rsidRPr="003C3134">
        <w:rPr>
          <w:rFonts w:ascii="Corbel" w:hAnsi="Corbel"/>
          <w:szCs w:val="22"/>
        </w:rPr>
        <w:t xml:space="preserve"> of activities.</w:t>
      </w:r>
    </w:p>
    <w:p w14:paraId="2885B65B" w14:textId="3D0447AC" w:rsidR="00A030B0" w:rsidRPr="003C3134" w:rsidRDefault="00A030B0" w:rsidP="00A030B0">
      <w:pPr>
        <w:pStyle w:val="Text1"/>
        <w:rPr>
          <w:rFonts w:ascii="Corbel" w:hAnsi="Corbel"/>
          <w:szCs w:val="22"/>
        </w:rPr>
      </w:pPr>
      <w:r w:rsidRPr="003C3134">
        <w:rPr>
          <w:rFonts w:cs="Arial"/>
          <w:szCs w:val="22"/>
        </w:rPr>
        <w:t>□</w:t>
      </w:r>
      <w:r w:rsidRPr="003C3134">
        <w:rPr>
          <w:rFonts w:ascii="Corbel" w:hAnsi="Corbel"/>
          <w:szCs w:val="22"/>
        </w:rPr>
        <w:t xml:space="preserve"> The </w:t>
      </w:r>
      <w:r w:rsidR="00140A47" w:rsidRPr="003C3134">
        <w:rPr>
          <w:rFonts w:ascii="Corbel" w:hAnsi="Corbel"/>
          <w:szCs w:val="22"/>
        </w:rPr>
        <w:t>candidature</w:t>
      </w:r>
      <w:r w:rsidRPr="003C3134">
        <w:rPr>
          <w:rFonts w:ascii="Corbel" w:hAnsi="Corbel"/>
          <w:szCs w:val="22"/>
        </w:rPr>
        <w:t xml:space="preserve"> foresees </w:t>
      </w:r>
      <w:r w:rsidRPr="003C3134">
        <w:rPr>
          <w:rFonts w:ascii="Corbel" w:hAnsi="Corbel"/>
          <w:b/>
          <w:szCs w:val="22"/>
          <w:u w:val="single"/>
        </w:rPr>
        <w:t xml:space="preserve">subcontracting </w:t>
      </w:r>
      <w:r w:rsidRPr="003C3134">
        <w:rPr>
          <w:rFonts w:ascii="Corbel" w:hAnsi="Corbel"/>
          <w:szCs w:val="22"/>
        </w:rPr>
        <w:t>of activities. If applicable:</w:t>
      </w:r>
    </w:p>
    <w:p w14:paraId="2CB18FF6" w14:textId="77777777" w:rsidR="00A030B0" w:rsidRPr="003C3134" w:rsidRDefault="00A030B0" w:rsidP="00A030B0">
      <w:pPr>
        <w:pStyle w:val="ListBullet1"/>
        <w:numPr>
          <w:ilvl w:val="0"/>
          <w:numId w:val="35"/>
        </w:numPr>
        <w:spacing w:before="0" w:after="240"/>
        <w:rPr>
          <w:rFonts w:ascii="Corbel" w:hAnsi="Corbel"/>
          <w:szCs w:val="22"/>
        </w:rPr>
      </w:pPr>
      <w:r w:rsidRPr="003C3134">
        <w:rPr>
          <w:rFonts w:ascii="Corbel" w:hAnsi="Corbel"/>
          <w:szCs w:val="22"/>
        </w:rPr>
        <w:t>List of subcontractors:</w:t>
      </w:r>
    </w:p>
    <w:p w14:paraId="32EC8E1C" w14:textId="77777777" w:rsidR="00A030B0" w:rsidRPr="003C3134" w:rsidRDefault="00A030B0" w:rsidP="00A030B0">
      <w:pPr>
        <w:pStyle w:val="Text1"/>
        <w:spacing w:after="0"/>
        <w:ind w:firstLine="238"/>
        <w:rPr>
          <w:rFonts w:ascii="Corbel" w:hAnsi="Corbel"/>
          <w:szCs w:val="22"/>
        </w:rPr>
      </w:pPr>
      <w:r w:rsidRPr="003C3134">
        <w:rPr>
          <w:rFonts w:ascii="Corbel" w:hAnsi="Corbel"/>
          <w:szCs w:val="22"/>
        </w:rPr>
        <w:t>……….…………………</w:t>
      </w:r>
    </w:p>
    <w:p w14:paraId="3814956C" w14:textId="77777777" w:rsidR="00A030B0" w:rsidRPr="003C3134" w:rsidRDefault="00A030B0" w:rsidP="00A030B0">
      <w:pPr>
        <w:pStyle w:val="Text1"/>
        <w:spacing w:after="0"/>
        <w:ind w:firstLine="238"/>
        <w:rPr>
          <w:rFonts w:ascii="Corbel" w:hAnsi="Corbel"/>
          <w:szCs w:val="22"/>
        </w:rPr>
      </w:pPr>
      <w:r w:rsidRPr="003C3134">
        <w:rPr>
          <w:rFonts w:ascii="Corbel" w:hAnsi="Corbel"/>
          <w:szCs w:val="22"/>
        </w:rPr>
        <w:t>………………………….</w:t>
      </w:r>
    </w:p>
    <w:p w14:paraId="08B5347E" w14:textId="77777777" w:rsidR="00A030B0" w:rsidRPr="003C3134" w:rsidRDefault="00A030B0" w:rsidP="00A030B0">
      <w:pPr>
        <w:pStyle w:val="Text1"/>
        <w:spacing w:after="0"/>
        <w:ind w:firstLine="238"/>
        <w:rPr>
          <w:rFonts w:ascii="Corbel" w:hAnsi="Corbel"/>
          <w:szCs w:val="22"/>
        </w:rPr>
      </w:pPr>
      <w:r w:rsidRPr="003C3134">
        <w:rPr>
          <w:rFonts w:ascii="Corbel" w:hAnsi="Corbel"/>
          <w:szCs w:val="22"/>
        </w:rPr>
        <w:t>………………………….</w:t>
      </w:r>
    </w:p>
    <w:p w14:paraId="2AAB7A99" w14:textId="77777777" w:rsidR="00A030B0" w:rsidRPr="003C3134" w:rsidRDefault="00A030B0" w:rsidP="00A030B0">
      <w:pPr>
        <w:pStyle w:val="Text1"/>
        <w:spacing w:after="0"/>
        <w:ind w:firstLine="238"/>
        <w:rPr>
          <w:rFonts w:ascii="Corbel" w:hAnsi="Corbel"/>
          <w:szCs w:val="22"/>
        </w:rPr>
      </w:pPr>
      <w:r w:rsidRPr="003C3134">
        <w:rPr>
          <w:rFonts w:ascii="Corbel" w:hAnsi="Corbel"/>
          <w:szCs w:val="22"/>
        </w:rPr>
        <w:t>………………………….</w:t>
      </w:r>
    </w:p>
    <w:p w14:paraId="0F8B1B99" w14:textId="77777777" w:rsidR="00A030B0" w:rsidRPr="003C3134" w:rsidRDefault="00A030B0" w:rsidP="00A030B0">
      <w:pPr>
        <w:pStyle w:val="Text1"/>
        <w:spacing w:after="0"/>
        <w:ind w:firstLine="238"/>
        <w:rPr>
          <w:rFonts w:ascii="Corbel" w:hAnsi="Corbel"/>
          <w:szCs w:val="22"/>
        </w:rPr>
      </w:pPr>
    </w:p>
    <w:p w14:paraId="66AE7227" w14:textId="2A5F8398" w:rsidR="00A030B0" w:rsidRPr="003C3134" w:rsidRDefault="00A030B0" w:rsidP="00A030B0">
      <w:pPr>
        <w:pStyle w:val="Text1"/>
        <w:rPr>
          <w:rFonts w:ascii="Corbel" w:hAnsi="Corbel"/>
          <w:szCs w:val="22"/>
        </w:rPr>
      </w:pPr>
      <w:r w:rsidRPr="003C3134">
        <w:rPr>
          <w:rFonts w:ascii="Corbel" w:hAnsi="Corbel"/>
          <w:szCs w:val="22"/>
        </w:rPr>
        <w:lastRenderedPageBreak/>
        <w:t xml:space="preserve">NB: These </w:t>
      </w:r>
      <w:r w:rsidR="000C3FD1" w:rsidRPr="003C3134">
        <w:rPr>
          <w:rFonts w:ascii="Corbel" w:hAnsi="Corbel"/>
          <w:szCs w:val="22"/>
        </w:rPr>
        <w:t xml:space="preserve">legal entities </w:t>
      </w:r>
      <w:r w:rsidRPr="003C3134">
        <w:rPr>
          <w:rFonts w:ascii="Corbel" w:hAnsi="Corbel"/>
          <w:szCs w:val="22"/>
        </w:rPr>
        <w:t>shall fill in the Identification, exclusion and selection parts of the questionnaires for assessment (</w:t>
      </w:r>
      <w:r w:rsidRPr="003C3134">
        <w:rPr>
          <w:rFonts w:ascii="Corbel" w:hAnsi="Corbel"/>
          <w:color w:val="000000"/>
          <w:szCs w:val="22"/>
        </w:rPr>
        <w:t xml:space="preserve">Sections 1, 2, and 3). In case the </w:t>
      </w:r>
      <w:r w:rsidR="000C3FD1" w:rsidRPr="003C3134">
        <w:rPr>
          <w:rFonts w:ascii="Corbel" w:hAnsi="Corbel"/>
          <w:color w:val="000000"/>
          <w:szCs w:val="22"/>
        </w:rPr>
        <w:t xml:space="preserve">candidate </w:t>
      </w:r>
      <w:r w:rsidRPr="003C3134">
        <w:rPr>
          <w:rFonts w:ascii="Corbel" w:hAnsi="Corbel"/>
          <w:color w:val="000000"/>
          <w:szCs w:val="22"/>
        </w:rPr>
        <w:t xml:space="preserve">wants to rely on capacities of subcontractor(s), it is necessary to provide the information and evidence requested in the </w:t>
      </w:r>
      <w:r w:rsidR="00160BAB" w:rsidRPr="003C3134">
        <w:rPr>
          <w:rFonts w:ascii="Corbel" w:hAnsi="Corbel"/>
          <w:color w:val="000000"/>
          <w:szCs w:val="22"/>
        </w:rPr>
        <w:t xml:space="preserve">Technical </w:t>
      </w:r>
      <w:r w:rsidRPr="003C3134">
        <w:rPr>
          <w:rFonts w:ascii="Corbel" w:hAnsi="Corbel"/>
          <w:color w:val="000000"/>
          <w:szCs w:val="22"/>
        </w:rPr>
        <w:t>Selection part (S</w:t>
      </w:r>
      <w:r w:rsidR="00B03438" w:rsidRPr="003C3134">
        <w:rPr>
          <w:rFonts w:ascii="Corbel" w:hAnsi="Corbel"/>
          <w:color w:val="000000"/>
          <w:szCs w:val="22"/>
        </w:rPr>
        <w:t>ection</w:t>
      </w:r>
      <w:r w:rsidRPr="003C3134">
        <w:rPr>
          <w:rFonts w:ascii="Corbel" w:hAnsi="Corbel"/>
          <w:color w:val="000000"/>
          <w:szCs w:val="22"/>
        </w:rPr>
        <w:t xml:space="preserve"> 4)</w:t>
      </w:r>
      <w:r w:rsidRPr="003C3134">
        <w:rPr>
          <w:rFonts w:ascii="Corbel" w:hAnsi="Corbel"/>
          <w:szCs w:val="22"/>
        </w:rPr>
        <w:t xml:space="preserve"> as for proof to the contracting authority that the </w:t>
      </w:r>
      <w:r w:rsidR="00433FD5" w:rsidRPr="003C3134">
        <w:rPr>
          <w:rFonts w:ascii="Corbel" w:hAnsi="Corbel"/>
          <w:szCs w:val="22"/>
        </w:rPr>
        <w:t>candidate</w:t>
      </w:r>
      <w:r w:rsidRPr="003C3134">
        <w:rPr>
          <w:rFonts w:ascii="Corbel" w:hAnsi="Corbel"/>
          <w:szCs w:val="22"/>
        </w:rPr>
        <w:t xml:space="preserve"> will have at its disposal the resources necessary for performance of the contract.</w:t>
      </w:r>
    </w:p>
    <w:p w14:paraId="4D5E3D80" w14:textId="39868A0C" w:rsidR="00A030B0" w:rsidRPr="003C3134" w:rsidRDefault="00A030B0" w:rsidP="00A030B0">
      <w:pPr>
        <w:pStyle w:val="ListBullet1"/>
        <w:numPr>
          <w:ilvl w:val="0"/>
          <w:numId w:val="35"/>
        </w:numPr>
        <w:spacing w:before="0" w:after="240"/>
        <w:rPr>
          <w:rFonts w:ascii="Corbel" w:hAnsi="Corbel"/>
          <w:szCs w:val="22"/>
        </w:rPr>
      </w:pPr>
      <w:r w:rsidRPr="003C3134">
        <w:rPr>
          <w:rFonts w:ascii="Corbel" w:hAnsi="Corbel"/>
          <w:szCs w:val="22"/>
        </w:rPr>
        <w:t xml:space="preserve">Please make sure that the </w:t>
      </w:r>
      <w:r w:rsidR="00C226F0" w:rsidRPr="003C3134">
        <w:rPr>
          <w:rFonts w:ascii="Corbel" w:hAnsi="Corbel"/>
          <w:szCs w:val="22"/>
        </w:rPr>
        <w:t xml:space="preserve">candidature </w:t>
      </w:r>
      <w:r w:rsidRPr="003C3134">
        <w:rPr>
          <w:rFonts w:ascii="Corbel" w:hAnsi="Corbel"/>
          <w:szCs w:val="22"/>
        </w:rPr>
        <w:t xml:space="preserve">contains a document clearly stating the identity, roles, activities and responsibilities of the subcontractor(s), the estimated </w:t>
      </w:r>
      <w:r w:rsidR="00C226F0" w:rsidRPr="003C3134">
        <w:rPr>
          <w:rFonts w:ascii="Corbel" w:hAnsi="Corbel"/>
          <w:szCs w:val="22"/>
        </w:rPr>
        <w:t>percentage (of the total contract value as estimated by eu-LISA)</w:t>
      </w:r>
      <w:r w:rsidRPr="003C3134">
        <w:rPr>
          <w:rFonts w:ascii="Corbel" w:hAnsi="Corbel"/>
          <w:szCs w:val="22"/>
        </w:rPr>
        <w:t xml:space="preserve"> as well as the reasons why subcontracting is foreseen.</w:t>
      </w: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32"/>
      </w:tblGrid>
      <w:tr w:rsidR="00A030B0" w:rsidRPr="003C3134" w14:paraId="4ECB6246" w14:textId="77777777" w:rsidTr="004E5F5A">
        <w:tc>
          <w:tcPr>
            <w:tcW w:w="7848" w:type="dxa"/>
          </w:tcPr>
          <w:p w14:paraId="0BD6E993" w14:textId="3229BDD7" w:rsidR="00A030B0" w:rsidRPr="003C3134" w:rsidRDefault="00A030B0" w:rsidP="00FE3648">
            <w:pPr>
              <w:pStyle w:val="Text1"/>
              <w:ind w:left="0"/>
              <w:rPr>
                <w:rFonts w:ascii="Corbel" w:hAnsi="Corbel"/>
                <w:sz w:val="22"/>
                <w:szCs w:val="22"/>
              </w:rPr>
            </w:pPr>
            <w:r w:rsidRPr="003C3134">
              <w:rPr>
                <w:rFonts w:ascii="Corbel" w:hAnsi="Corbel"/>
                <w:sz w:val="22"/>
                <w:szCs w:val="22"/>
              </w:rPr>
              <w:t xml:space="preserve">Subcontractors shall submit a letter </w:t>
            </w:r>
            <w:r w:rsidR="00FE3648" w:rsidRPr="003C3134">
              <w:rPr>
                <w:rFonts w:ascii="Corbel" w:hAnsi="Corbel"/>
                <w:sz w:val="22"/>
                <w:szCs w:val="22"/>
              </w:rPr>
              <w:t>expressing their</w:t>
            </w:r>
            <w:r w:rsidRPr="003C3134">
              <w:rPr>
                <w:rFonts w:ascii="Corbel" w:hAnsi="Corbel"/>
                <w:sz w:val="22"/>
                <w:szCs w:val="22"/>
              </w:rPr>
              <w:t xml:space="preserve"> intent to collaborate </w:t>
            </w:r>
            <w:r w:rsidR="00FE3648" w:rsidRPr="003C3134">
              <w:rPr>
                <w:rFonts w:ascii="Corbel" w:hAnsi="Corbel"/>
                <w:sz w:val="22"/>
                <w:szCs w:val="22"/>
              </w:rPr>
              <w:t xml:space="preserve">with the candidate </w:t>
            </w:r>
            <w:r w:rsidRPr="003C3134">
              <w:rPr>
                <w:rFonts w:ascii="Corbel" w:hAnsi="Corbel"/>
                <w:sz w:val="22"/>
                <w:szCs w:val="22"/>
              </w:rPr>
              <w:t xml:space="preserve">as subcontractors </w:t>
            </w:r>
            <w:r w:rsidR="00FE3648" w:rsidRPr="003C3134">
              <w:rPr>
                <w:rFonts w:ascii="Corbel" w:hAnsi="Corbel"/>
                <w:sz w:val="22"/>
                <w:szCs w:val="22"/>
              </w:rPr>
              <w:t xml:space="preserve">in the envisaged contract. </w:t>
            </w:r>
            <w:r w:rsidRPr="003C3134">
              <w:rPr>
                <w:rFonts w:ascii="Corbel" w:hAnsi="Corbel"/>
                <w:sz w:val="22"/>
                <w:szCs w:val="22"/>
              </w:rPr>
              <w:t xml:space="preserve"> </w:t>
            </w:r>
          </w:p>
        </w:tc>
      </w:tr>
    </w:tbl>
    <w:p w14:paraId="0FF82E0A" w14:textId="77777777" w:rsidR="00A030B0" w:rsidRPr="003C3134" w:rsidRDefault="00A030B0" w:rsidP="00A030B0">
      <w:pPr>
        <w:pStyle w:val="Text1"/>
        <w:rPr>
          <w:rFonts w:ascii="Corbel" w:hAnsi="Corbel"/>
          <w:b/>
          <w:szCs w:val="22"/>
        </w:rPr>
      </w:pPr>
    </w:p>
    <w:p w14:paraId="3F0AE98F" w14:textId="77777777" w:rsidR="00A030B0" w:rsidRPr="003C3134" w:rsidRDefault="00A030B0" w:rsidP="00A030B0">
      <w:pPr>
        <w:pStyle w:val="Text1"/>
        <w:spacing w:after="0"/>
        <w:ind w:firstLine="238"/>
        <w:rPr>
          <w:rFonts w:ascii="Corbel" w:hAnsi="Corbel"/>
          <w:szCs w:val="22"/>
        </w:rPr>
      </w:pPr>
      <w:r w:rsidRPr="003C3134">
        <w:rPr>
          <w:rFonts w:ascii="Corbel" w:hAnsi="Corbel"/>
          <w:szCs w:val="22"/>
        </w:rPr>
        <w:t>Please take the following into consideration:</w:t>
      </w:r>
    </w:p>
    <w:p w14:paraId="7109BB33" w14:textId="7752FE4A" w:rsidR="00A030B0" w:rsidRPr="003C3134" w:rsidRDefault="00A030B0" w:rsidP="00A030B0">
      <w:pPr>
        <w:ind w:left="720"/>
        <w:rPr>
          <w:rFonts w:ascii="Corbel" w:hAnsi="Corbel"/>
          <w:szCs w:val="22"/>
        </w:rPr>
      </w:pPr>
      <w:r w:rsidRPr="00782D00">
        <w:rPr>
          <w:rFonts w:ascii="Corbel" w:hAnsi="Corbel"/>
          <w:szCs w:val="22"/>
        </w:rPr>
        <w:t>Subcontracting</w:t>
      </w:r>
      <w:r w:rsidRPr="003C3134">
        <w:rPr>
          <w:rFonts w:ascii="Corbel" w:hAnsi="Corbel"/>
          <w:szCs w:val="22"/>
        </w:rPr>
        <w:t xml:space="preserve"> is the situation where a contract has been or is to be established between eu-LISA and a contractor and where the contractor, in order to carry out that contract, enters into legal commitments with other legal entities for performing part of the work, service or supply. However, eu-LISA has no direct legal commitment with the subcontractor(s).</w:t>
      </w:r>
    </w:p>
    <w:p w14:paraId="36C15E77" w14:textId="77777777" w:rsidR="00A030B0" w:rsidRPr="003C3134" w:rsidRDefault="00A030B0" w:rsidP="00A030B0">
      <w:pPr>
        <w:pStyle w:val="Text1"/>
        <w:pBdr>
          <w:bottom w:val="single" w:sz="6" w:space="1" w:color="auto"/>
        </w:pBdr>
        <w:rPr>
          <w:rFonts w:ascii="Corbel" w:hAnsi="Corbel"/>
          <w:b/>
          <w:szCs w:val="22"/>
        </w:rPr>
      </w:pPr>
    </w:p>
    <w:p w14:paraId="3D917617" w14:textId="77777777" w:rsidR="001D094C" w:rsidRPr="003C3134" w:rsidRDefault="001D094C" w:rsidP="00BA3B71">
      <w:pPr>
        <w:pStyle w:val="Text1"/>
        <w:spacing w:after="0"/>
        <w:ind w:firstLine="238"/>
        <w:rPr>
          <w:rFonts w:ascii="Corbel" w:hAnsi="Corbel" w:cs="Tahoma"/>
          <w:szCs w:val="22"/>
        </w:rPr>
      </w:pPr>
    </w:p>
    <w:p w14:paraId="3525E52E" w14:textId="65264FF3" w:rsidR="001D094C" w:rsidRPr="003C3134" w:rsidRDefault="00BA3B71" w:rsidP="00C13ADD">
      <w:pPr>
        <w:rPr>
          <w:rFonts w:ascii="Corbel" w:hAnsi="Corbel"/>
          <w:b/>
          <w:szCs w:val="22"/>
        </w:rPr>
      </w:pPr>
      <w:r w:rsidRPr="003C3134">
        <w:rPr>
          <w:rFonts w:ascii="Corbel" w:hAnsi="Corbel"/>
          <w:szCs w:val="22"/>
        </w:rPr>
        <w:br w:type="page"/>
      </w:r>
      <w:bookmarkStart w:id="5" w:name="_Ref14849027"/>
      <w:bookmarkStart w:id="6" w:name="_Toc15374139"/>
      <w:bookmarkStart w:id="7" w:name="_Toc77147115"/>
      <w:bookmarkStart w:id="8" w:name="_Toc303175501"/>
      <w:r w:rsidR="001D094C" w:rsidRPr="003C3134">
        <w:rPr>
          <w:rFonts w:ascii="Corbel" w:hAnsi="Corbel"/>
          <w:b/>
          <w:szCs w:val="22"/>
        </w:rPr>
        <w:lastRenderedPageBreak/>
        <w:t xml:space="preserve">Questions relating to the identification of the </w:t>
      </w:r>
      <w:bookmarkEnd w:id="5"/>
      <w:bookmarkEnd w:id="6"/>
      <w:bookmarkEnd w:id="7"/>
      <w:bookmarkEnd w:id="8"/>
      <w:r w:rsidR="004E5F5A" w:rsidRPr="003C3134">
        <w:rPr>
          <w:rFonts w:ascii="Corbel" w:hAnsi="Corbel"/>
          <w:b/>
          <w:szCs w:val="22"/>
        </w:rPr>
        <w:t>candidate</w:t>
      </w:r>
    </w:p>
    <w:p w14:paraId="09D5F553" w14:textId="1720BB2F" w:rsidR="001D094C" w:rsidRPr="003C3134" w:rsidRDefault="004E5F5A" w:rsidP="001D094C">
      <w:pPr>
        <w:pStyle w:val="Text3"/>
        <w:spacing w:after="0"/>
        <w:rPr>
          <w:rFonts w:ascii="Corbel" w:hAnsi="Corbel"/>
          <w:i/>
          <w:szCs w:val="22"/>
        </w:rPr>
      </w:pPr>
      <w:r w:rsidRPr="003C3134">
        <w:rPr>
          <w:rFonts w:ascii="Corbel" w:hAnsi="Corbel"/>
          <w:i/>
          <w:szCs w:val="22"/>
        </w:rPr>
        <w:t>Name of the candidate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3C3134" w14:paraId="2709952A" w14:textId="77777777" w:rsidTr="00B03438">
        <w:tc>
          <w:tcPr>
            <w:tcW w:w="8867" w:type="dxa"/>
            <w:tcBorders>
              <w:top w:val="single" w:sz="4" w:space="0" w:color="auto"/>
              <w:left w:val="single" w:sz="4" w:space="0" w:color="auto"/>
              <w:bottom w:val="single" w:sz="4" w:space="0" w:color="auto"/>
              <w:right w:val="single" w:sz="4" w:space="0" w:color="auto"/>
            </w:tcBorders>
          </w:tcPr>
          <w:p w14:paraId="70311BEF" w14:textId="77777777" w:rsidR="001D094C" w:rsidRPr="003C3134" w:rsidRDefault="001D094C" w:rsidP="00B03438">
            <w:pPr>
              <w:pStyle w:val="NumPar2"/>
              <w:numPr>
                <w:ilvl w:val="0"/>
                <w:numId w:val="0"/>
              </w:numPr>
              <w:spacing w:after="60"/>
              <w:ind w:left="1985" w:hanging="851"/>
              <w:rPr>
                <w:rFonts w:ascii="Corbel" w:hAnsi="Corbel"/>
                <w:szCs w:val="22"/>
              </w:rPr>
            </w:pPr>
          </w:p>
        </w:tc>
      </w:tr>
    </w:tbl>
    <w:p w14:paraId="35AC311E" w14:textId="616CA409" w:rsidR="001D094C" w:rsidRPr="003C3134" w:rsidRDefault="001D094C" w:rsidP="001D094C">
      <w:pPr>
        <w:pStyle w:val="Text3"/>
        <w:spacing w:after="0"/>
        <w:rPr>
          <w:rFonts w:ascii="Corbel" w:hAnsi="Corbel"/>
          <w:szCs w:val="22"/>
        </w:rPr>
      </w:pPr>
      <w:r w:rsidRPr="003C3134">
        <w:rPr>
          <w:rFonts w:ascii="Corbel" w:hAnsi="Corbel"/>
          <w:i/>
          <w:szCs w:val="22"/>
        </w:rPr>
        <w:t xml:space="preserve">In case of subcontracting; please specify </w:t>
      </w:r>
      <w:r w:rsidR="004E5F5A" w:rsidRPr="003C3134">
        <w:rPr>
          <w:rFonts w:ascii="Corbel" w:hAnsi="Corbel"/>
          <w:i/>
          <w:szCs w:val="22"/>
        </w:rPr>
        <w:t>the name of the legal entity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3C3134" w14:paraId="567B3A1E" w14:textId="77777777" w:rsidTr="00B03438">
        <w:tc>
          <w:tcPr>
            <w:tcW w:w="8867" w:type="dxa"/>
            <w:tcBorders>
              <w:top w:val="single" w:sz="4" w:space="0" w:color="auto"/>
              <w:left w:val="single" w:sz="4" w:space="0" w:color="auto"/>
              <w:bottom w:val="single" w:sz="4" w:space="0" w:color="auto"/>
              <w:right w:val="single" w:sz="4" w:space="0" w:color="auto"/>
            </w:tcBorders>
          </w:tcPr>
          <w:p w14:paraId="29E522F7" w14:textId="77777777" w:rsidR="001D094C" w:rsidRPr="003C3134" w:rsidRDefault="001D094C" w:rsidP="00B03438">
            <w:pPr>
              <w:pStyle w:val="NumPar2"/>
              <w:numPr>
                <w:ilvl w:val="0"/>
                <w:numId w:val="0"/>
              </w:numPr>
              <w:spacing w:after="60"/>
              <w:ind w:left="1985" w:hanging="851"/>
              <w:rPr>
                <w:rFonts w:ascii="Corbel" w:hAnsi="Corbel"/>
                <w:szCs w:val="22"/>
              </w:rPr>
            </w:pPr>
          </w:p>
        </w:tc>
      </w:tr>
    </w:tbl>
    <w:p w14:paraId="50716950" w14:textId="77777777" w:rsidR="001D094C" w:rsidRPr="003C3134" w:rsidRDefault="001D094C" w:rsidP="002C371A">
      <w:pPr>
        <w:ind w:firstLine="720"/>
        <w:rPr>
          <w:rFonts w:ascii="Corbel" w:hAnsi="Corbel"/>
          <w:szCs w:val="22"/>
        </w:rPr>
      </w:pPr>
      <w:r w:rsidRPr="003C3134">
        <w:rPr>
          <w:rFonts w:ascii="Corbel" w:hAnsi="Corbel"/>
          <w:szCs w:val="22"/>
        </w:rPr>
        <w:t>Acting as:</w:t>
      </w:r>
      <w:r w:rsidRPr="003C3134">
        <w:rPr>
          <w:rFonts w:ascii="Corbel" w:hAnsi="Corbel"/>
          <w:szCs w:val="22"/>
        </w:rPr>
        <w:tab/>
      </w:r>
      <w:r w:rsidRPr="003C3134">
        <w:rPr>
          <w:rFonts w:ascii="Corbel" w:hAnsi="Corbel"/>
          <w:szCs w:val="22"/>
        </w:rPr>
        <w:sym w:font="Symbol" w:char="F07F"/>
      </w:r>
      <w:r w:rsidRPr="003C3134">
        <w:rPr>
          <w:rFonts w:ascii="Corbel" w:hAnsi="Corbel"/>
          <w:szCs w:val="22"/>
        </w:rPr>
        <w:t xml:space="preserve"> member of group (specify role……………………)</w:t>
      </w:r>
    </w:p>
    <w:p w14:paraId="29E208CA" w14:textId="220D249F" w:rsidR="001D094C" w:rsidRPr="003C3134" w:rsidRDefault="002C371A" w:rsidP="002C371A">
      <w:pPr>
        <w:rPr>
          <w:rFonts w:ascii="Corbel" w:hAnsi="Corbel"/>
          <w:szCs w:val="22"/>
        </w:rPr>
      </w:pPr>
      <w:r w:rsidRPr="003C3134">
        <w:rPr>
          <w:rFonts w:ascii="Corbel" w:hAnsi="Corbel"/>
          <w:szCs w:val="22"/>
        </w:rPr>
        <w:tab/>
      </w:r>
      <w:r w:rsidR="001D094C" w:rsidRPr="003C3134">
        <w:rPr>
          <w:rFonts w:ascii="Corbel" w:hAnsi="Corbel"/>
          <w:szCs w:val="22"/>
        </w:rPr>
        <w:tab/>
      </w:r>
      <w:r w:rsidRPr="003C3134">
        <w:rPr>
          <w:rFonts w:ascii="Corbel" w:hAnsi="Corbel"/>
          <w:szCs w:val="22"/>
        </w:rPr>
        <w:tab/>
      </w:r>
      <w:r w:rsidR="001D094C" w:rsidRPr="003C3134">
        <w:rPr>
          <w:rFonts w:ascii="Corbel" w:hAnsi="Corbel"/>
          <w:szCs w:val="22"/>
        </w:rPr>
        <w:sym w:font="Symbol" w:char="F07F"/>
      </w:r>
      <w:r w:rsidR="001D094C" w:rsidRPr="003C3134">
        <w:rPr>
          <w:rFonts w:ascii="Corbel" w:hAnsi="Corbel"/>
          <w:szCs w:val="22"/>
        </w:rPr>
        <w:t xml:space="preserve"> subcontractor</w:t>
      </w:r>
    </w:p>
    <w:p w14:paraId="5F780858" w14:textId="0A65E2C6" w:rsidR="001D094C" w:rsidRPr="003C3134" w:rsidRDefault="004E5F5A" w:rsidP="001D094C">
      <w:pPr>
        <w:pStyle w:val="Text3"/>
        <w:spacing w:after="0"/>
        <w:rPr>
          <w:rFonts w:ascii="Corbel" w:hAnsi="Corbel"/>
          <w:i/>
          <w:szCs w:val="22"/>
        </w:rPr>
      </w:pPr>
      <w:r w:rsidRPr="003C3134">
        <w:rPr>
          <w:rFonts w:ascii="Corbel" w:hAnsi="Corbel"/>
          <w:i/>
          <w:szCs w:val="22"/>
        </w:rPr>
        <w:t>Form of the legal entity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3C3134" w14:paraId="5F0E81FC" w14:textId="77777777" w:rsidTr="00B03438">
        <w:tc>
          <w:tcPr>
            <w:tcW w:w="8867" w:type="dxa"/>
            <w:tcBorders>
              <w:top w:val="single" w:sz="4" w:space="0" w:color="auto"/>
              <w:left w:val="single" w:sz="4" w:space="0" w:color="auto"/>
              <w:bottom w:val="single" w:sz="4" w:space="0" w:color="auto"/>
              <w:right w:val="single" w:sz="4" w:space="0" w:color="auto"/>
            </w:tcBorders>
          </w:tcPr>
          <w:p w14:paraId="1AE50571" w14:textId="77777777" w:rsidR="001D094C" w:rsidRPr="003C3134" w:rsidRDefault="001D094C" w:rsidP="00B03438">
            <w:pPr>
              <w:pStyle w:val="NumPar2"/>
              <w:numPr>
                <w:ilvl w:val="0"/>
                <w:numId w:val="0"/>
              </w:numPr>
              <w:spacing w:after="60"/>
              <w:ind w:left="1985" w:hanging="851"/>
              <w:rPr>
                <w:rFonts w:ascii="Corbel" w:hAnsi="Corbel"/>
                <w:szCs w:val="22"/>
              </w:rPr>
            </w:pPr>
          </w:p>
        </w:tc>
      </w:tr>
    </w:tbl>
    <w:p w14:paraId="4A9D9AC1" w14:textId="77777777" w:rsidR="001D094C" w:rsidRPr="003C3134" w:rsidRDefault="001D094C" w:rsidP="001D094C">
      <w:pPr>
        <w:pStyle w:val="Text3"/>
        <w:spacing w:after="0"/>
        <w:rPr>
          <w:rFonts w:ascii="Corbel" w:hAnsi="Corbel"/>
          <w:i/>
          <w:szCs w:val="22"/>
        </w:rPr>
      </w:pPr>
      <w:r w:rsidRPr="003C3134">
        <w:rPr>
          <w:rFonts w:ascii="Corbel" w:hAnsi="Corbel"/>
          <w:i/>
          <w:szCs w:val="22"/>
        </w:rPr>
        <w:t>Date of registration</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3C3134" w14:paraId="04846C60" w14:textId="77777777" w:rsidTr="00B03438">
        <w:tc>
          <w:tcPr>
            <w:tcW w:w="8867" w:type="dxa"/>
            <w:tcBorders>
              <w:top w:val="single" w:sz="4" w:space="0" w:color="auto"/>
              <w:left w:val="single" w:sz="4" w:space="0" w:color="auto"/>
              <w:bottom w:val="single" w:sz="4" w:space="0" w:color="auto"/>
              <w:right w:val="single" w:sz="4" w:space="0" w:color="auto"/>
            </w:tcBorders>
          </w:tcPr>
          <w:p w14:paraId="1B46C1C5" w14:textId="77777777" w:rsidR="001D094C" w:rsidRPr="003C3134" w:rsidRDefault="001D094C" w:rsidP="00B03438">
            <w:pPr>
              <w:pStyle w:val="NumPar2"/>
              <w:numPr>
                <w:ilvl w:val="0"/>
                <w:numId w:val="0"/>
              </w:numPr>
              <w:spacing w:after="60"/>
              <w:ind w:left="1985" w:hanging="851"/>
              <w:rPr>
                <w:rFonts w:ascii="Corbel" w:hAnsi="Corbel"/>
                <w:szCs w:val="22"/>
              </w:rPr>
            </w:pPr>
          </w:p>
        </w:tc>
      </w:tr>
    </w:tbl>
    <w:p w14:paraId="673E4F20" w14:textId="77777777" w:rsidR="001D094C" w:rsidRPr="003C3134" w:rsidRDefault="001D094C" w:rsidP="001D094C">
      <w:pPr>
        <w:pStyle w:val="Text3"/>
        <w:spacing w:after="0"/>
        <w:rPr>
          <w:rFonts w:ascii="Corbel" w:hAnsi="Corbel"/>
          <w:i/>
          <w:szCs w:val="22"/>
        </w:rPr>
      </w:pPr>
      <w:r w:rsidRPr="003C3134">
        <w:rPr>
          <w:rFonts w:ascii="Corbel" w:hAnsi="Corbel"/>
          <w:i/>
          <w:szCs w:val="22"/>
        </w:rPr>
        <w:t>Country of registration</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3C3134" w14:paraId="15E1DE3E" w14:textId="77777777" w:rsidTr="00B03438">
        <w:tc>
          <w:tcPr>
            <w:tcW w:w="8867" w:type="dxa"/>
            <w:tcBorders>
              <w:top w:val="single" w:sz="4" w:space="0" w:color="auto"/>
              <w:left w:val="single" w:sz="4" w:space="0" w:color="auto"/>
              <w:bottom w:val="single" w:sz="4" w:space="0" w:color="auto"/>
              <w:right w:val="single" w:sz="4" w:space="0" w:color="auto"/>
            </w:tcBorders>
          </w:tcPr>
          <w:p w14:paraId="5C6E7DED" w14:textId="77777777" w:rsidR="001D094C" w:rsidRPr="003C3134" w:rsidRDefault="001D094C" w:rsidP="00B03438">
            <w:pPr>
              <w:pStyle w:val="NumPar2"/>
              <w:numPr>
                <w:ilvl w:val="0"/>
                <w:numId w:val="0"/>
              </w:numPr>
              <w:spacing w:after="60"/>
              <w:ind w:left="1985" w:hanging="851"/>
              <w:rPr>
                <w:rFonts w:ascii="Corbel" w:hAnsi="Corbel"/>
                <w:szCs w:val="22"/>
              </w:rPr>
            </w:pPr>
          </w:p>
        </w:tc>
      </w:tr>
    </w:tbl>
    <w:p w14:paraId="1517AEA4" w14:textId="77777777" w:rsidR="001D094C" w:rsidRPr="003C3134" w:rsidRDefault="001D094C" w:rsidP="001D094C">
      <w:pPr>
        <w:pStyle w:val="Text3"/>
        <w:spacing w:after="0"/>
        <w:rPr>
          <w:rFonts w:ascii="Corbel" w:hAnsi="Corbel"/>
          <w:i/>
          <w:szCs w:val="22"/>
        </w:rPr>
      </w:pPr>
      <w:r w:rsidRPr="003C3134">
        <w:rPr>
          <w:rFonts w:ascii="Corbel" w:hAnsi="Corbel"/>
          <w:i/>
          <w:szCs w:val="22"/>
        </w:rPr>
        <w:t>Registration number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3C3134" w14:paraId="60870D59" w14:textId="77777777" w:rsidTr="00B03438">
        <w:tc>
          <w:tcPr>
            <w:tcW w:w="8867" w:type="dxa"/>
            <w:tcBorders>
              <w:top w:val="single" w:sz="4" w:space="0" w:color="auto"/>
              <w:left w:val="single" w:sz="4" w:space="0" w:color="auto"/>
              <w:bottom w:val="single" w:sz="4" w:space="0" w:color="auto"/>
              <w:right w:val="single" w:sz="4" w:space="0" w:color="auto"/>
            </w:tcBorders>
          </w:tcPr>
          <w:p w14:paraId="4893934F" w14:textId="77777777" w:rsidR="001D094C" w:rsidRPr="003C3134" w:rsidRDefault="001D094C" w:rsidP="00B03438">
            <w:pPr>
              <w:pStyle w:val="NumPar2"/>
              <w:numPr>
                <w:ilvl w:val="0"/>
                <w:numId w:val="0"/>
              </w:numPr>
              <w:spacing w:after="60"/>
              <w:ind w:left="1985" w:hanging="851"/>
              <w:rPr>
                <w:rFonts w:ascii="Corbel" w:hAnsi="Corbel"/>
                <w:szCs w:val="22"/>
              </w:rPr>
            </w:pPr>
          </w:p>
        </w:tc>
      </w:tr>
    </w:tbl>
    <w:p w14:paraId="3817EC65" w14:textId="77777777" w:rsidR="001D094C" w:rsidRPr="003C3134" w:rsidRDefault="001D094C" w:rsidP="001D094C">
      <w:pPr>
        <w:pStyle w:val="Text3"/>
        <w:spacing w:after="0"/>
        <w:rPr>
          <w:rFonts w:ascii="Corbel" w:hAnsi="Corbel"/>
          <w:i/>
          <w:szCs w:val="22"/>
        </w:rPr>
      </w:pPr>
      <w:r w:rsidRPr="003C3134">
        <w:rPr>
          <w:rFonts w:ascii="Corbel" w:hAnsi="Corbel"/>
          <w:i/>
          <w:szCs w:val="22"/>
        </w:rPr>
        <w:t>VAT number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3C3134" w14:paraId="6167E5B8" w14:textId="77777777" w:rsidTr="00B03438">
        <w:tc>
          <w:tcPr>
            <w:tcW w:w="8867" w:type="dxa"/>
            <w:tcBorders>
              <w:top w:val="single" w:sz="4" w:space="0" w:color="auto"/>
              <w:left w:val="single" w:sz="4" w:space="0" w:color="auto"/>
              <w:bottom w:val="single" w:sz="4" w:space="0" w:color="auto"/>
              <w:right w:val="single" w:sz="4" w:space="0" w:color="auto"/>
            </w:tcBorders>
          </w:tcPr>
          <w:p w14:paraId="08D4A919" w14:textId="77777777" w:rsidR="001D094C" w:rsidRPr="003C3134" w:rsidRDefault="001D094C" w:rsidP="00B03438">
            <w:pPr>
              <w:pStyle w:val="NumPar2"/>
              <w:numPr>
                <w:ilvl w:val="0"/>
                <w:numId w:val="0"/>
              </w:numPr>
              <w:spacing w:after="60"/>
              <w:ind w:left="1985" w:hanging="851"/>
              <w:rPr>
                <w:rFonts w:ascii="Corbel" w:hAnsi="Corbel"/>
                <w:szCs w:val="22"/>
              </w:rPr>
            </w:pPr>
          </w:p>
        </w:tc>
      </w:tr>
    </w:tbl>
    <w:p w14:paraId="69E4A22D" w14:textId="7D37CF45" w:rsidR="001D094C" w:rsidRPr="003C3134" w:rsidRDefault="004E5F5A" w:rsidP="001D094C">
      <w:pPr>
        <w:pStyle w:val="Text3"/>
        <w:spacing w:after="0"/>
        <w:rPr>
          <w:rFonts w:ascii="Corbel" w:hAnsi="Corbel"/>
          <w:i/>
          <w:szCs w:val="22"/>
        </w:rPr>
      </w:pPr>
      <w:r w:rsidRPr="003C3134">
        <w:rPr>
          <w:rFonts w:ascii="Corbel" w:hAnsi="Corbel"/>
          <w:i/>
          <w:szCs w:val="22"/>
        </w:rPr>
        <w:t>Registered address of the legal entity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3C3134" w14:paraId="2BD05FB8" w14:textId="77777777" w:rsidTr="00B03438">
        <w:tc>
          <w:tcPr>
            <w:tcW w:w="8867" w:type="dxa"/>
            <w:tcBorders>
              <w:top w:val="single" w:sz="4" w:space="0" w:color="auto"/>
              <w:left w:val="single" w:sz="4" w:space="0" w:color="auto"/>
              <w:bottom w:val="single" w:sz="4" w:space="0" w:color="auto"/>
              <w:right w:val="single" w:sz="4" w:space="0" w:color="auto"/>
            </w:tcBorders>
          </w:tcPr>
          <w:p w14:paraId="032E8C7E" w14:textId="77777777" w:rsidR="001D094C" w:rsidRPr="003C3134" w:rsidRDefault="001D094C" w:rsidP="00B03438">
            <w:pPr>
              <w:pStyle w:val="NumPar2"/>
              <w:numPr>
                <w:ilvl w:val="0"/>
                <w:numId w:val="0"/>
              </w:numPr>
              <w:spacing w:after="60"/>
              <w:ind w:left="1985" w:hanging="851"/>
              <w:rPr>
                <w:rFonts w:ascii="Corbel" w:hAnsi="Corbel"/>
                <w:szCs w:val="22"/>
              </w:rPr>
            </w:pPr>
          </w:p>
        </w:tc>
      </w:tr>
    </w:tbl>
    <w:p w14:paraId="73F4D42F" w14:textId="7102C559" w:rsidR="001D094C" w:rsidRPr="003C3134" w:rsidRDefault="001D094C" w:rsidP="001D094C">
      <w:pPr>
        <w:pStyle w:val="Text3"/>
        <w:spacing w:after="0"/>
        <w:rPr>
          <w:rFonts w:ascii="Corbel" w:hAnsi="Corbel"/>
          <w:i/>
          <w:szCs w:val="22"/>
        </w:rPr>
      </w:pPr>
      <w:r w:rsidRPr="003C3134">
        <w:rPr>
          <w:rFonts w:ascii="Corbel" w:hAnsi="Corbel"/>
          <w:i/>
          <w:szCs w:val="22"/>
        </w:rPr>
        <w:t>Usual a</w:t>
      </w:r>
      <w:r w:rsidR="004E5F5A" w:rsidRPr="003C3134">
        <w:rPr>
          <w:rFonts w:ascii="Corbel" w:hAnsi="Corbel"/>
          <w:i/>
          <w:szCs w:val="22"/>
        </w:rPr>
        <w:t>dministrative address of the legal entity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3C3134" w14:paraId="612A9AD9" w14:textId="77777777" w:rsidTr="00B03438">
        <w:tc>
          <w:tcPr>
            <w:tcW w:w="8867" w:type="dxa"/>
            <w:tcBorders>
              <w:top w:val="single" w:sz="4" w:space="0" w:color="auto"/>
              <w:left w:val="single" w:sz="4" w:space="0" w:color="auto"/>
              <w:bottom w:val="single" w:sz="4" w:space="0" w:color="auto"/>
              <w:right w:val="single" w:sz="4" w:space="0" w:color="auto"/>
            </w:tcBorders>
          </w:tcPr>
          <w:p w14:paraId="127D04B7" w14:textId="77777777" w:rsidR="001D094C" w:rsidRPr="003C3134" w:rsidRDefault="001D094C" w:rsidP="00B03438">
            <w:pPr>
              <w:pStyle w:val="NumPar2"/>
              <w:numPr>
                <w:ilvl w:val="0"/>
                <w:numId w:val="0"/>
              </w:numPr>
              <w:spacing w:after="60"/>
              <w:ind w:left="1985" w:hanging="851"/>
              <w:rPr>
                <w:rFonts w:ascii="Corbel" w:hAnsi="Corbel"/>
                <w:szCs w:val="22"/>
              </w:rPr>
            </w:pPr>
          </w:p>
        </w:tc>
      </w:tr>
    </w:tbl>
    <w:p w14:paraId="3A8363C7" w14:textId="4FD386A2" w:rsidR="001D094C" w:rsidRPr="003C3134" w:rsidRDefault="004E5F5A" w:rsidP="001D094C">
      <w:pPr>
        <w:pStyle w:val="Text3"/>
        <w:spacing w:after="0"/>
        <w:rPr>
          <w:rFonts w:ascii="Corbel" w:hAnsi="Corbel"/>
          <w:i/>
          <w:szCs w:val="22"/>
        </w:rPr>
      </w:pPr>
      <w:r w:rsidRPr="003C3134">
        <w:rPr>
          <w:rFonts w:ascii="Corbel" w:hAnsi="Corbel"/>
          <w:i/>
          <w:szCs w:val="22"/>
        </w:rPr>
        <w:t xml:space="preserve">Legal representative or person authorised to </w:t>
      </w:r>
      <w:r w:rsidR="001D094C" w:rsidRPr="003C3134">
        <w:rPr>
          <w:rFonts w:ascii="Corbel" w:hAnsi="Corbel"/>
          <w:i/>
          <w:szCs w:val="22"/>
        </w:rPr>
        <w:t xml:space="preserve">sign contracts </w:t>
      </w:r>
      <w:r w:rsidRPr="003C3134">
        <w:rPr>
          <w:rFonts w:ascii="Corbel" w:hAnsi="Corbel"/>
          <w:i/>
          <w:szCs w:val="22"/>
        </w:rPr>
        <w:t>on behalf of the candidate</w:t>
      </w:r>
    </w:p>
    <w:p w14:paraId="5D97A72D" w14:textId="77777777" w:rsidR="001D094C" w:rsidRPr="003C3134" w:rsidRDefault="001D094C" w:rsidP="001D094C">
      <w:pPr>
        <w:pStyle w:val="Text3"/>
        <w:spacing w:after="0"/>
        <w:rPr>
          <w:rFonts w:ascii="Corbel" w:hAnsi="Corbel"/>
          <w:szCs w:val="22"/>
        </w:rPr>
      </w:pPr>
      <w:r w:rsidRPr="003C3134">
        <w:rPr>
          <w:rFonts w:ascii="Corbel" w:hAnsi="Corbel"/>
          <w:szCs w:val="22"/>
        </w:rPr>
        <w:t>Surname, forename, title (e.g. Dr, Mr, Ms), function (e.g. Manager...)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3C3134" w14:paraId="688C12AA" w14:textId="77777777" w:rsidTr="00B03438">
        <w:tc>
          <w:tcPr>
            <w:tcW w:w="8867" w:type="dxa"/>
            <w:tcBorders>
              <w:top w:val="single" w:sz="4" w:space="0" w:color="auto"/>
              <w:left w:val="single" w:sz="4" w:space="0" w:color="auto"/>
              <w:bottom w:val="single" w:sz="4" w:space="0" w:color="auto"/>
              <w:right w:val="single" w:sz="4" w:space="0" w:color="auto"/>
            </w:tcBorders>
          </w:tcPr>
          <w:p w14:paraId="1DF55A0B" w14:textId="77777777" w:rsidR="001D094C" w:rsidRPr="003C3134" w:rsidRDefault="001D094C" w:rsidP="00B03438">
            <w:pPr>
              <w:pStyle w:val="NumPar2"/>
              <w:numPr>
                <w:ilvl w:val="0"/>
                <w:numId w:val="0"/>
              </w:numPr>
              <w:spacing w:after="60"/>
              <w:ind w:left="1985" w:hanging="851"/>
              <w:rPr>
                <w:rFonts w:ascii="Corbel" w:hAnsi="Corbel"/>
                <w:szCs w:val="22"/>
              </w:rPr>
            </w:pPr>
          </w:p>
        </w:tc>
      </w:tr>
    </w:tbl>
    <w:p w14:paraId="60B4E636" w14:textId="77777777" w:rsidR="001D094C" w:rsidRPr="003C3134" w:rsidRDefault="001D094C" w:rsidP="001D094C">
      <w:pPr>
        <w:pStyle w:val="Text3"/>
        <w:spacing w:after="0"/>
        <w:rPr>
          <w:rFonts w:ascii="Corbel" w:hAnsi="Corbel"/>
          <w:i/>
          <w:szCs w:val="22"/>
        </w:rPr>
      </w:pPr>
      <w:r w:rsidRPr="003C3134">
        <w:rPr>
          <w:rFonts w:ascii="Corbel" w:hAnsi="Corbel"/>
          <w:i/>
          <w:szCs w:val="22"/>
        </w:rPr>
        <w:t>Contact person for this call for tenders:</w:t>
      </w:r>
    </w:p>
    <w:p w14:paraId="16F09962" w14:textId="77777777" w:rsidR="001D094C" w:rsidRPr="00782D00" w:rsidRDefault="001D094C" w:rsidP="001D094C">
      <w:pPr>
        <w:pStyle w:val="Text3"/>
        <w:spacing w:after="0"/>
        <w:rPr>
          <w:rFonts w:ascii="Corbel" w:hAnsi="Corbel"/>
          <w:szCs w:val="22"/>
        </w:rPr>
      </w:pPr>
      <w:r w:rsidRPr="00782D00">
        <w:rPr>
          <w:rFonts w:ascii="Corbel" w:hAnsi="Corbel"/>
          <w:szCs w:val="22"/>
        </w:rPr>
        <w:t>(Not necessary for subcontractors)</w:t>
      </w:r>
    </w:p>
    <w:p w14:paraId="2739106E" w14:textId="77777777" w:rsidR="001D094C" w:rsidRPr="003C3134" w:rsidRDefault="001D094C" w:rsidP="001D094C">
      <w:pPr>
        <w:pStyle w:val="Text3"/>
        <w:spacing w:after="0"/>
        <w:rPr>
          <w:rFonts w:ascii="Corbel" w:hAnsi="Corbel"/>
          <w:szCs w:val="22"/>
        </w:rPr>
      </w:pPr>
      <w:r w:rsidRPr="003C3134">
        <w:rPr>
          <w:rFonts w:ascii="Corbel" w:hAnsi="Corbel"/>
          <w:szCs w:val="22"/>
        </w:rPr>
        <w:t>Surname, forename, title (e.g. Dr, Mr, Ms), function (e.g. Manager...) Telephone number, fax number, address, e-mail</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3C3134" w14:paraId="2B06870B" w14:textId="77777777" w:rsidTr="00B03438">
        <w:tc>
          <w:tcPr>
            <w:tcW w:w="8867" w:type="dxa"/>
            <w:tcBorders>
              <w:top w:val="single" w:sz="4" w:space="0" w:color="auto"/>
              <w:left w:val="single" w:sz="4" w:space="0" w:color="auto"/>
              <w:bottom w:val="single" w:sz="4" w:space="0" w:color="auto"/>
              <w:right w:val="single" w:sz="4" w:space="0" w:color="auto"/>
            </w:tcBorders>
          </w:tcPr>
          <w:p w14:paraId="53381EE8" w14:textId="77777777" w:rsidR="001D094C" w:rsidRPr="003C3134" w:rsidRDefault="001D094C" w:rsidP="00B03438">
            <w:pPr>
              <w:pStyle w:val="NumPar2"/>
              <w:numPr>
                <w:ilvl w:val="0"/>
                <w:numId w:val="0"/>
              </w:numPr>
              <w:spacing w:after="60"/>
              <w:ind w:left="1985" w:hanging="851"/>
              <w:rPr>
                <w:rFonts w:ascii="Corbel" w:hAnsi="Corbel"/>
                <w:szCs w:val="22"/>
              </w:rPr>
            </w:pPr>
          </w:p>
        </w:tc>
      </w:tr>
    </w:tbl>
    <w:p w14:paraId="7FF5BC8D" w14:textId="77777777" w:rsidR="0076439F" w:rsidRDefault="0076439F" w:rsidP="0076439F">
      <w:pPr>
        <w:pStyle w:val="ListNumber"/>
        <w:numPr>
          <w:ilvl w:val="0"/>
          <w:numId w:val="0"/>
        </w:numPr>
        <w:ind w:left="454" w:hanging="454"/>
        <w:rPr>
          <w:rFonts w:ascii="Corbel" w:hAnsi="Corbel"/>
          <w:szCs w:val="22"/>
        </w:rPr>
      </w:pPr>
    </w:p>
    <w:p w14:paraId="114F68DC" w14:textId="77777777" w:rsidR="0076439F" w:rsidRDefault="0076439F" w:rsidP="0076439F">
      <w:pPr>
        <w:pStyle w:val="ListNumber"/>
        <w:numPr>
          <w:ilvl w:val="0"/>
          <w:numId w:val="0"/>
        </w:numPr>
        <w:ind w:left="454" w:hanging="454"/>
        <w:rPr>
          <w:rFonts w:ascii="Corbel" w:hAnsi="Corbel"/>
          <w:szCs w:val="22"/>
        </w:rPr>
      </w:pPr>
    </w:p>
    <w:p w14:paraId="4A2D41AA" w14:textId="77777777" w:rsidR="00374C74" w:rsidRDefault="00374C74" w:rsidP="0076439F">
      <w:pPr>
        <w:pStyle w:val="ListNumber"/>
        <w:numPr>
          <w:ilvl w:val="0"/>
          <w:numId w:val="0"/>
        </w:numPr>
        <w:ind w:left="454" w:hanging="454"/>
        <w:rPr>
          <w:rFonts w:ascii="Corbel" w:hAnsi="Corbel"/>
          <w:szCs w:val="22"/>
        </w:rPr>
      </w:pPr>
    </w:p>
    <w:p w14:paraId="453CF05F" w14:textId="77777777" w:rsidR="00374C74" w:rsidRDefault="00374C74" w:rsidP="0076439F">
      <w:pPr>
        <w:pStyle w:val="ListNumber"/>
        <w:numPr>
          <w:ilvl w:val="0"/>
          <w:numId w:val="0"/>
        </w:numPr>
        <w:ind w:left="454" w:hanging="454"/>
        <w:rPr>
          <w:rFonts w:ascii="Corbel" w:hAnsi="Corbel"/>
          <w:szCs w:val="22"/>
        </w:rPr>
      </w:pPr>
    </w:p>
    <w:p w14:paraId="2E76684F" w14:textId="77777777" w:rsidR="0076439F" w:rsidRDefault="0076439F" w:rsidP="0076439F">
      <w:pPr>
        <w:pStyle w:val="ListNumber"/>
        <w:numPr>
          <w:ilvl w:val="0"/>
          <w:numId w:val="0"/>
        </w:numPr>
        <w:ind w:left="454" w:hanging="454"/>
        <w:rPr>
          <w:rFonts w:ascii="Corbel" w:hAnsi="Corbel"/>
          <w:szCs w:val="22"/>
        </w:rPr>
      </w:pPr>
    </w:p>
    <w:p w14:paraId="347785E4" w14:textId="436CA060" w:rsidR="001D094C" w:rsidRPr="00374C74" w:rsidRDefault="00374C74" w:rsidP="0076439F">
      <w:pPr>
        <w:pStyle w:val="ListNumber"/>
        <w:numPr>
          <w:ilvl w:val="0"/>
          <w:numId w:val="0"/>
        </w:numPr>
        <w:ind w:left="454" w:hanging="454"/>
        <w:rPr>
          <w:rFonts w:ascii="Corbel" w:hAnsi="Corbel"/>
          <w:b/>
          <w:szCs w:val="22"/>
        </w:rPr>
      </w:pPr>
      <w:r w:rsidRPr="00374C74">
        <w:rPr>
          <w:rFonts w:ascii="Corbel" w:hAnsi="Corbel"/>
          <w:b/>
          <w:szCs w:val="22"/>
        </w:rPr>
        <w:t>PLEASE ENCLOSE THE FOLLOWING DOCUMENTS</w:t>
      </w:r>
      <w:r w:rsidR="0076439F" w:rsidRPr="00374C74">
        <w:rPr>
          <w:rFonts w:ascii="Corbel" w:hAnsi="Corbel"/>
          <w:b/>
          <w:szCs w:val="22"/>
        </w:rPr>
        <w:t>:</w:t>
      </w:r>
    </w:p>
    <w:p w14:paraId="39515BF7" w14:textId="77777777" w:rsidR="00374C74" w:rsidRPr="0076439F" w:rsidRDefault="00374C74" w:rsidP="0076439F">
      <w:pPr>
        <w:pStyle w:val="ListNumber"/>
        <w:numPr>
          <w:ilvl w:val="0"/>
          <w:numId w:val="0"/>
        </w:numPr>
        <w:ind w:left="454" w:hanging="454"/>
        <w:rPr>
          <w:rFonts w:ascii="Corbel" w:hAnsi="Corbel"/>
          <w:szCs w:val="22"/>
        </w:rPr>
      </w:pPr>
    </w:p>
    <w:p w14:paraId="18CBBC3E" w14:textId="77777777" w:rsidR="0076439F" w:rsidRPr="0076439F" w:rsidRDefault="0076439F" w:rsidP="0076439F">
      <w:pPr>
        <w:spacing w:before="0" w:after="0"/>
        <w:jc w:val="left"/>
        <w:rPr>
          <w:rFonts w:ascii="Corbel" w:hAnsi="Corbel"/>
          <w:b/>
          <w:smallCaps/>
          <w:szCs w:val="22"/>
          <w:u w:val="single"/>
          <w:lang w:eastAsia="en-GB"/>
        </w:rPr>
      </w:pPr>
      <w:r w:rsidRPr="0076439F">
        <w:rPr>
          <w:rFonts w:ascii="Corbel" w:hAnsi="Corbel"/>
          <w:b/>
          <w:smallCaps/>
          <w:szCs w:val="22"/>
          <w:u w:val="single"/>
          <w:lang w:eastAsia="en-GB"/>
        </w:rPr>
        <w:t>Legal entity form</w:t>
      </w:r>
    </w:p>
    <w:p w14:paraId="5B014FC4" w14:textId="3CB8287B" w:rsidR="0076439F" w:rsidRPr="0076439F" w:rsidRDefault="0076439F" w:rsidP="0076439F">
      <w:pPr>
        <w:autoSpaceDE w:val="0"/>
        <w:autoSpaceDN w:val="0"/>
        <w:adjustRightInd w:val="0"/>
        <w:spacing w:before="0" w:after="0"/>
        <w:jc w:val="left"/>
        <w:rPr>
          <w:rFonts w:ascii="Corbel" w:hAnsi="Corbel"/>
          <w:szCs w:val="22"/>
          <w:lang w:eastAsia="en-GB"/>
        </w:rPr>
      </w:pPr>
      <w:r w:rsidRPr="0076439F">
        <w:rPr>
          <w:rFonts w:ascii="Corbel" w:hAnsi="Corbel"/>
          <w:szCs w:val="22"/>
          <w:lang w:eastAsia="en-GB"/>
        </w:rPr>
        <w:t xml:space="preserve">Complete the legal entity form, which should be accompanied by </w:t>
      </w:r>
      <w:r>
        <w:rPr>
          <w:rFonts w:ascii="Corbel" w:hAnsi="Corbel"/>
          <w:szCs w:val="22"/>
          <w:lang w:eastAsia="en-GB"/>
        </w:rPr>
        <w:t>the</w:t>
      </w:r>
      <w:r w:rsidRPr="0076439F">
        <w:rPr>
          <w:rFonts w:ascii="Corbel" w:hAnsi="Corbel"/>
          <w:szCs w:val="22"/>
          <w:lang w:eastAsia="en-GB"/>
        </w:rPr>
        <w:t xml:space="preserve"> supporting documents, </w:t>
      </w:r>
      <w:r>
        <w:rPr>
          <w:rFonts w:ascii="Corbel" w:hAnsi="Corbel"/>
          <w:szCs w:val="22"/>
          <w:lang w:eastAsia="en-GB"/>
        </w:rPr>
        <w:t>indicated at the top of the form</w:t>
      </w:r>
      <w:r w:rsidRPr="0076439F">
        <w:rPr>
          <w:rFonts w:ascii="Corbel" w:hAnsi="Corbel"/>
          <w:szCs w:val="22"/>
          <w:lang w:eastAsia="en-GB"/>
        </w:rPr>
        <w:t>:</w:t>
      </w:r>
    </w:p>
    <w:p w14:paraId="5C5E09B6" w14:textId="77777777" w:rsidR="0076439F" w:rsidRPr="0076439F" w:rsidRDefault="00A81F0F" w:rsidP="0076439F">
      <w:pPr>
        <w:spacing w:before="0" w:after="0"/>
        <w:jc w:val="left"/>
        <w:rPr>
          <w:rFonts w:ascii="Corbel" w:hAnsi="Corbel"/>
          <w:color w:val="0000FF"/>
          <w:szCs w:val="22"/>
          <w:u w:val="single"/>
          <w:lang w:eastAsia="en-GB"/>
        </w:rPr>
      </w:pPr>
      <w:hyperlink r:id="rId18" w:history="1">
        <w:r w:rsidR="0076439F" w:rsidRPr="0076439F">
          <w:rPr>
            <w:rFonts w:ascii="Corbel" w:hAnsi="Corbel"/>
            <w:color w:val="0000FF"/>
            <w:szCs w:val="22"/>
            <w:u w:val="single"/>
            <w:lang w:eastAsia="en-GB"/>
          </w:rPr>
          <w:t>http://ec.europa.eu/budget/contracts_grants/info_contracts/legal_entities/legal_entities_en.cfm</w:t>
        </w:r>
      </w:hyperlink>
    </w:p>
    <w:p w14:paraId="350F4A28" w14:textId="77777777" w:rsidR="00491B37" w:rsidRDefault="00491B37" w:rsidP="0076439F">
      <w:pPr>
        <w:spacing w:before="0" w:after="0"/>
        <w:jc w:val="left"/>
        <w:rPr>
          <w:rFonts w:ascii="Corbel" w:hAnsi="Corbel"/>
          <w:szCs w:val="22"/>
          <w:lang w:eastAsia="en-GB"/>
        </w:rPr>
      </w:pPr>
    </w:p>
    <w:p w14:paraId="5EA72512" w14:textId="1547450C" w:rsidR="00491B37" w:rsidRDefault="0076439F" w:rsidP="0076439F">
      <w:pPr>
        <w:spacing w:before="0" w:after="0"/>
        <w:jc w:val="left"/>
        <w:rPr>
          <w:rFonts w:ascii="Corbel" w:hAnsi="Corbel"/>
          <w:szCs w:val="22"/>
          <w:lang w:eastAsia="en-GB"/>
        </w:rPr>
      </w:pPr>
      <w:r w:rsidRPr="0076439F">
        <w:rPr>
          <w:rFonts w:ascii="Corbel" w:hAnsi="Corbel"/>
          <w:szCs w:val="22"/>
          <w:lang w:eastAsia="en-GB"/>
        </w:rPr>
        <w:t xml:space="preserve">NB: </w:t>
      </w:r>
      <w:r w:rsidR="00491B37">
        <w:rPr>
          <w:rFonts w:ascii="Corbel" w:hAnsi="Corbel"/>
          <w:szCs w:val="22"/>
          <w:lang w:eastAsia="en-GB"/>
        </w:rPr>
        <w:t>All the involved Legal Entities must submit</w:t>
      </w:r>
      <w:r w:rsidR="00D024C7">
        <w:rPr>
          <w:rFonts w:ascii="Corbel" w:hAnsi="Corbel"/>
          <w:szCs w:val="22"/>
          <w:lang w:eastAsia="en-GB"/>
        </w:rPr>
        <w:t xml:space="preserve"> the above-mentioned form, inclu</w:t>
      </w:r>
      <w:r w:rsidR="00491B37">
        <w:rPr>
          <w:rFonts w:ascii="Corbel" w:hAnsi="Corbel"/>
          <w:szCs w:val="22"/>
          <w:lang w:eastAsia="en-GB"/>
        </w:rPr>
        <w:t>ding  the supporting documents indicated therein (i.e. members of a joint candidature and/or subcontractors).</w:t>
      </w:r>
    </w:p>
    <w:p w14:paraId="143B1FB4" w14:textId="77777777" w:rsidR="00491B37" w:rsidRDefault="00491B37" w:rsidP="0076439F">
      <w:pPr>
        <w:spacing w:before="0" w:after="0"/>
        <w:jc w:val="left"/>
        <w:rPr>
          <w:rFonts w:ascii="Corbel" w:hAnsi="Corbel"/>
          <w:szCs w:val="22"/>
          <w:lang w:eastAsia="en-GB"/>
        </w:rPr>
      </w:pPr>
    </w:p>
    <w:p w14:paraId="1EA78075" w14:textId="4D46125C" w:rsidR="0076439F" w:rsidRPr="0076439F" w:rsidRDefault="0076439F" w:rsidP="0076439F">
      <w:pPr>
        <w:spacing w:before="0" w:after="0"/>
        <w:jc w:val="left"/>
        <w:rPr>
          <w:rFonts w:ascii="Corbel" w:hAnsi="Corbel"/>
          <w:color w:val="0000FF"/>
          <w:szCs w:val="22"/>
          <w:lang w:eastAsia="en-GB"/>
        </w:rPr>
      </w:pPr>
      <w:r w:rsidRPr="0076439F">
        <w:rPr>
          <w:rFonts w:ascii="Corbel" w:hAnsi="Corbel"/>
          <w:szCs w:val="22"/>
          <w:lang w:eastAsia="en-GB"/>
        </w:rPr>
        <w:t>Only original documents or certified copies less than 6 months old will be accepted</w:t>
      </w:r>
      <w:r w:rsidR="00491B37">
        <w:rPr>
          <w:rFonts w:ascii="Corbel" w:hAnsi="Corbel"/>
          <w:szCs w:val="22"/>
          <w:lang w:eastAsia="en-GB"/>
        </w:rPr>
        <w:t xml:space="preserve"> as supporting documents</w:t>
      </w:r>
      <w:r w:rsidR="00F80726">
        <w:rPr>
          <w:rFonts w:ascii="Corbel" w:hAnsi="Corbel"/>
          <w:szCs w:val="22"/>
          <w:lang w:eastAsia="en-GB"/>
        </w:rPr>
        <w:t>.</w:t>
      </w:r>
      <w:r w:rsidRPr="0076439F">
        <w:rPr>
          <w:rFonts w:ascii="Corbel" w:hAnsi="Corbel"/>
          <w:color w:val="0000FF"/>
          <w:szCs w:val="22"/>
          <w:lang w:eastAsia="en-GB"/>
        </w:rPr>
        <w:t xml:space="preserve"> </w:t>
      </w:r>
    </w:p>
    <w:p w14:paraId="1AF7CD37" w14:textId="77777777" w:rsidR="0076439F" w:rsidRPr="0076439F" w:rsidRDefault="0076439F" w:rsidP="0076439F">
      <w:pPr>
        <w:autoSpaceDE w:val="0"/>
        <w:autoSpaceDN w:val="0"/>
        <w:adjustRightInd w:val="0"/>
        <w:spacing w:before="0" w:after="240"/>
        <w:ind w:left="1134" w:hanging="1134"/>
        <w:rPr>
          <w:rFonts w:ascii="Corbel" w:hAnsi="Corbel"/>
          <w:szCs w:val="22"/>
          <w:lang w:eastAsia="en-GB"/>
        </w:rPr>
      </w:pPr>
    </w:p>
    <w:p w14:paraId="2F88801D" w14:textId="3184C602" w:rsidR="0076439F" w:rsidRDefault="0076439F" w:rsidP="0076439F">
      <w:pPr>
        <w:spacing w:before="0" w:after="0"/>
        <w:jc w:val="left"/>
        <w:rPr>
          <w:rFonts w:ascii="Corbel" w:hAnsi="Corbel"/>
          <w:b/>
          <w:smallCaps/>
          <w:szCs w:val="22"/>
          <w:u w:val="single"/>
          <w:lang w:eastAsia="en-GB"/>
        </w:rPr>
      </w:pPr>
      <w:r w:rsidRPr="0076439F">
        <w:rPr>
          <w:rFonts w:ascii="Corbel" w:hAnsi="Corbel"/>
          <w:b/>
          <w:smallCaps/>
          <w:szCs w:val="22"/>
          <w:u w:val="single"/>
          <w:lang w:eastAsia="en-GB"/>
        </w:rPr>
        <w:t>Financial identi</w:t>
      </w:r>
      <w:r w:rsidR="00491B37">
        <w:rPr>
          <w:rFonts w:ascii="Corbel" w:hAnsi="Corbel"/>
          <w:b/>
          <w:smallCaps/>
          <w:szCs w:val="22"/>
          <w:u w:val="single"/>
          <w:lang w:eastAsia="en-GB"/>
        </w:rPr>
        <w:t>fication</w:t>
      </w:r>
      <w:r w:rsidRPr="0076439F">
        <w:rPr>
          <w:rFonts w:ascii="Corbel" w:hAnsi="Corbel"/>
          <w:b/>
          <w:smallCaps/>
          <w:szCs w:val="22"/>
          <w:u w:val="single"/>
          <w:lang w:eastAsia="en-GB"/>
        </w:rPr>
        <w:t xml:space="preserve"> Form</w:t>
      </w:r>
    </w:p>
    <w:p w14:paraId="6392AA33" w14:textId="77777777" w:rsidR="003836E7" w:rsidRPr="0076439F" w:rsidRDefault="003836E7" w:rsidP="0076439F">
      <w:pPr>
        <w:spacing w:before="0" w:after="0"/>
        <w:jc w:val="left"/>
        <w:rPr>
          <w:rFonts w:ascii="Corbel" w:hAnsi="Corbel"/>
          <w:b/>
          <w:smallCaps/>
          <w:szCs w:val="22"/>
          <w:u w:val="single"/>
          <w:lang w:eastAsia="en-GB"/>
        </w:rPr>
      </w:pPr>
    </w:p>
    <w:p w14:paraId="22A796CD" w14:textId="72709391" w:rsidR="0076439F" w:rsidRPr="0076439F" w:rsidRDefault="0076439F" w:rsidP="0076439F">
      <w:pPr>
        <w:spacing w:before="0" w:after="0"/>
        <w:jc w:val="left"/>
        <w:rPr>
          <w:rFonts w:ascii="Corbel" w:hAnsi="Corbel"/>
          <w:szCs w:val="22"/>
          <w:lang w:eastAsia="en-GB"/>
        </w:rPr>
      </w:pPr>
      <w:r w:rsidRPr="0076439F">
        <w:rPr>
          <w:rFonts w:ascii="Corbel" w:hAnsi="Corbel"/>
          <w:szCs w:val="22"/>
          <w:lang w:eastAsia="en-GB"/>
        </w:rPr>
        <w:t xml:space="preserve">The </w:t>
      </w:r>
      <w:r w:rsidR="00274BEE">
        <w:rPr>
          <w:rFonts w:ascii="Corbel" w:hAnsi="Corbel"/>
          <w:szCs w:val="22"/>
          <w:lang w:eastAsia="en-GB"/>
        </w:rPr>
        <w:t>candidate</w:t>
      </w:r>
      <w:r w:rsidRPr="0076439F">
        <w:rPr>
          <w:rFonts w:ascii="Corbel" w:hAnsi="Corbel"/>
          <w:szCs w:val="22"/>
          <w:lang w:eastAsia="en-GB"/>
        </w:rPr>
        <w:t>'s attention is drawn to the fact that this document is a model and that a specific form for each Member State is available at the following Internet address:</w:t>
      </w:r>
    </w:p>
    <w:p w14:paraId="12510E24" w14:textId="77777777" w:rsidR="0076439F" w:rsidRPr="0076439F" w:rsidRDefault="00A81F0F" w:rsidP="0076439F">
      <w:pPr>
        <w:spacing w:before="0" w:after="240"/>
        <w:jc w:val="left"/>
        <w:rPr>
          <w:rFonts w:ascii="Corbel" w:hAnsi="Corbel"/>
          <w:color w:val="0000FF"/>
          <w:szCs w:val="22"/>
          <w:lang w:eastAsia="en-GB"/>
        </w:rPr>
      </w:pPr>
      <w:hyperlink r:id="rId19" w:history="1">
        <w:r w:rsidR="0076439F" w:rsidRPr="0076439F">
          <w:rPr>
            <w:rFonts w:ascii="Corbel" w:hAnsi="Corbel"/>
            <w:color w:val="0000FF"/>
            <w:szCs w:val="22"/>
            <w:u w:val="single"/>
            <w:lang w:eastAsia="en-GB"/>
          </w:rPr>
          <w:t>http://ec.europa.eu/budget/contracts_grants/info_contracts/financial_id/financial_id_en.cfm</w:t>
        </w:r>
      </w:hyperlink>
    </w:p>
    <w:p w14:paraId="54E13310" w14:textId="51B202E5" w:rsidR="00BF43E5" w:rsidRPr="003C3134" w:rsidRDefault="00BF43E5" w:rsidP="001D094C">
      <w:pPr>
        <w:spacing w:before="0" w:after="0"/>
        <w:jc w:val="center"/>
        <w:rPr>
          <w:rFonts w:ascii="Corbel" w:hAnsi="Corbel" w:cs="Tahoma"/>
          <w:b/>
          <w:smallCaps/>
          <w:szCs w:val="22"/>
          <w:lang w:eastAsia="en-GB"/>
        </w:rPr>
      </w:pPr>
    </w:p>
    <w:p w14:paraId="45F377CA" w14:textId="67BDA1F1" w:rsidR="001D094C" w:rsidRPr="003836E7" w:rsidRDefault="00491B37" w:rsidP="003836E7">
      <w:pPr>
        <w:spacing w:before="0" w:after="0"/>
        <w:jc w:val="left"/>
        <w:rPr>
          <w:rFonts w:ascii="Corbel" w:hAnsi="Corbel"/>
          <w:szCs w:val="22"/>
          <w:lang w:eastAsia="en-GB"/>
        </w:rPr>
      </w:pPr>
      <w:r w:rsidRPr="003836E7">
        <w:rPr>
          <w:rFonts w:ascii="Corbel" w:hAnsi="Corbel"/>
          <w:szCs w:val="22"/>
          <w:lang w:eastAsia="en-GB"/>
        </w:rPr>
        <w:t xml:space="preserve">NB: Only the sole candidate or, in case of joint candidature, the Leader of the group shall submit the above-mentioned financial identification form. Please not that, as indicated in the form, if the form is not signed by the bank </w:t>
      </w:r>
      <w:r w:rsidR="003836E7" w:rsidRPr="003836E7">
        <w:rPr>
          <w:rFonts w:ascii="Corbel" w:hAnsi="Corbel"/>
          <w:szCs w:val="22"/>
          <w:lang w:eastAsia="en-GB"/>
        </w:rPr>
        <w:t xml:space="preserve">also </w:t>
      </w:r>
      <w:r w:rsidRPr="003836E7">
        <w:rPr>
          <w:rFonts w:ascii="Corbel" w:hAnsi="Corbel"/>
          <w:szCs w:val="22"/>
          <w:lang w:eastAsia="en-GB"/>
        </w:rPr>
        <w:t>a copy of a recent bank stateme</w:t>
      </w:r>
      <w:r w:rsidR="003836E7" w:rsidRPr="003836E7">
        <w:rPr>
          <w:rFonts w:ascii="Corbel" w:hAnsi="Corbel"/>
          <w:szCs w:val="22"/>
          <w:lang w:eastAsia="en-GB"/>
        </w:rPr>
        <w:t>nt shall be enclosed.</w:t>
      </w:r>
      <w:r w:rsidR="001D094C" w:rsidRPr="003836E7">
        <w:rPr>
          <w:rFonts w:ascii="Corbel" w:hAnsi="Corbel"/>
          <w:szCs w:val="22"/>
          <w:lang w:eastAsia="en-GB"/>
        </w:rPr>
        <w:br w:type="page"/>
      </w:r>
    </w:p>
    <w:p w14:paraId="570EEF57" w14:textId="77777777" w:rsidR="001D094C" w:rsidRPr="003C3134" w:rsidRDefault="001D094C" w:rsidP="001D094C">
      <w:pPr>
        <w:spacing w:before="0" w:after="0"/>
        <w:jc w:val="center"/>
        <w:rPr>
          <w:rFonts w:ascii="Corbel" w:hAnsi="Corbel" w:cs="Tahoma"/>
          <w:b/>
          <w:smallCaps/>
          <w:szCs w:val="22"/>
          <w:lang w:eastAsia="en-GB"/>
        </w:rPr>
      </w:pPr>
    </w:p>
    <w:p w14:paraId="0D31E1D3" w14:textId="23019C40" w:rsidR="00DF4BC7" w:rsidRPr="003C3134" w:rsidRDefault="00DA4AB1" w:rsidP="00010EB1">
      <w:pPr>
        <w:pStyle w:val="Heading10"/>
        <w:rPr>
          <w:rFonts w:ascii="Corbel" w:hAnsi="Corbel" w:cs="Tahoma"/>
          <w:szCs w:val="22"/>
        </w:rPr>
      </w:pPr>
      <w:bookmarkStart w:id="9" w:name="_Toc473189216"/>
      <w:r w:rsidRPr="003C3134">
        <w:rPr>
          <w:rFonts w:ascii="Corbel" w:hAnsi="Corbel" w:cs="Tahoma"/>
          <w:szCs w:val="22"/>
        </w:rPr>
        <w:t xml:space="preserve">Section </w:t>
      </w:r>
      <w:r w:rsidR="005B1915" w:rsidRPr="003C3134">
        <w:rPr>
          <w:rFonts w:ascii="Corbel" w:hAnsi="Corbel" w:cs="Tahoma"/>
          <w:szCs w:val="22"/>
        </w:rPr>
        <w:t>1</w:t>
      </w:r>
      <w:r w:rsidR="00691BA2" w:rsidRPr="003C3134">
        <w:rPr>
          <w:rFonts w:ascii="Corbel" w:hAnsi="Corbel" w:cs="Tahoma"/>
          <w:szCs w:val="22"/>
        </w:rPr>
        <w:t>.2</w:t>
      </w:r>
      <w:r w:rsidR="007666A4" w:rsidRPr="003C3134">
        <w:rPr>
          <w:rFonts w:ascii="Corbel" w:hAnsi="Corbel" w:cs="Tahoma"/>
          <w:szCs w:val="22"/>
        </w:rPr>
        <w:t xml:space="preserve"> – S</w:t>
      </w:r>
      <w:r w:rsidR="00DA44D8">
        <w:rPr>
          <w:rFonts w:ascii="Corbel" w:hAnsi="Corbel" w:cs="Tahoma"/>
          <w:szCs w:val="22"/>
        </w:rPr>
        <w:t>tatement on subcontracting</w:t>
      </w:r>
      <w:bookmarkEnd w:id="9"/>
    </w:p>
    <w:p w14:paraId="4DB102EA" w14:textId="5CFB9EC3" w:rsidR="00EF4A30" w:rsidRPr="003C3134" w:rsidRDefault="00EF4A30" w:rsidP="00AE6F57">
      <w:pPr>
        <w:rPr>
          <w:rStyle w:val="BodytexyArticlesbullettedbylettersChar"/>
          <w:rFonts w:ascii="Corbel" w:hAnsi="Corbel" w:cs="Tahoma"/>
          <w:snapToGrid w:val="0"/>
          <w:szCs w:val="22"/>
        </w:rPr>
      </w:pPr>
      <w:r w:rsidRPr="003C3134">
        <w:rPr>
          <w:rStyle w:val="BodytexyArticlesbullettedbylettersChar"/>
          <w:rFonts w:ascii="Corbel" w:hAnsi="Corbel" w:cs="Tahoma"/>
          <w:snapToGrid w:val="0"/>
          <w:szCs w:val="22"/>
        </w:rPr>
        <w:t>Please indicate (by ticking th</w:t>
      </w:r>
      <w:r w:rsidR="00B26A2E" w:rsidRPr="003C3134">
        <w:rPr>
          <w:rStyle w:val="BodytexyArticlesbullettedbylettersChar"/>
          <w:rFonts w:ascii="Corbel" w:hAnsi="Corbel" w:cs="Tahoma"/>
          <w:snapToGrid w:val="0"/>
          <w:szCs w:val="22"/>
        </w:rPr>
        <w:t xml:space="preserve">e appropriate box) whether the candidate </w:t>
      </w:r>
      <w:r w:rsidRPr="003C3134">
        <w:rPr>
          <w:rStyle w:val="BodytexyArticlesbullettedbylettersChar"/>
          <w:rFonts w:ascii="Corbel" w:hAnsi="Corbel" w:cs="Tahoma"/>
          <w:snapToGrid w:val="0"/>
          <w:szCs w:val="22"/>
        </w:rPr>
        <w:t xml:space="preserve">intends to subcontract part of the performance of the </w:t>
      </w:r>
      <w:r w:rsidR="00B26A2E" w:rsidRPr="003C3134">
        <w:rPr>
          <w:rStyle w:val="BodytexyArticlesbullettedbylettersChar"/>
          <w:rFonts w:ascii="Corbel" w:hAnsi="Corbel" w:cs="Tahoma"/>
          <w:snapToGrid w:val="0"/>
          <w:szCs w:val="22"/>
        </w:rPr>
        <w:t>envisaged c</w:t>
      </w:r>
      <w:r w:rsidRPr="003C3134">
        <w:rPr>
          <w:rStyle w:val="BodytexyArticlesbullettedbylettersChar"/>
          <w:rFonts w:ascii="Corbel" w:hAnsi="Corbel" w:cs="Tahoma"/>
          <w:snapToGrid w:val="0"/>
          <w:szCs w:val="22"/>
        </w:rPr>
        <w:t xml:space="preserve">ontract, if awarded. </w:t>
      </w:r>
    </w:p>
    <w:p w14:paraId="1AC9ABBE" w14:textId="20CE89E7" w:rsidR="00EF4A30" w:rsidRPr="003C3134" w:rsidRDefault="00EF4A30" w:rsidP="00AE6F57">
      <w:pPr>
        <w:rPr>
          <w:rStyle w:val="BodytexyArticlesbullettedbylettersChar"/>
          <w:rFonts w:ascii="Corbel" w:hAnsi="Corbel" w:cs="Tahoma"/>
          <w:szCs w:val="22"/>
        </w:rPr>
      </w:pPr>
      <w:r w:rsidRPr="003C3134">
        <w:rPr>
          <w:rStyle w:val="BodytexyArticlesbullettedbylettersChar"/>
          <w:szCs w:val="22"/>
        </w:rPr>
        <w:t>□</w:t>
      </w:r>
      <w:r w:rsidRPr="003C3134">
        <w:rPr>
          <w:rStyle w:val="BodytexyArticlesbullettedbylettersChar"/>
          <w:rFonts w:ascii="Corbel" w:hAnsi="Corbel" w:cs="Tahoma"/>
          <w:szCs w:val="22"/>
        </w:rPr>
        <w:tab/>
        <w:t xml:space="preserve">YES, the </w:t>
      </w:r>
      <w:r w:rsidR="00B26A2E" w:rsidRPr="003C3134">
        <w:rPr>
          <w:rStyle w:val="BodytexyArticlesbullettedbylettersChar"/>
          <w:rFonts w:ascii="Corbel" w:hAnsi="Corbel" w:cs="Tahoma"/>
          <w:szCs w:val="22"/>
        </w:rPr>
        <w:t xml:space="preserve">candidate </w:t>
      </w:r>
      <w:r w:rsidRPr="003C3134">
        <w:rPr>
          <w:rStyle w:val="BodytexyArticlesbullettedbylettersChar"/>
          <w:rFonts w:ascii="Corbel" w:hAnsi="Corbel" w:cs="Tahoma"/>
          <w:szCs w:val="22"/>
        </w:rPr>
        <w:t xml:space="preserve">intends to subcontract part of the performance of the </w:t>
      </w:r>
      <w:r w:rsidR="00B26A2E" w:rsidRPr="003C3134">
        <w:rPr>
          <w:rStyle w:val="BodytexyArticlesbullettedbylettersChar"/>
          <w:rFonts w:ascii="Corbel" w:hAnsi="Corbel" w:cs="Tahoma"/>
          <w:szCs w:val="22"/>
        </w:rPr>
        <w:t>c</w:t>
      </w:r>
      <w:r w:rsidRPr="003C3134">
        <w:rPr>
          <w:rStyle w:val="BodytexyArticlesbullettedbylettersChar"/>
          <w:rFonts w:ascii="Corbel" w:hAnsi="Corbel" w:cs="Tahoma"/>
          <w:szCs w:val="22"/>
        </w:rPr>
        <w:t>ontract, if awarded.</w:t>
      </w:r>
    </w:p>
    <w:p w14:paraId="45CE5E9B" w14:textId="7C26A82C" w:rsidR="00EF4A30" w:rsidRPr="003C3134" w:rsidRDefault="00EF4A30" w:rsidP="00AE6F57">
      <w:pPr>
        <w:rPr>
          <w:rStyle w:val="BodytexyArticlesbullettedbylettersChar"/>
          <w:rFonts w:ascii="Corbel" w:hAnsi="Corbel" w:cs="Tahoma"/>
          <w:szCs w:val="22"/>
        </w:rPr>
      </w:pPr>
      <w:r w:rsidRPr="003C3134">
        <w:rPr>
          <w:rStyle w:val="BodytexyArticlesbullettedbylettersChar"/>
          <w:szCs w:val="22"/>
        </w:rPr>
        <w:t>□</w:t>
      </w:r>
      <w:r w:rsidRPr="003C3134">
        <w:rPr>
          <w:rStyle w:val="BodytexyArticlesbullettedbylettersChar"/>
          <w:rFonts w:ascii="Corbel" w:hAnsi="Corbel" w:cs="Tahoma"/>
          <w:szCs w:val="22"/>
        </w:rPr>
        <w:tab/>
        <w:t xml:space="preserve">NO, the </w:t>
      </w:r>
      <w:r w:rsidR="00B26A2E" w:rsidRPr="003C3134">
        <w:rPr>
          <w:rStyle w:val="BodytexyArticlesbullettedbylettersChar"/>
          <w:rFonts w:ascii="Corbel" w:hAnsi="Corbel" w:cs="Tahoma"/>
          <w:szCs w:val="22"/>
        </w:rPr>
        <w:t xml:space="preserve">candidate </w:t>
      </w:r>
      <w:r w:rsidRPr="003C3134">
        <w:rPr>
          <w:rStyle w:val="BodytexyArticlesbullettedbylettersChar"/>
          <w:rFonts w:ascii="Corbel" w:hAnsi="Corbel" w:cs="Tahoma"/>
          <w:szCs w:val="22"/>
        </w:rPr>
        <w:t xml:space="preserve">does not intend to subcontract </w:t>
      </w:r>
      <w:r w:rsidR="00B26A2E" w:rsidRPr="003C3134">
        <w:rPr>
          <w:rStyle w:val="BodytexyArticlesbullettedbylettersChar"/>
          <w:rFonts w:ascii="Corbel" w:hAnsi="Corbel" w:cs="Tahoma"/>
          <w:szCs w:val="22"/>
        </w:rPr>
        <w:t xml:space="preserve">any </w:t>
      </w:r>
      <w:r w:rsidRPr="003C3134">
        <w:rPr>
          <w:rStyle w:val="BodytexyArticlesbullettedbylettersChar"/>
          <w:rFonts w:ascii="Corbel" w:hAnsi="Corbel" w:cs="Tahoma"/>
          <w:szCs w:val="22"/>
        </w:rPr>
        <w:t xml:space="preserve">part of the performance of the </w:t>
      </w:r>
      <w:r w:rsidR="00B26A2E" w:rsidRPr="003C3134">
        <w:rPr>
          <w:rStyle w:val="BodytexyArticlesbullettedbylettersChar"/>
          <w:rFonts w:ascii="Corbel" w:hAnsi="Corbel" w:cs="Tahoma"/>
          <w:szCs w:val="22"/>
        </w:rPr>
        <w:t>c</w:t>
      </w:r>
      <w:r w:rsidRPr="003C3134">
        <w:rPr>
          <w:rStyle w:val="BodytexyArticlesbullettedbylettersChar"/>
          <w:rFonts w:ascii="Corbel" w:hAnsi="Corbel" w:cs="Tahoma"/>
          <w:szCs w:val="22"/>
        </w:rPr>
        <w:t>ontract, if awarded.</w:t>
      </w:r>
    </w:p>
    <w:p w14:paraId="19103E32" w14:textId="4A6804DD" w:rsidR="00EF4A30" w:rsidRPr="003C3134" w:rsidRDefault="00EF4A30" w:rsidP="00AE6F57">
      <w:pPr>
        <w:rPr>
          <w:rStyle w:val="BodytexyArticlesbullettedbylettersChar"/>
          <w:rFonts w:ascii="Corbel" w:hAnsi="Corbel" w:cs="Tahoma"/>
          <w:snapToGrid w:val="0"/>
          <w:szCs w:val="22"/>
        </w:rPr>
      </w:pPr>
      <w:r w:rsidRPr="003C3134">
        <w:rPr>
          <w:rStyle w:val="BodytexyArticlesbullettedbylettersChar"/>
          <w:rFonts w:ascii="Corbel" w:hAnsi="Corbel" w:cs="Tahoma"/>
          <w:snapToGrid w:val="0"/>
          <w:szCs w:val="22"/>
        </w:rPr>
        <w:t xml:space="preserve">If YES, please specify which parts of the </w:t>
      </w:r>
      <w:r w:rsidR="00B26A2E" w:rsidRPr="003C3134">
        <w:rPr>
          <w:rStyle w:val="BodytexyArticlesbullettedbylettersChar"/>
          <w:rFonts w:ascii="Corbel" w:hAnsi="Corbel" w:cs="Tahoma"/>
          <w:snapToGrid w:val="0"/>
          <w:szCs w:val="22"/>
        </w:rPr>
        <w:t>c</w:t>
      </w:r>
      <w:r w:rsidRPr="003C3134">
        <w:rPr>
          <w:rStyle w:val="BodytexyArticlesbullettedbylettersChar"/>
          <w:rFonts w:ascii="Corbel" w:hAnsi="Corbel" w:cs="Tahoma"/>
          <w:snapToGrid w:val="0"/>
          <w:szCs w:val="22"/>
        </w:rPr>
        <w:t>ontract and the name and address of any subcontractor(s).</w:t>
      </w:r>
    </w:p>
    <w:tbl>
      <w:tblPr>
        <w:tblpPr w:leftFromText="180" w:rightFromText="180" w:vertAnchor="text" w:horzAnchor="margin" w:tblpX="108" w:tblpY="159"/>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1620"/>
        <w:gridCol w:w="3240"/>
      </w:tblGrid>
      <w:tr w:rsidR="00EF4A30" w:rsidRPr="003C3134" w14:paraId="6BA67FA5" w14:textId="77777777">
        <w:tc>
          <w:tcPr>
            <w:tcW w:w="3888" w:type="dxa"/>
            <w:shd w:val="clear" w:color="auto" w:fill="D9D9D9"/>
          </w:tcPr>
          <w:p w14:paraId="1F2ECE7F" w14:textId="59125FE7" w:rsidR="00EF4A30" w:rsidRPr="003C3134" w:rsidRDefault="00EF4A30" w:rsidP="00B84904">
            <w:pPr>
              <w:pStyle w:val="1BodyTextfortables"/>
              <w:jc w:val="center"/>
              <w:rPr>
                <w:rFonts w:ascii="Corbel" w:hAnsi="Corbel" w:cs="Tahoma"/>
                <w:b/>
                <w:bCs/>
                <w:lang w:val="en-GB"/>
              </w:rPr>
            </w:pPr>
            <w:r w:rsidRPr="003C3134">
              <w:rPr>
                <w:rFonts w:ascii="Corbel" w:hAnsi="Corbel" w:cs="Tahoma"/>
                <w:b/>
                <w:bCs/>
                <w:lang w:val="en-GB"/>
              </w:rPr>
              <w:t>Description</w:t>
            </w:r>
            <w:r w:rsidR="00B84904" w:rsidRPr="003C3134">
              <w:rPr>
                <w:rFonts w:ascii="Corbel" w:hAnsi="Corbel" w:cs="Tahoma"/>
                <w:b/>
                <w:bCs/>
                <w:lang w:val="en-GB"/>
              </w:rPr>
              <w:t xml:space="preserve"> of envisaged role and activities</w:t>
            </w:r>
          </w:p>
        </w:tc>
        <w:tc>
          <w:tcPr>
            <w:tcW w:w="1620" w:type="dxa"/>
            <w:shd w:val="clear" w:color="auto" w:fill="D9D9D9"/>
          </w:tcPr>
          <w:p w14:paraId="61B498CE" w14:textId="059BB6C6" w:rsidR="00EF4A30" w:rsidRPr="003C3134" w:rsidRDefault="00EF4A30" w:rsidP="00263801">
            <w:pPr>
              <w:pStyle w:val="1BodyTextfortables"/>
              <w:jc w:val="center"/>
              <w:rPr>
                <w:rFonts w:ascii="Corbel" w:hAnsi="Corbel" w:cs="Tahoma"/>
                <w:b/>
                <w:bCs/>
                <w:lang w:val="en-GB"/>
              </w:rPr>
            </w:pPr>
            <w:r w:rsidRPr="003C3134">
              <w:rPr>
                <w:rFonts w:ascii="Corbel" w:hAnsi="Corbel" w:cs="Tahoma"/>
                <w:b/>
                <w:bCs/>
                <w:lang w:val="en-GB"/>
              </w:rPr>
              <w:t xml:space="preserve">Percentage of the </w:t>
            </w:r>
            <w:r w:rsidR="00B26A2E" w:rsidRPr="003C3134">
              <w:rPr>
                <w:rFonts w:ascii="Corbel" w:hAnsi="Corbel" w:cs="Tahoma"/>
                <w:b/>
                <w:bCs/>
                <w:lang w:val="en-GB"/>
              </w:rPr>
              <w:t xml:space="preserve">maximum value of the </w:t>
            </w:r>
            <w:r w:rsidRPr="003C3134">
              <w:rPr>
                <w:rFonts w:ascii="Corbel" w:hAnsi="Corbel" w:cs="Tahoma"/>
                <w:b/>
                <w:bCs/>
                <w:lang w:val="en-GB"/>
              </w:rPr>
              <w:t>contract</w:t>
            </w:r>
            <w:r w:rsidR="00B26A2E" w:rsidRPr="003C3134">
              <w:rPr>
                <w:rFonts w:ascii="Corbel" w:hAnsi="Corbel" w:cs="Tahoma"/>
                <w:b/>
                <w:bCs/>
                <w:lang w:val="en-GB"/>
              </w:rPr>
              <w:t xml:space="preserve"> (as estimated by eu-LISA)</w:t>
            </w:r>
          </w:p>
        </w:tc>
        <w:tc>
          <w:tcPr>
            <w:tcW w:w="3240" w:type="dxa"/>
            <w:shd w:val="clear" w:color="auto" w:fill="D9D9D9"/>
          </w:tcPr>
          <w:p w14:paraId="6856F94A" w14:textId="77777777" w:rsidR="00EF4A30" w:rsidRPr="003C3134" w:rsidRDefault="00EF4A30" w:rsidP="00263801">
            <w:pPr>
              <w:pStyle w:val="1BodyTextfortables"/>
              <w:jc w:val="center"/>
              <w:rPr>
                <w:rFonts w:ascii="Corbel" w:hAnsi="Corbel" w:cs="Tahoma"/>
                <w:b/>
                <w:bCs/>
                <w:lang w:val="en-GB"/>
              </w:rPr>
            </w:pPr>
            <w:r w:rsidRPr="003C3134">
              <w:rPr>
                <w:rFonts w:ascii="Corbel" w:hAnsi="Corbel" w:cs="Tahoma"/>
                <w:b/>
                <w:bCs/>
                <w:lang w:val="en-GB"/>
              </w:rPr>
              <w:t>Subcontractor</w:t>
            </w:r>
          </w:p>
        </w:tc>
      </w:tr>
      <w:tr w:rsidR="00EF4A30" w:rsidRPr="003C3134" w14:paraId="1E56D4CC" w14:textId="77777777">
        <w:tc>
          <w:tcPr>
            <w:tcW w:w="3888" w:type="dxa"/>
          </w:tcPr>
          <w:p w14:paraId="6D7BCF21" w14:textId="77777777" w:rsidR="00EF4A30" w:rsidRPr="003C3134" w:rsidRDefault="00EF4A30" w:rsidP="00263801">
            <w:pPr>
              <w:pStyle w:val="1BodyTextfortables"/>
              <w:rPr>
                <w:rFonts w:ascii="Corbel" w:hAnsi="Corbel" w:cs="Tahoma"/>
                <w:lang w:val="en-GB"/>
              </w:rPr>
            </w:pPr>
          </w:p>
        </w:tc>
        <w:tc>
          <w:tcPr>
            <w:tcW w:w="1620" w:type="dxa"/>
          </w:tcPr>
          <w:p w14:paraId="41C61E4C" w14:textId="77777777" w:rsidR="00EF4A30" w:rsidRPr="003C3134" w:rsidRDefault="00EF4A30" w:rsidP="00263801">
            <w:pPr>
              <w:pStyle w:val="1BodyTextfortables"/>
              <w:jc w:val="right"/>
              <w:rPr>
                <w:rFonts w:ascii="Corbel" w:hAnsi="Corbel" w:cs="Tahoma"/>
                <w:lang w:val="en-GB"/>
              </w:rPr>
            </w:pPr>
            <w:r w:rsidRPr="003C3134">
              <w:rPr>
                <w:rFonts w:ascii="Corbel" w:hAnsi="Corbel" w:cs="Tahoma"/>
                <w:lang w:val="en-GB"/>
              </w:rPr>
              <w:t>%</w:t>
            </w:r>
          </w:p>
        </w:tc>
        <w:tc>
          <w:tcPr>
            <w:tcW w:w="3240" w:type="dxa"/>
          </w:tcPr>
          <w:p w14:paraId="68852672" w14:textId="77777777" w:rsidR="00EF4A30" w:rsidRPr="003C3134" w:rsidRDefault="00EF4A30" w:rsidP="00263801">
            <w:pPr>
              <w:pStyle w:val="1BodyTextfortables"/>
              <w:rPr>
                <w:rFonts w:ascii="Corbel" w:hAnsi="Corbel" w:cs="Tahoma"/>
                <w:lang w:val="en-GB"/>
              </w:rPr>
            </w:pPr>
            <w:r w:rsidRPr="003C3134">
              <w:rPr>
                <w:rFonts w:ascii="Corbel" w:hAnsi="Corbel" w:cs="Tahoma"/>
                <w:lang w:val="en-GB"/>
              </w:rPr>
              <w:t>Name:</w:t>
            </w:r>
          </w:p>
          <w:p w14:paraId="5720BF46" w14:textId="77777777" w:rsidR="00EF4A30" w:rsidRPr="003C3134" w:rsidRDefault="00EF4A30" w:rsidP="00263801">
            <w:pPr>
              <w:pStyle w:val="1BodyTextfortables"/>
              <w:rPr>
                <w:rFonts w:ascii="Corbel" w:hAnsi="Corbel" w:cs="Tahoma"/>
                <w:lang w:val="en-GB"/>
              </w:rPr>
            </w:pPr>
            <w:r w:rsidRPr="003C3134">
              <w:rPr>
                <w:rFonts w:ascii="Corbel" w:hAnsi="Corbel" w:cs="Tahoma"/>
                <w:lang w:val="en-GB"/>
              </w:rPr>
              <w:t>Address:</w:t>
            </w:r>
          </w:p>
        </w:tc>
      </w:tr>
      <w:tr w:rsidR="00EF4A30" w:rsidRPr="003C3134" w14:paraId="61BF97C4" w14:textId="77777777">
        <w:tc>
          <w:tcPr>
            <w:tcW w:w="3888" w:type="dxa"/>
          </w:tcPr>
          <w:p w14:paraId="042E4CF6" w14:textId="77777777" w:rsidR="00EF4A30" w:rsidRPr="003C3134" w:rsidRDefault="00EF4A30" w:rsidP="00263801">
            <w:pPr>
              <w:pStyle w:val="1BodyTextfortables"/>
              <w:rPr>
                <w:rFonts w:ascii="Corbel" w:hAnsi="Corbel" w:cs="Tahoma"/>
                <w:lang w:val="en-GB"/>
              </w:rPr>
            </w:pPr>
          </w:p>
        </w:tc>
        <w:tc>
          <w:tcPr>
            <w:tcW w:w="1620" w:type="dxa"/>
          </w:tcPr>
          <w:p w14:paraId="7F4B2B57" w14:textId="77777777" w:rsidR="00EF4A30" w:rsidRPr="003C3134" w:rsidRDefault="00EF4A30" w:rsidP="00263801">
            <w:pPr>
              <w:pStyle w:val="1BodyTextfortables"/>
              <w:jc w:val="right"/>
              <w:rPr>
                <w:rFonts w:ascii="Corbel" w:hAnsi="Corbel" w:cs="Tahoma"/>
                <w:lang w:val="en-GB"/>
              </w:rPr>
            </w:pPr>
            <w:r w:rsidRPr="003C3134">
              <w:rPr>
                <w:rFonts w:ascii="Corbel" w:hAnsi="Corbel" w:cs="Tahoma"/>
                <w:lang w:val="en-GB"/>
              </w:rPr>
              <w:t>%</w:t>
            </w:r>
          </w:p>
        </w:tc>
        <w:tc>
          <w:tcPr>
            <w:tcW w:w="3240" w:type="dxa"/>
          </w:tcPr>
          <w:p w14:paraId="01CAAEBB" w14:textId="77777777" w:rsidR="00EF4A30" w:rsidRPr="003C3134" w:rsidRDefault="00EF4A30" w:rsidP="00263801">
            <w:pPr>
              <w:pStyle w:val="1BodyTextfortables"/>
              <w:rPr>
                <w:rFonts w:ascii="Corbel" w:hAnsi="Corbel" w:cs="Tahoma"/>
                <w:lang w:val="en-GB"/>
              </w:rPr>
            </w:pPr>
            <w:r w:rsidRPr="003C3134">
              <w:rPr>
                <w:rFonts w:ascii="Corbel" w:hAnsi="Corbel" w:cs="Tahoma"/>
                <w:lang w:val="en-GB"/>
              </w:rPr>
              <w:t>Name:</w:t>
            </w:r>
          </w:p>
          <w:p w14:paraId="579DF4A7" w14:textId="77777777" w:rsidR="00EF4A30" w:rsidRPr="003C3134" w:rsidRDefault="00EF4A30" w:rsidP="00263801">
            <w:pPr>
              <w:pStyle w:val="1BodyTextfortables"/>
              <w:rPr>
                <w:rFonts w:ascii="Corbel" w:hAnsi="Corbel" w:cs="Tahoma"/>
                <w:lang w:val="en-GB"/>
              </w:rPr>
            </w:pPr>
            <w:r w:rsidRPr="003C3134">
              <w:rPr>
                <w:rFonts w:ascii="Corbel" w:hAnsi="Corbel" w:cs="Tahoma"/>
                <w:lang w:val="en-GB"/>
              </w:rPr>
              <w:t>Address:</w:t>
            </w:r>
          </w:p>
        </w:tc>
      </w:tr>
      <w:tr w:rsidR="00EF4A30" w:rsidRPr="003C3134" w14:paraId="34E08A98" w14:textId="77777777">
        <w:tc>
          <w:tcPr>
            <w:tcW w:w="3888" w:type="dxa"/>
          </w:tcPr>
          <w:p w14:paraId="0E2E16AB" w14:textId="77777777" w:rsidR="00EF4A30" w:rsidRPr="003C3134" w:rsidRDefault="00EF4A30" w:rsidP="00263801">
            <w:pPr>
              <w:pStyle w:val="1BodyTextfortables"/>
              <w:rPr>
                <w:rFonts w:ascii="Corbel" w:hAnsi="Corbel" w:cs="Tahoma"/>
                <w:lang w:val="en-GB"/>
              </w:rPr>
            </w:pPr>
          </w:p>
        </w:tc>
        <w:tc>
          <w:tcPr>
            <w:tcW w:w="1620" w:type="dxa"/>
          </w:tcPr>
          <w:p w14:paraId="19285725" w14:textId="77777777" w:rsidR="00EF4A30" w:rsidRPr="003C3134" w:rsidRDefault="00EF4A30" w:rsidP="00263801">
            <w:pPr>
              <w:pStyle w:val="1BodyTextfortables"/>
              <w:jc w:val="right"/>
              <w:rPr>
                <w:rFonts w:ascii="Corbel" w:hAnsi="Corbel" w:cs="Tahoma"/>
                <w:lang w:val="en-GB"/>
              </w:rPr>
            </w:pPr>
            <w:r w:rsidRPr="003C3134">
              <w:rPr>
                <w:rFonts w:ascii="Corbel" w:hAnsi="Corbel" w:cs="Tahoma"/>
                <w:lang w:val="en-GB"/>
              </w:rPr>
              <w:t>%</w:t>
            </w:r>
          </w:p>
        </w:tc>
        <w:tc>
          <w:tcPr>
            <w:tcW w:w="3240" w:type="dxa"/>
          </w:tcPr>
          <w:p w14:paraId="3BA3E2AF" w14:textId="77777777" w:rsidR="00EF4A30" w:rsidRPr="003C3134" w:rsidRDefault="00EF4A30" w:rsidP="00263801">
            <w:pPr>
              <w:pStyle w:val="1BodyTextfortables"/>
              <w:rPr>
                <w:rFonts w:ascii="Corbel" w:hAnsi="Corbel" w:cs="Tahoma"/>
                <w:lang w:val="en-GB"/>
              </w:rPr>
            </w:pPr>
            <w:r w:rsidRPr="003C3134">
              <w:rPr>
                <w:rFonts w:ascii="Corbel" w:hAnsi="Corbel" w:cs="Tahoma"/>
                <w:lang w:val="en-GB"/>
              </w:rPr>
              <w:t>Name:</w:t>
            </w:r>
          </w:p>
          <w:p w14:paraId="193C2EEA" w14:textId="77777777" w:rsidR="00EF4A30" w:rsidRPr="003C3134" w:rsidRDefault="00EF4A30" w:rsidP="00263801">
            <w:pPr>
              <w:pStyle w:val="1BodyTextfortables"/>
              <w:rPr>
                <w:rFonts w:ascii="Corbel" w:hAnsi="Corbel" w:cs="Tahoma"/>
                <w:lang w:val="en-GB"/>
              </w:rPr>
            </w:pPr>
            <w:r w:rsidRPr="003C3134">
              <w:rPr>
                <w:rFonts w:ascii="Corbel" w:hAnsi="Corbel" w:cs="Tahoma"/>
                <w:lang w:val="en-GB"/>
              </w:rPr>
              <w:t>Address:</w:t>
            </w:r>
          </w:p>
        </w:tc>
      </w:tr>
      <w:tr w:rsidR="00EF4A30" w:rsidRPr="003C3134" w14:paraId="354AA913" w14:textId="77777777">
        <w:tc>
          <w:tcPr>
            <w:tcW w:w="3888" w:type="dxa"/>
          </w:tcPr>
          <w:p w14:paraId="2531BCEA" w14:textId="77777777" w:rsidR="00EF4A30" w:rsidRPr="003C3134" w:rsidRDefault="00EF4A30" w:rsidP="00263801">
            <w:pPr>
              <w:pStyle w:val="1BodyTextfortables"/>
              <w:rPr>
                <w:rFonts w:ascii="Corbel" w:hAnsi="Corbel" w:cs="Tahoma"/>
                <w:lang w:val="en-GB"/>
              </w:rPr>
            </w:pPr>
          </w:p>
        </w:tc>
        <w:tc>
          <w:tcPr>
            <w:tcW w:w="1620" w:type="dxa"/>
          </w:tcPr>
          <w:p w14:paraId="002932BB" w14:textId="77777777" w:rsidR="00EF4A30" w:rsidRPr="003C3134" w:rsidRDefault="00EF4A30" w:rsidP="00263801">
            <w:pPr>
              <w:pStyle w:val="1BodyTextfortables"/>
              <w:jc w:val="right"/>
              <w:rPr>
                <w:rFonts w:ascii="Corbel" w:hAnsi="Corbel" w:cs="Tahoma"/>
                <w:lang w:val="en-GB"/>
              </w:rPr>
            </w:pPr>
            <w:r w:rsidRPr="003C3134">
              <w:rPr>
                <w:rFonts w:ascii="Corbel" w:hAnsi="Corbel" w:cs="Tahoma"/>
                <w:lang w:val="en-GB"/>
              </w:rPr>
              <w:t>%</w:t>
            </w:r>
          </w:p>
        </w:tc>
        <w:tc>
          <w:tcPr>
            <w:tcW w:w="3240" w:type="dxa"/>
          </w:tcPr>
          <w:p w14:paraId="478BDB9E" w14:textId="77777777" w:rsidR="00EF4A30" w:rsidRPr="003C3134" w:rsidRDefault="00EF4A30" w:rsidP="00263801">
            <w:pPr>
              <w:pStyle w:val="1BodyTextfortables"/>
              <w:rPr>
                <w:rFonts w:ascii="Corbel" w:hAnsi="Corbel" w:cs="Tahoma"/>
                <w:lang w:val="en-GB"/>
              </w:rPr>
            </w:pPr>
            <w:r w:rsidRPr="003C3134">
              <w:rPr>
                <w:rFonts w:ascii="Corbel" w:hAnsi="Corbel" w:cs="Tahoma"/>
                <w:lang w:val="en-GB"/>
              </w:rPr>
              <w:t>Name:</w:t>
            </w:r>
          </w:p>
          <w:p w14:paraId="5B751244" w14:textId="77777777" w:rsidR="00EF4A30" w:rsidRPr="003C3134" w:rsidRDefault="00EF4A30" w:rsidP="00263801">
            <w:pPr>
              <w:pStyle w:val="1BodyTextfortables"/>
              <w:rPr>
                <w:rFonts w:ascii="Corbel" w:hAnsi="Corbel" w:cs="Tahoma"/>
                <w:lang w:val="en-GB"/>
              </w:rPr>
            </w:pPr>
            <w:r w:rsidRPr="003C3134">
              <w:rPr>
                <w:rFonts w:ascii="Corbel" w:hAnsi="Corbel" w:cs="Tahoma"/>
                <w:lang w:val="en-GB"/>
              </w:rPr>
              <w:t>Address:</w:t>
            </w:r>
          </w:p>
        </w:tc>
      </w:tr>
    </w:tbl>
    <w:p w14:paraId="0C4506BC" w14:textId="6FA9D62B" w:rsidR="00076EA6" w:rsidRPr="003C3134" w:rsidRDefault="00076EA6" w:rsidP="00AE6F57">
      <w:pPr>
        <w:rPr>
          <w:rFonts w:ascii="Corbel" w:hAnsi="Corbel" w:cs="Tahoma"/>
          <w:szCs w:val="22"/>
          <w:lang w:val="en-US"/>
        </w:rPr>
      </w:pPr>
      <w:r w:rsidRPr="003C3134">
        <w:rPr>
          <w:rFonts w:ascii="Corbel" w:hAnsi="Corbel" w:cs="Tahoma"/>
          <w:szCs w:val="22"/>
          <w:lang w:val="en-IE"/>
        </w:rPr>
        <w:t xml:space="preserve">Signed (authorised signature) on behalf of the </w:t>
      </w:r>
      <w:r w:rsidR="00115D09" w:rsidRPr="003C3134">
        <w:rPr>
          <w:rFonts w:ascii="Corbel" w:hAnsi="Corbel" w:cs="Tahoma"/>
          <w:szCs w:val="22"/>
          <w:lang w:val="en-IE"/>
        </w:rPr>
        <w:t>candidate</w:t>
      </w:r>
    </w:p>
    <w:p w14:paraId="4F20230D" w14:textId="77777777" w:rsidR="00AD66E0" w:rsidRPr="003C3134" w:rsidRDefault="00AD66E0" w:rsidP="00AD66E0">
      <w:pPr>
        <w:tabs>
          <w:tab w:val="left" w:pos="-480"/>
          <w:tab w:val="left" w:pos="-142"/>
          <w:tab w:val="left" w:pos="480"/>
          <w:tab w:val="left" w:pos="960"/>
          <w:tab w:val="left" w:pos="1440"/>
          <w:tab w:val="left" w:pos="4680"/>
          <w:tab w:val="left" w:pos="8400"/>
        </w:tabs>
        <w:rPr>
          <w:rFonts w:ascii="Corbel" w:hAnsi="Corbel" w:cs="Tahoma"/>
          <w:szCs w:val="22"/>
        </w:rPr>
      </w:pPr>
      <w:r w:rsidRPr="003C3134">
        <w:rPr>
          <w:rFonts w:ascii="Corbel" w:hAnsi="Corbel" w:cs="Tahoma"/>
          <w:noProof/>
          <w:szCs w:val="22"/>
        </w:rPr>
        <w:t>Full name:…</w:t>
      </w:r>
      <w:r w:rsidRPr="003C3134">
        <w:rPr>
          <w:rFonts w:ascii="Corbel" w:hAnsi="Corbel" w:cs="Tahoma"/>
          <w:szCs w:val="22"/>
        </w:rPr>
        <w:t>…………………………………..</w:t>
      </w:r>
    </w:p>
    <w:p w14:paraId="1EED91E0" w14:textId="77777777" w:rsidR="00AD66E0" w:rsidRPr="003C3134" w:rsidRDefault="00AD66E0" w:rsidP="00AD66E0">
      <w:pPr>
        <w:tabs>
          <w:tab w:val="left" w:pos="-480"/>
          <w:tab w:val="left" w:pos="-142"/>
          <w:tab w:val="left" w:pos="480"/>
          <w:tab w:val="left" w:pos="960"/>
          <w:tab w:val="left" w:pos="1440"/>
          <w:tab w:val="left" w:pos="4680"/>
          <w:tab w:val="left" w:pos="8400"/>
        </w:tabs>
        <w:rPr>
          <w:rFonts w:ascii="Corbel" w:hAnsi="Corbel" w:cs="Tahoma"/>
          <w:noProof/>
          <w:szCs w:val="22"/>
        </w:rPr>
      </w:pPr>
      <w:r w:rsidRPr="003C3134">
        <w:rPr>
          <w:rFonts w:ascii="Corbel" w:hAnsi="Corbel" w:cs="Tahoma"/>
          <w:noProof/>
          <w:szCs w:val="22"/>
        </w:rPr>
        <w:t>Date:……………………………………………</w:t>
      </w:r>
    </w:p>
    <w:p w14:paraId="1B020449" w14:textId="77777777" w:rsidR="006A5383" w:rsidRPr="003C3134" w:rsidRDefault="00AD66E0" w:rsidP="00AE6F57">
      <w:pPr>
        <w:rPr>
          <w:rFonts w:ascii="Corbel" w:hAnsi="Corbel" w:cs="Tahoma"/>
          <w:noProof/>
          <w:szCs w:val="22"/>
          <w:lang w:val="en-IE"/>
        </w:rPr>
      </w:pPr>
      <w:r w:rsidRPr="003C3134">
        <w:rPr>
          <w:rFonts w:ascii="Corbel" w:hAnsi="Corbel" w:cs="Tahoma"/>
          <w:noProof/>
          <w:szCs w:val="22"/>
          <w:lang w:val="en-IE"/>
        </w:rPr>
        <w:t>Signature:……………………………………...</w:t>
      </w:r>
      <w:r w:rsidRPr="003C3134">
        <w:rPr>
          <w:rFonts w:ascii="Corbel" w:hAnsi="Corbel" w:cs="Tahoma"/>
          <w:noProof/>
          <w:szCs w:val="22"/>
          <w:lang w:val="en-IE"/>
        </w:rPr>
        <w:tab/>
      </w:r>
    </w:p>
    <w:p w14:paraId="376B2A0E" w14:textId="77777777" w:rsidR="00AD66E0" w:rsidRPr="003C3134" w:rsidRDefault="00AD66E0" w:rsidP="00AE6F57">
      <w:pPr>
        <w:rPr>
          <w:rFonts w:ascii="Corbel" w:hAnsi="Corbel" w:cs="Tahoma"/>
          <w:noProof/>
          <w:szCs w:val="22"/>
          <w:lang w:val="en-IE"/>
        </w:rPr>
      </w:pPr>
    </w:p>
    <w:p w14:paraId="25392425" w14:textId="77777777" w:rsidR="006A5383" w:rsidRPr="003C3134" w:rsidRDefault="006A5383" w:rsidP="00AE6F57">
      <w:pPr>
        <w:rPr>
          <w:rFonts w:ascii="Corbel" w:hAnsi="Corbel" w:cs="Tahoma"/>
          <w:noProof/>
          <w:szCs w:val="22"/>
          <w:lang w:val="en-IE"/>
        </w:rPr>
      </w:pPr>
    </w:p>
    <w:p w14:paraId="1C2C56BE" w14:textId="77777777" w:rsidR="006A5383" w:rsidRPr="003C3134" w:rsidRDefault="006A5383" w:rsidP="00AE6F57">
      <w:pPr>
        <w:rPr>
          <w:rFonts w:ascii="Corbel" w:hAnsi="Corbel" w:cs="Tahoma"/>
          <w:szCs w:val="22"/>
          <w:lang w:val="en-IE"/>
        </w:rPr>
      </w:pPr>
    </w:p>
    <w:p w14:paraId="6C086C72" w14:textId="77777777" w:rsidR="00180952" w:rsidRPr="003C3134" w:rsidRDefault="00180952" w:rsidP="00AE6F57">
      <w:pPr>
        <w:rPr>
          <w:rFonts w:ascii="Corbel" w:hAnsi="Corbel" w:cs="Tahoma"/>
          <w:szCs w:val="22"/>
          <w:lang w:val="en-IE"/>
        </w:rPr>
      </w:pPr>
    </w:p>
    <w:p w14:paraId="1A353ED0" w14:textId="0481A09D" w:rsidR="00DA4AB1" w:rsidRPr="003C3134" w:rsidRDefault="00DA4AB1">
      <w:pPr>
        <w:spacing w:before="0" w:after="200" w:line="276" w:lineRule="auto"/>
        <w:jc w:val="left"/>
        <w:rPr>
          <w:rFonts w:ascii="Corbel" w:hAnsi="Corbel" w:cs="Tahoma"/>
          <w:szCs w:val="22"/>
          <w:lang w:val="en-IE"/>
        </w:rPr>
      </w:pPr>
      <w:r w:rsidRPr="003C3134">
        <w:rPr>
          <w:rFonts w:ascii="Corbel" w:hAnsi="Corbel" w:cs="Tahoma"/>
          <w:szCs w:val="22"/>
          <w:lang w:val="en-IE"/>
        </w:rPr>
        <w:br w:type="page"/>
      </w:r>
    </w:p>
    <w:p w14:paraId="07B76C89" w14:textId="77777777" w:rsidR="005B1915" w:rsidRPr="003C3134" w:rsidRDefault="005B1915" w:rsidP="00AE6F57">
      <w:pPr>
        <w:rPr>
          <w:rFonts w:ascii="Corbel" w:hAnsi="Corbel" w:cs="Tahoma"/>
          <w:szCs w:val="22"/>
          <w:lang w:val="en-IE"/>
        </w:rPr>
      </w:pPr>
    </w:p>
    <w:p w14:paraId="22CB7560" w14:textId="56322218" w:rsidR="007666A4" w:rsidRPr="003C3134" w:rsidRDefault="00DA4AB1" w:rsidP="00010EB1">
      <w:pPr>
        <w:pStyle w:val="Heading10"/>
        <w:rPr>
          <w:rFonts w:ascii="Corbel" w:hAnsi="Corbel" w:cs="Tahoma"/>
          <w:szCs w:val="22"/>
        </w:rPr>
      </w:pPr>
      <w:bookmarkStart w:id="10" w:name="_Toc473189217"/>
      <w:r w:rsidRPr="003C3134">
        <w:rPr>
          <w:rFonts w:ascii="Corbel" w:hAnsi="Corbel" w:cs="Tahoma"/>
          <w:szCs w:val="22"/>
        </w:rPr>
        <w:t xml:space="preserve">Section </w:t>
      </w:r>
      <w:r w:rsidR="005B1915" w:rsidRPr="003C3134">
        <w:rPr>
          <w:rFonts w:ascii="Corbel" w:hAnsi="Corbel" w:cs="Tahoma"/>
          <w:szCs w:val="22"/>
        </w:rPr>
        <w:t>1</w:t>
      </w:r>
      <w:r w:rsidR="00691BA2" w:rsidRPr="003C3134">
        <w:rPr>
          <w:rFonts w:ascii="Corbel" w:hAnsi="Corbel" w:cs="Tahoma"/>
          <w:szCs w:val="22"/>
        </w:rPr>
        <w:t>.3</w:t>
      </w:r>
      <w:r w:rsidR="00406C4D" w:rsidRPr="003C3134">
        <w:rPr>
          <w:rFonts w:ascii="Corbel" w:hAnsi="Corbel" w:cs="Tahoma"/>
          <w:szCs w:val="22"/>
        </w:rPr>
        <w:t xml:space="preserve"> – L</w:t>
      </w:r>
      <w:r w:rsidR="002F5B99">
        <w:rPr>
          <w:rFonts w:ascii="Corbel" w:hAnsi="Corbel" w:cs="Tahoma"/>
          <w:szCs w:val="22"/>
        </w:rPr>
        <w:t>etter of intent from subcontractors</w:t>
      </w:r>
      <w:bookmarkEnd w:id="10"/>
    </w:p>
    <w:p w14:paraId="7262A0CA" w14:textId="77777777" w:rsidR="00406C4D" w:rsidRPr="003C3134" w:rsidRDefault="00406C4D" w:rsidP="00406C4D">
      <w:pPr>
        <w:jc w:val="left"/>
        <w:rPr>
          <w:rFonts w:ascii="Corbel" w:hAnsi="Corbel" w:cs="Tahoma"/>
          <w:szCs w:val="22"/>
        </w:rPr>
      </w:pPr>
      <w:r w:rsidRPr="003C3134">
        <w:rPr>
          <w:rFonts w:ascii="Corbel" w:hAnsi="Corbel" w:cs="Tahoma"/>
          <w:szCs w:val="22"/>
        </w:rPr>
        <w:t>The undersigned</w:t>
      </w:r>
      <w:r w:rsidRPr="003C3134">
        <w:rPr>
          <w:rFonts w:ascii="Corbel" w:hAnsi="Corbel" w:cs="Tahoma"/>
          <w:b/>
          <w:szCs w:val="22"/>
        </w:rPr>
        <w:t>:</w:t>
      </w:r>
      <w:r w:rsidRPr="003C3134">
        <w:rPr>
          <w:rFonts w:ascii="Corbel" w:hAnsi="Corbel" w:cs="Tahoma"/>
          <w:szCs w:val="22"/>
        </w:rPr>
        <w:t xml:space="preserve"> </w:t>
      </w:r>
    </w:p>
    <w:p w14:paraId="4CBF5912" w14:textId="77777777" w:rsidR="00406C4D" w:rsidRPr="003C3134" w:rsidRDefault="00406C4D" w:rsidP="00406C4D">
      <w:pPr>
        <w:jc w:val="left"/>
        <w:rPr>
          <w:rFonts w:ascii="Corbel" w:hAnsi="Corbel" w:cs="Tahoma"/>
          <w:szCs w:val="22"/>
        </w:rPr>
      </w:pPr>
      <w:r w:rsidRPr="003C3134">
        <w:rPr>
          <w:rFonts w:ascii="Corbel" w:hAnsi="Corbel" w:cs="Tahoma"/>
          <w:szCs w:val="22"/>
        </w:rPr>
        <w:t>[complete]</w:t>
      </w:r>
    </w:p>
    <w:p w14:paraId="63C8F2C2" w14:textId="09D00C11" w:rsidR="00406C4D" w:rsidRPr="003C3134" w:rsidRDefault="00406C4D" w:rsidP="00406C4D">
      <w:pPr>
        <w:jc w:val="left"/>
        <w:rPr>
          <w:rFonts w:ascii="Corbel" w:hAnsi="Corbel" w:cs="Tahoma"/>
          <w:szCs w:val="22"/>
        </w:rPr>
      </w:pPr>
      <w:r w:rsidRPr="003C3134">
        <w:rPr>
          <w:rFonts w:ascii="Corbel" w:hAnsi="Corbel" w:cs="Tahoma"/>
          <w:szCs w:val="22"/>
        </w:rPr>
        <w:t>Name of the</w:t>
      </w:r>
      <w:r w:rsidR="00115D09" w:rsidRPr="003C3134">
        <w:rPr>
          <w:rFonts w:ascii="Corbel" w:hAnsi="Corbel" w:cs="Tahoma"/>
          <w:szCs w:val="22"/>
        </w:rPr>
        <w:t xml:space="preserve"> legal entity</w:t>
      </w:r>
      <w:r w:rsidRPr="003C3134">
        <w:rPr>
          <w:rFonts w:ascii="Corbel" w:hAnsi="Corbel" w:cs="Tahoma"/>
          <w:b/>
          <w:szCs w:val="22"/>
        </w:rPr>
        <w:t>:</w:t>
      </w:r>
      <w:r w:rsidRPr="003C3134">
        <w:rPr>
          <w:rFonts w:ascii="Corbel" w:hAnsi="Corbel" w:cs="Tahoma"/>
          <w:szCs w:val="22"/>
        </w:rPr>
        <w:t xml:space="preserve"> </w:t>
      </w:r>
    </w:p>
    <w:p w14:paraId="2F15F9E8" w14:textId="77777777" w:rsidR="00406C4D" w:rsidRPr="003C3134" w:rsidRDefault="00406C4D" w:rsidP="00406C4D">
      <w:pPr>
        <w:jc w:val="left"/>
        <w:rPr>
          <w:rFonts w:ascii="Corbel" w:hAnsi="Corbel" w:cs="Tahoma"/>
          <w:szCs w:val="22"/>
        </w:rPr>
      </w:pPr>
      <w:r w:rsidRPr="003C3134">
        <w:rPr>
          <w:rFonts w:ascii="Corbel" w:hAnsi="Corbel" w:cs="Tahoma"/>
          <w:szCs w:val="22"/>
        </w:rPr>
        <w:t>[complete]</w:t>
      </w:r>
    </w:p>
    <w:p w14:paraId="792115AA" w14:textId="77777777" w:rsidR="00406C4D" w:rsidRPr="003C3134" w:rsidRDefault="00406C4D" w:rsidP="00406C4D">
      <w:pPr>
        <w:jc w:val="left"/>
        <w:rPr>
          <w:rFonts w:ascii="Corbel" w:hAnsi="Corbel" w:cs="Tahoma"/>
          <w:szCs w:val="22"/>
        </w:rPr>
      </w:pPr>
      <w:r w:rsidRPr="003C3134">
        <w:rPr>
          <w:rFonts w:ascii="Corbel" w:hAnsi="Corbel" w:cs="Tahoma"/>
          <w:szCs w:val="22"/>
        </w:rPr>
        <w:t xml:space="preserve">Address: </w:t>
      </w:r>
    </w:p>
    <w:p w14:paraId="0549198A" w14:textId="77777777" w:rsidR="00406C4D" w:rsidRPr="003C3134" w:rsidRDefault="00406C4D" w:rsidP="00406C4D">
      <w:pPr>
        <w:jc w:val="left"/>
        <w:rPr>
          <w:rFonts w:ascii="Corbel" w:hAnsi="Corbel" w:cs="Tahoma"/>
          <w:szCs w:val="22"/>
        </w:rPr>
      </w:pPr>
      <w:r w:rsidRPr="003C3134">
        <w:rPr>
          <w:rFonts w:ascii="Corbel" w:hAnsi="Corbel" w:cs="Tahoma"/>
          <w:szCs w:val="22"/>
        </w:rPr>
        <w:t>[complete]</w:t>
      </w:r>
    </w:p>
    <w:p w14:paraId="6065837F" w14:textId="2483EE8F" w:rsidR="00406C4D" w:rsidRPr="003C3134" w:rsidRDefault="00566285" w:rsidP="00AE6F57">
      <w:pPr>
        <w:rPr>
          <w:rFonts w:ascii="Corbel" w:hAnsi="Corbel" w:cs="Tahoma"/>
          <w:szCs w:val="22"/>
        </w:rPr>
      </w:pPr>
      <w:r>
        <w:rPr>
          <w:rFonts w:ascii="Corbel" w:hAnsi="Corbel" w:cs="Tahoma"/>
          <w:szCs w:val="22"/>
        </w:rPr>
        <w:t>Procurement Procedure</w:t>
      </w:r>
      <w:r w:rsidR="005A5580" w:rsidRPr="003C3134">
        <w:rPr>
          <w:rFonts w:ascii="Corbel" w:hAnsi="Corbel" w:cs="Tahoma"/>
          <w:szCs w:val="22"/>
        </w:rPr>
        <w:t xml:space="preserve"> reference</w:t>
      </w:r>
      <w:r w:rsidR="00406C4D" w:rsidRPr="003C3134">
        <w:rPr>
          <w:rFonts w:ascii="Corbel" w:hAnsi="Corbel" w:cs="Tahoma"/>
          <w:szCs w:val="22"/>
        </w:rPr>
        <w:t>:</w:t>
      </w:r>
    </w:p>
    <w:p w14:paraId="31727A1A" w14:textId="54A8616E" w:rsidR="00764B4B" w:rsidRPr="003C3134" w:rsidRDefault="007C18F1" w:rsidP="00D670CC">
      <w:pPr>
        <w:spacing w:line="276" w:lineRule="auto"/>
        <w:rPr>
          <w:rFonts w:ascii="Corbel" w:hAnsi="Corbel" w:cs="Tahoma"/>
          <w:szCs w:val="22"/>
        </w:rPr>
      </w:pPr>
      <w:r w:rsidRPr="003C3134">
        <w:rPr>
          <w:rFonts w:ascii="Corbel" w:hAnsi="Corbel" w:cs="Tahoma"/>
          <w:noProof/>
          <w:szCs w:val="22"/>
        </w:rPr>
        <w:t>LISA/201</w:t>
      </w:r>
      <w:r w:rsidR="00374C74">
        <w:rPr>
          <w:rFonts w:ascii="Corbel" w:hAnsi="Corbel" w:cs="Tahoma"/>
          <w:noProof/>
          <w:szCs w:val="22"/>
        </w:rPr>
        <w:t>7</w:t>
      </w:r>
      <w:r w:rsidRPr="003C3134">
        <w:rPr>
          <w:rFonts w:ascii="Corbel" w:hAnsi="Corbel" w:cs="Tahoma"/>
          <w:noProof/>
          <w:szCs w:val="22"/>
        </w:rPr>
        <w:t>/</w:t>
      </w:r>
      <w:r w:rsidR="00374C74">
        <w:rPr>
          <w:rFonts w:ascii="Corbel" w:hAnsi="Corbel" w:cs="Tahoma"/>
          <w:noProof/>
          <w:szCs w:val="22"/>
        </w:rPr>
        <w:t>RP/01</w:t>
      </w:r>
    </w:p>
    <w:p w14:paraId="0FC2FE8E" w14:textId="3FA82F8A" w:rsidR="00406C4D" w:rsidRPr="003C3134" w:rsidRDefault="00406C4D" w:rsidP="00115D09">
      <w:pPr>
        <w:tabs>
          <w:tab w:val="left" w:pos="0"/>
          <w:tab w:val="left" w:pos="284"/>
          <w:tab w:val="left" w:pos="851"/>
          <w:tab w:val="left" w:pos="1418"/>
          <w:tab w:val="left" w:pos="1985"/>
          <w:tab w:val="left" w:pos="2268"/>
          <w:tab w:val="left" w:pos="3969"/>
          <w:tab w:val="left" w:pos="4536"/>
          <w:tab w:val="left" w:pos="5103"/>
          <w:tab w:val="left" w:pos="5670"/>
          <w:tab w:val="left" w:pos="6237"/>
          <w:tab w:val="left" w:pos="6804"/>
          <w:tab w:val="left" w:pos="7371"/>
        </w:tabs>
        <w:suppressAutoHyphens/>
        <w:rPr>
          <w:rFonts w:ascii="Corbel" w:hAnsi="Corbel" w:cs="Tahoma"/>
          <w:szCs w:val="22"/>
        </w:rPr>
      </w:pPr>
      <w:r w:rsidRPr="003C3134">
        <w:rPr>
          <w:rFonts w:ascii="Corbel" w:hAnsi="Corbel" w:cs="Tahoma"/>
          <w:szCs w:val="22"/>
        </w:rPr>
        <w:t xml:space="preserve">Declares hereby that, in case the contract </w:t>
      </w:r>
      <w:r w:rsidR="00566285">
        <w:rPr>
          <w:rFonts w:ascii="Corbel" w:hAnsi="Corbel" w:cs="Tahoma"/>
          <w:szCs w:val="22"/>
        </w:rPr>
        <w:t>resulting from the abovementioned procedure</w:t>
      </w:r>
      <w:r w:rsidR="00566285" w:rsidRPr="003C3134">
        <w:rPr>
          <w:rFonts w:ascii="Corbel" w:hAnsi="Corbel" w:cs="Tahoma"/>
          <w:szCs w:val="22"/>
        </w:rPr>
        <w:t>s</w:t>
      </w:r>
      <w:r w:rsidRPr="003C3134">
        <w:rPr>
          <w:rFonts w:ascii="Corbel" w:hAnsi="Corbel" w:cs="Tahoma"/>
          <w:szCs w:val="22"/>
        </w:rPr>
        <w:t xml:space="preserve"> awarded to [name of the </w:t>
      </w:r>
      <w:r w:rsidR="00115D09" w:rsidRPr="003C3134">
        <w:rPr>
          <w:rFonts w:ascii="Corbel" w:hAnsi="Corbel" w:cs="Tahoma"/>
          <w:szCs w:val="22"/>
        </w:rPr>
        <w:t>candidate</w:t>
      </w:r>
      <w:r w:rsidRPr="003C3134">
        <w:rPr>
          <w:rFonts w:ascii="Corbel" w:hAnsi="Corbel" w:cs="Tahoma"/>
          <w:szCs w:val="22"/>
        </w:rPr>
        <w:t xml:space="preserve">], the </w:t>
      </w:r>
      <w:r w:rsidR="00115D09" w:rsidRPr="003C3134">
        <w:rPr>
          <w:rFonts w:ascii="Corbel" w:hAnsi="Corbel" w:cs="Tahoma"/>
          <w:szCs w:val="22"/>
        </w:rPr>
        <w:t xml:space="preserve">legal entity </w:t>
      </w:r>
      <w:r w:rsidRPr="003C3134">
        <w:rPr>
          <w:rFonts w:ascii="Corbel" w:hAnsi="Corbel" w:cs="Tahoma"/>
          <w:szCs w:val="22"/>
        </w:rPr>
        <w:t>that he/she represents, intends to collaborate in the execution of the tasks subject to this call for tender</w:t>
      </w:r>
      <w:r w:rsidR="00115D09" w:rsidRPr="003C3134">
        <w:rPr>
          <w:rFonts w:ascii="Corbel" w:hAnsi="Corbel" w:cs="Tahoma"/>
          <w:szCs w:val="22"/>
        </w:rPr>
        <w:t>s</w:t>
      </w:r>
      <w:r w:rsidRPr="003C3134">
        <w:rPr>
          <w:rFonts w:ascii="Corbel" w:hAnsi="Corbel" w:cs="Tahoma"/>
          <w:szCs w:val="22"/>
        </w:rPr>
        <w:t xml:space="preserve"> and is available to carry out its part of the tasks during the </w:t>
      </w:r>
      <w:r w:rsidR="007E146C" w:rsidRPr="003C3134">
        <w:rPr>
          <w:rFonts w:ascii="Corbel" w:hAnsi="Corbel" w:cs="Tahoma"/>
          <w:szCs w:val="22"/>
        </w:rPr>
        <w:t xml:space="preserve">implementation of the </w:t>
      </w:r>
      <w:r w:rsidRPr="003C3134">
        <w:rPr>
          <w:rFonts w:ascii="Corbel" w:hAnsi="Corbel" w:cs="Tahoma"/>
          <w:szCs w:val="22"/>
        </w:rPr>
        <w:t xml:space="preserve">contract.  </w:t>
      </w:r>
    </w:p>
    <w:p w14:paraId="46AC4F86" w14:textId="38129F62" w:rsidR="00406C4D" w:rsidRPr="003C3134" w:rsidRDefault="005A5580" w:rsidP="00D670CC">
      <w:pPr>
        <w:spacing w:line="276" w:lineRule="auto"/>
        <w:rPr>
          <w:rFonts w:ascii="Corbel" w:hAnsi="Corbel" w:cs="Tahoma"/>
          <w:szCs w:val="22"/>
        </w:rPr>
      </w:pPr>
      <w:r w:rsidRPr="003C3134">
        <w:rPr>
          <w:rFonts w:ascii="Corbel" w:hAnsi="Corbel" w:cs="Tahoma"/>
          <w:szCs w:val="22"/>
        </w:rPr>
        <w:t xml:space="preserve">Declares hereby accepting the </w:t>
      </w:r>
      <w:r w:rsidR="007E146C" w:rsidRPr="003C3134">
        <w:rPr>
          <w:rFonts w:ascii="Corbel" w:hAnsi="Corbel" w:cs="Tahoma"/>
          <w:szCs w:val="22"/>
        </w:rPr>
        <w:t>relevant terms and c</w:t>
      </w:r>
      <w:r w:rsidRPr="003C3134">
        <w:rPr>
          <w:rFonts w:ascii="Corbel" w:hAnsi="Corbel" w:cs="Tahoma"/>
          <w:szCs w:val="22"/>
        </w:rPr>
        <w:t xml:space="preserve">onditions </w:t>
      </w:r>
      <w:r w:rsidR="007E146C" w:rsidRPr="003C3134">
        <w:rPr>
          <w:rFonts w:ascii="Corbel" w:hAnsi="Corbel" w:cs="Tahoma"/>
          <w:szCs w:val="22"/>
        </w:rPr>
        <w:t xml:space="preserve">applicable to subcontractors as defined in the </w:t>
      </w:r>
      <w:r w:rsidR="00B84904" w:rsidRPr="003C3134">
        <w:rPr>
          <w:rFonts w:ascii="Corbel" w:hAnsi="Corbel" w:cs="Tahoma"/>
          <w:szCs w:val="22"/>
        </w:rPr>
        <w:t xml:space="preserve">invitation </w:t>
      </w:r>
      <w:r w:rsidR="007E146C" w:rsidRPr="003C3134">
        <w:rPr>
          <w:rFonts w:ascii="Corbel" w:hAnsi="Corbel" w:cs="Tahoma"/>
          <w:szCs w:val="22"/>
        </w:rPr>
        <w:t>to submit a</w:t>
      </w:r>
      <w:r w:rsidR="00B84904" w:rsidRPr="003C3134">
        <w:rPr>
          <w:rFonts w:ascii="Corbel" w:hAnsi="Corbel" w:cs="Tahoma"/>
          <w:szCs w:val="22"/>
        </w:rPr>
        <w:t xml:space="preserve"> candidature</w:t>
      </w:r>
      <w:r w:rsidR="007E146C" w:rsidRPr="003C3134">
        <w:rPr>
          <w:rFonts w:ascii="Corbel" w:hAnsi="Corbel" w:cs="Tahoma"/>
          <w:szCs w:val="22"/>
        </w:rPr>
        <w:t xml:space="preserve"> and its annexes</w:t>
      </w:r>
      <w:r w:rsidR="00B84904" w:rsidRPr="003C3134">
        <w:rPr>
          <w:rFonts w:ascii="Corbel" w:hAnsi="Corbel" w:cs="Tahoma"/>
          <w:szCs w:val="22"/>
        </w:rPr>
        <w:t>.</w:t>
      </w:r>
    </w:p>
    <w:p w14:paraId="5B739B86" w14:textId="77777777" w:rsidR="00406C4D" w:rsidRPr="003C3134" w:rsidRDefault="00406C4D" w:rsidP="00406C4D">
      <w:pPr>
        <w:rPr>
          <w:rFonts w:ascii="Corbel" w:hAnsi="Corbel" w:cs="Tahoma"/>
          <w:szCs w:val="22"/>
        </w:rPr>
      </w:pPr>
    </w:p>
    <w:p w14:paraId="7D224755" w14:textId="77777777" w:rsidR="00406C4D" w:rsidRPr="003C3134" w:rsidRDefault="00406C4D" w:rsidP="00AE6F57">
      <w:pPr>
        <w:rPr>
          <w:rFonts w:ascii="Corbel" w:hAnsi="Corbel" w:cs="Tahoma"/>
          <w:szCs w:val="22"/>
        </w:rPr>
      </w:pPr>
      <w:r w:rsidRPr="003C3134">
        <w:rPr>
          <w:rFonts w:ascii="Corbel" w:hAnsi="Corbel" w:cs="Tahoma"/>
          <w:szCs w:val="22"/>
        </w:rPr>
        <w:t>Place and date:</w:t>
      </w:r>
    </w:p>
    <w:p w14:paraId="2717780C" w14:textId="77777777" w:rsidR="00406C4D" w:rsidRPr="003C3134" w:rsidRDefault="00406C4D" w:rsidP="00AE6F57">
      <w:pPr>
        <w:rPr>
          <w:rFonts w:ascii="Corbel" w:hAnsi="Corbel" w:cs="Tahoma"/>
          <w:szCs w:val="22"/>
        </w:rPr>
      </w:pPr>
    </w:p>
    <w:p w14:paraId="4A653B0D" w14:textId="77777777" w:rsidR="00406C4D" w:rsidRPr="003C3134" w:rsidRDefault="00406C4D" w:rsidP="00AE6F57">
      <w:pPr>
        <w:rPr>
          <w:rFonts w:ascii="Corbel" w:hAnsi="Corbel" w:cs="Tahoma"/>
          <w:szCs w:val="22"/>
        </w:rPr>
      </w:pPr>
    </w:p>
    <w:p w14:paraId="289741A2" w14:textId="77777777" w:rsidR="005601B0" w:rsidRPr="003C3134" w:rsidRDefault="00406C4D" w:rsidP="00AE6F57">
      <w:pPr>
        <w:rPr>
          <w:rFonts w:ascii="Corbel" w:hAnsi="Corbel" w:cs="Tahoma"/>
          <w:szCs w:val="22"/>
        </w:rPr>
      </w:pPr>
      <w:r w:rsidRPr="003C3134">
        <w:rPr>
          <w:rFonts w:ascii="Corbel" w:hAnsi="Corbel" w:cs="Tahoma"/>
          <w:szCs w:val="22"/>
        </w:rPr>
        <w:t>Name and signature:</w:t>
      </w:r>
    </w:p>
    <w:p w14:paraId="470813F0" w14:textId="77777777" w:rsidR="004D5777" w:rsidRPr="003C3134" w:rsidRDefault="004D5777">
      <w:pPr>
        <w:spacing w:before="0" w:after="200" w:line="276" w:lineRule="auto"/>
        <w:jc w:val="left"/>
        <w:rPr>
          <w:rFonts w:ascii="Corbel" w:hAnsi="Corbel" w:cs="Tahoma"/>
          <w:b/>
          <w:szCs w:val="22"/>
          <w:u w:val="single"/>
        </w:rPr>
      </w:pPr>
      <w:r w:rsidRPr="003C3134">
        <w:rPr>
          <w:rFonts w:ascii="Corbel" w:hAnsi="Corbel" w:cs="Tahoma"/>
          <w:szCs w:val="22"/>
        </w:rPr>
        <w:br w:type="page"/>
      </w:r>
    </w:p>
    <w:p w14:paraId="7E4E42FB" w14:textId="2B18E86C" w:rsidR="004D5777" w:rsidRPr="003C3134" w:rsidRDefault="00C85CF3" w:rsidP="00010EB1">
      <w:pPr>
        <w:pStyle w:val="Heading10"/>
        <w:rPr>
          <w:rFonts w:ascii="Corbel" w:hAnsi="Corbel" w:cs="Tahoma"/>
          <w:szCs w:val="22"/>
        </w:rPr>
      </w:pPr>
      <w:bookmarkStart w:id="11" w:name="_Toc473189218"/>
      <w:r w:rsidRPr="003C3134">
        <w:rPr>
          <w:rFonts w:ascii="Corbel" w:hAnsi="Corbel" w:cs="Tahoma"/>
          <w:szCs w:val="22"/>
        </w:rPr>
        <w:lastRenderedPageBreak/>
        <w:t>Section</w:t>
      </w:r>
      <w:r w:rsidR="00B84904" w:rsidRPr="003C3134">
        <w:rPr>
          <w:rFonts w:ascii="Corbel" w:hAnsi="Corbel" w:cs="Tahoma"/>
          <w:szCs w:val="22"/>
        </w:rPr>
        <w:t xml:space="preserve"> 1</w:t>
      </w:r>
      <w:r w:rsidR="004D5777" w:rsidRPr="003C3134">
        <w:rPr>
          <w:rFonts w:ascii="Corbel" w:hAnsi="Corbel" w:cs="Tahoma"/>
          <w:szCs w:val="22"/>
        </w:rPr>
        <w:t>.4</w:t>
      </w:r>
      <w:r w:rsidR="00FE0820" w:rsidRPr="003C3134">
        <w:rPr>
          <w:rFonts w:ascii="Corbel" w:hAnsi="Corbel" w:cs="Tahoma"/>
          <w:szCs w:val="22"/>
        </w:rPr>
        <w:t xml:space="preserve"> </w:t>
      </w:r>
      <w:r w:rsidR="004D5777" w:rsidRPr="003C3134">
        <w:rPr>
          <w:rFonts w:ascii="Corbel" w:hAnsi="Corbel" w:cs="Tahoma"/>
          <w:szCs w:val="22"/>
        </w:rPr>
        <w:t>Power of Attorney</w:t>
      </w:r>
      <w:bookmarkEnd w:id="11"/>
      <w:r w:rsidR="004D5777" w:rsidRPr="003C3134">
        <w:rPr>
          <w:rFonts w:ascii="Corbel" w:hAnsi="Corbel" w:cs="Tahoma"/>
          <w:szCs w:val="22"/>
        </w:rPr>
        <w:t xml:space="preserve"> </w:t>
      </w:r>
    </w:p>
    <w:p w14:paraId="3E494B83" w14:textId="4C3C0E30" w:rsidR="004D5777" w:rsidRPr="003C3134" w:rsidRDefault="00FE0820" w:rsidP="00D37134">
      <w:pPr>
        <w:autoSpaceDE w:val="0"/>
        <w:autoSpaceDN w:val="0"/>
        <w:adjustRightInd w:val="0"/>
        <w:ind w:firstLine="480"/>
        <w:jc w:val="center"/>
        <w:rPr>
          <w:rFonts w:ascii="Corbel" w:hAnsi="Corbel"/>
          <w:b/>
          <w:bCs/>
          <w:szCs w:val="22"/>
        </w:rPr>
      </w:pPr>
      <w:r w:rsidRPr="003C3134">
        <w:rPr>
          <w:rFonts w:ascii="Corbel" w:hAnsi="Corbel"/>
          <w:b/>
          <w:bCs/>
          <w:szCs w:val="22"/>
        </w:rPr>
        <w:t xml:space="preserve">Power of Attorney </w:t>
      </w:r>
      <w:r w:rsidR="004D5777" w:rsidRPr="003C3134">
        <w:rPr>
          <w:rFonts w:ascii="Corbel" w:hAnsi="Corbel"/>
          <w:b/>
          <w:bCs/>
          <w:szCs w:val="22"/>
        </w:rPr>
        <w:t>MODEL 1</w:t>
      </w:r>
      <w:r w:rsidR="00B54FA4" w:rsidRPr="003C3134">
        <w:rPr>
          <w:rFonts w:ascii="Corbel" w:hAnsi="Corbel"/>
          <w:b/>
          <w:bCs/>
          <w:szCs w:val="22"/>
        </w:rPr>
        <w:t xml:space="preserve">- </w:t>
      </w:r>
    </w:p>
    <w:p w14:paraId="1CE2A30E" w14:textId="49810755" w:rsidR="004D5777" w:rsidRPr="003C3134" w:rsidRDefault="00E459CB" w:rsidP="00E459CB">
      <w:pPr>
        <w:autoSpaceDE w:val="0"/>
        <w:autoSpaceDN w:val="0"/>
        <w:adjustRightInd w:val="0"/>
        <w:ind w:firstLine="480"/>
        <w:jc w:val="center"/>
        <w:rPr>
          <w:rFonts w:ascii="Corbel" w:hAnsi="Corbel"/>
          <w:szCs w:val="22"/>
          <w:lang w:val="en-US"/>
        </w:rPr>
      </w:pPr>
      <w:r w:rsidRPr="003C3134">
        <w:rPr>
          <w:rFonts w:ascii="Corbel" w:hAnsi="Corbel"/>
          <w:szCs w:val="22"/>
          <w:lang w:val="en-US"/>
        </w:rPr>
        <w:t>(entity without legal personality)</w:t>
      </w:r>
    </w:p>
    <w:p w14:paraId="3FBD155B" w14:textId="565E6C6F" w:rsidR="004D5777" w:rsidRPr="003C3134" w:rsidRDefault="004D5777" w:rsidP="004D5777">
      <w:pPr>
        <w:autoSpaceDE w:val="0"/>
        <w:autoSpaceDN w:val="0"/>
        <w:adjustRightInd w:val="0"/>
        <w:jc w:val="center"/>
        <w:rPr>
          <w:rFonts w:ascii="Corbel" w:hAnsi="Corbel"/>
          <w:b/>
          <w:bCs/>
          <w:szCs w:val="22"/>
        </w:rPr>
      </w:pPr>
      <w:r w:rsidRPr="003C3134">
        <w:rPr>
          <w:rFonts w:ascii="Corbel" w:hAnsi="Corbel"/>
          <w:b/>
          <w:bCs/>
          <w:szCs w:val="22"/>
        </w:rPr>
        <w:t>(DESIGNAT</w:t>
      </w:r>
      <w:r w:rsidR="00575A10" w:rsidRPr="003C3134">
        <w:rPr>
          <w:rFonts w:ascii="Corbel" w:hAnsi="Corbel"/>
          <w:b/>
          <w:bCs/>
          <w:szCs w:val="22"/>
        </w:rPr>
        <w:t xml:space="preserve">ING ONE OF THE COMPANIES OF </w:t>
      </w:r>
      <w:r w:rsidR="00B54FA4" w:rsidRPr="003C3134">
        <w:rPr>
          <w:rFonts w:ascii="Corbel" w:hAnsi="Corbel"/>
          <w:b/>
          <w:bCs/>
          <w:szCs w:val="22"/>
        </w:rPr>
        <w:t>A G</w:t>
      </w:r>
      <w:r w:rsidRPr="003C3134">
        <w:rPr>
          <w:rFonts w:ascii="Corbel" w:hAnsi="Corbel"/>
          <w:b/>
          <w:bCs/>
          <w:szCs w:val="22"/>
        </w:rPr>
        <w:t>ROUP AS LEADER AND</w:t>
      </w:r>
      <w:r w:rsidR="00575A10" w:rsidRPr="003C3134">
        <w:rPr>
          <w:rFonts w:ascii="Corbel" w:hAnsi="Corbel"/>
          <w:b/>
          <w:bCs/>
          <w:szCs w:val="22"/>
        </w:rPr>
        <w:t xml:space="preserve"> </w:t>
      </w:r>
      <w:r w:rsidRPr="003C3134">
        <w:rPr>
          <w:rFonts w:ascii="Corbel" w:hAnsi="Corbel"/>
          <w:b/>
          <w:bCs/>
          <w:szCs w:val="22"/>
        </w:rPr>
        <w:t>GIVING A MANDATE TO IT)</w:t>
      </w:r>
    </w:p>
    <w:p w14:paraId="53E9107C" w14:textId="77777777" w:rsidR="004D5777" w:rsidRPr="003C3134" w:rsidRDefault="004D5777" w:rsidP="004D5777">
      <w:pPr>
        <w:autoSpaceDE w:val="0"/>
        <w:autoSpaceDN w:val="0"/>
        <w:adjustRightInd w:val="0"/>
        <w:jc w:val="center"/>
        <w:rPr>
          <w:rFonts w:ascii="Corbel" w:hAnsi="Corbel"/>
          <w:b/>
          <w:bCs/>
          <w:szCs w:val="22"/>
        </w:rPr>
      </w:pPr>
    </w:p>
    <w:p w14:paraId="2F2A4961" w14:textId="77777777" w:rsidR="004D5777" w:rsidRPr="003C3134" w:rsidRDefault="004D5777" w:rsidP="004D5777">
      <w:pPr>
        <w:autoSpaceDE w:val="0"/>
        <w:autoSpaceDN w:val="0"/>
        <w:adjustRightInd w:val="0"/>
        <w:rPr>
          <w:rFonts w:ascii="Corbel" w:hAnsi="Corbel" w:cs="Tahoma"/>
          <w:szCs w:val="22"/>
        </w:rPr>
      </w:pPr>
    </w:p>
    <w:p w14:paraId="044DCA09"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We the undersigned:</w:t>
      </w:r>
    </w:p>
    <w:p w14:paraId="374C6CCC"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 Signatory 1 (Name, Function, Company, Registered address, VAT Number)</w:t>
      </w:r>
    </w:p>
    <w:p w14:paraId="09F6AA6D"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 Signatory 2 (Name, Function, Company, Registered address, VAT Number)</w:t>
      </w:r>
    </w:p>
    <w:p w14:paraId="56F4C2AE"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 …..</w:t>
      </w:r>
    </w:p>
    <w:p w14:paraId="06DD7810"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 Signatory N (Name, Function, Company, Registered address, VAT Number),</w:t>
      </w:r>
    </w:p>
    <w:p w14:paraId="7953B209" w14:textId="77777777" w:rsidR="004D5777" w:rsidRPr="003C3134" w:rsidRDefault="004D5777" w:rsidP="004D5777">
      <w:pPr>
        <w:autoSpaceDE w:val="0"/>
        <w:autoSpaceDN w:val="0"/>
        <w:adjustRightInd w:val="0"/>
        <w:rPr>
          <w:rFonts w:ascii="Corbel" w:hAnsi="Corbel" w:cs="Tahoma"/>
          <w:szCs w:val="22"/>
        </w:rPr>
      </w:pPr>
    </w:p>
    <w:p w14:paraId="1AE1F444"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Each of them having the legal capacity required to act on behalf of his/her company, HEREBY AGREE AS FOLLOWS:</w:t>
      </w:r>
    </w:p>
    <w:p w14:paraId="696484E1" w14:textId="77777777" w:rsidR="004D5777" w:rsidRPr="003C3134" w:rsidRDefault="004D5777" w:rsidP="004D5777">
      <w:pPr>
        <w:autoSpaceDE w:val="0"/>
        <w:autoSpaceDN w:val="0"/>
        <w:adjustRightInd w:val="0"/>
        <w:rPr>
          <w:rFonts w:ascii="Corbel" w:hAnsi="Corbel" w:cs="Tahoma"/>
          <w:szCs w:val="22"/>
        </w:rPr>
      </w:pPr>
    </w:p>
    <w:p w14:paraId="504AA413" w14:textId="1C8991F6"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 xml:space="preserve">(1) In case eu-LISA awards Contract …. (« the Contract ») to Company 1, Company 2, …, Company N (« the Group Members »), based on the joint </w:t>
      </w:r>
      <w:r w:rsidR="00575A10" w:rsidRPr="003C3134">
        <w:rPr>
          <w:rFonts w:ascii="Corbel" w:hAnsi="Corbel" w:cs="Tahoma"/>
          <w:szCs w:val="22"/>
        </w:rPr>
        <w:t>candidature/</w:t>
      </w:r>
      <w:r w:rsidRPr="003C3134">
        <w:rPr>
          <w:rFonts w:ascii="Corbel" w:hAnsi="Corbel" w:cs="Tahoma"/>
          <w:szCs w:val="22"/>
        </w:rPr>
        <w:t xml:space="preserve">offer submitted by them </w:t>
      </w:r>
      <w:r w:rsidR="00575A10" w:rsidRPr="003C3134">
        <w:rPr>
          <w:rFonts w:ascii="Corbel" w:hAnsi="Corbel" w:cs="Tahoma"/>
          <w:szCs w:val="22"/>
        </w:rPr>
        <w:t>in response t</w:t>
      </w:r>
      <w:r w:rsidR="00566285">
        <w:rPr>
          <w:rFonts w:ascii="Corbel" w:hAnsi="Corbel" w:cs="Tahoma"/>
          <w:szCs w:val="22"/>
        </w:rPr>
        <w:t xml:space="preserve">o the </w:t>
      </w:r>
      <w:r w:rsidR="0069719B">
        <w:rPr>
          <w:rFonts w:ascii="Corbel" w:hAnsi="Corbel" w:cs="Tahoma"/>
          <w:szCs w:val="22"/>
        </w:rPr>
        <w:t>call for tenders LISA/201</w:t>
      </w:r>
      <w:r w:rsidR="00374C74">
        <w:rPr>
          <w:rFonts w:ascii="Corbel" w:hAnsi="Corbel" w:cs="Tahoma"/>
          <w:szCs w:val="22"/>
        </w:rPr>
        <w:t>7/RP/01</w:t>
      </w:r>
      <w:r w:rsidRPr="003C3134">
        <w:rPr>
          <w:rFonts w:ascii="Corbel" w:hAnsi="Corbel" w:cs="Tahoma"/>
          <w:szCs w:val="22"/>
        </w:rPr>
        <w:t>.</w:t>
      </w:r>
    </w:p>
    <w:p w14:paraId="5A853BCD" w14:textId="77777777" w:rsidR="004D5777" w:rsidRPr="003C3134" w:rsidRDefault="004D5777" w:rsidP="004D5777">
      <w:pPr>
        <w:autoSpaceDE w:val="0"/>
        <w:autoSpaceDN w:val="0"/>
        <w:adjustRightInd w:val="0"/>
        <w:rPr>
          <w:rFonts w:ascii="Corbel" w:hAnsi="Corbel" w:cs="Tahoma"/>
          <w:szCs w:val="22"/>
        </w:rPr>
      </w:pPr>
    </w:p>
    <w:p w14:paraId="44540B94"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(2) As co-signatories of the Contract, all the Group Members:</w:t>
      </w:r>
    </w:p>
    <w:p w14:paraId="674CFA04" w14:textId="77777777" w:rsidR="004D5777" w:rsidRPr="003C3134" w:rsidRDefault="004D5777" w:rsidP="004D5777">
      <w:pPr>
        <w:autoSpaceDE w:val="0"/>
        <w:autoSpaceDN w:val="0"/>
        <w:adjustRightInd w:val="0"/>
        <w:rPr>
          <w:rFonts w:ascii="Corbel" w:hAnsi="Corbel" w:cs="Tahoma"/>
          <w:szCs w:val="22"/>
        </w:rPr>
      </w:pPr>
    </w:p>
    <w:p w14:paraId="0F204FB6" w14:textId="77777777" w:rsidR="004D5777" w:rsidRPr="003C3134" w:rsidRDefault="004D5777" w:rsidP="004D5777">
      <w:pPr>
        <w:autoSpaceDE w:val="0"/>
        <w:autoSpaceDN w:val="0"/>
        <w:adjustRightInd w:val="0"/>
        <w:ind w:left="851" w:hanging="851"/>
        <w:rPr>
          <w:rFonts w:ascii="Corbel" w:hAnsi="Corbel" w:cs="Tahoma"/>
          <w:szCs w:val="22"/>
        </w:rPr>
      </w:pPr>
      <w:r w:rsidRPr="003C3134">
        <w:rPr>
          <w:rFonts w:ascii="Corbel" w:hAnsi="Corbel" w:cs="Tahoma"/>
          <w:szCs w:val="22"/>
        </w:rPr>
        <w:t xml:space="preserve">(a) </w:t>
      </w:r>
      <w:r w:rsidRPr="003C3134">
        <w:rPr>
          <w:rFonts w:ascii="Corbel" w:hAnsi="Corbel" w:cs="Tahoma"/>
          <w:szCs w:val="22"/>
        </w:rPr>
        <w:tab/>
        <w:t>Shall be jointly and severally liable towards eu-LISA for the performance of the Contract.</w:t>
      </w:r>
    </w:p>
    <w:p w14:paraId="659EADF1" w14:textId="77777777" w:rsidR="004D5777" w:rsidRPr="003C3134" w:rsidRDefault="004D5777" w:rsidP="004D5777">
      <w:pPr>
        <w:autoSpaceDE w:val="0"/>
        <w:autoSpaceDN w:val="0"/>
        <w:adjustRightInd w:val="0"/>
        <w:ind w:left="851" w:hanging="851"/>
        <w:rPr>
          <w:rFonts w:ascii="Corbel" w:hAnsi="Corbel" w:cs="Tahoma"/>
          <w:szCs w:val="22"/>
        </w:rPr>
      </w:pPr>
      <w:r w:rsidRPr="003C3134">
        <w:rPr>
          <w:rFonts w:ascii="Corbel" w:hAnsi="Corbel" w:cs="Tahoma"/>
          <w:szCs w:val="22"/>
        </w:rPr>
        <w:t xml:space="preserve">(b) </w:t>
      </w:r>
      <w:r w:rsidRPr="003C3134">
        <w:rPr>
          <w:rFonts w:ascii="Corbel" w:hAnsi="Corbel" w:cs="Tahoma"/>
          <w:szCs w:val="22"/>
        </w:rPr>
        <w:tab/>
        <w:t>Shall comply with the terms and conditions of the Contract and ensure the proper execution of their respective share of the Supplies and/or the Services.</w:t>
      </w:r>
    </w:p>
    <w:p w14:paraId="1383D291" w14:textId="77777777" w:rsidR="004D5777" w:rsidRPr="003C3134" w:rsidRDefault="004D5777" w:rsidP="004D5777">
      <w:pPr>
        <w:autoSpaceDE w:val="0"/>
        <w:autoSpaceDN w:val="0"/>
        <w:adjustRightInd w:val="0"/>
        <w:rPr>
          <w:rFonts w:ascii="Corbel" w:hAnsi="Corbel" w:cs="Tahoma"/>
          <w:szCs w:val="22"/>
        </w:rPr>
      </w:pPr>
    </w:p>
    <w:p w14:paraId="4331BA40" w14:textId="77777777" w:rsidR="004D5777" w:rsidRPr="003C3134" w:rsidRDefault="004D5777" w:rsidP="004D5777">
      <w:pPr>
        <w:autoSpaceDE w:val="0"/>
        <w:autoSpaceDN w:val="0"/>
        <w:adjustRightInd w:val="0"/>
        <w:ind w:left="705" w:hanging="705"/>
        <w:rPr>
          <w:rFonts w:ascii="Corbel" w:hAnsi="Corbel" w:cs="Tahoma"/>
          <w:szCs w:val="22"/>
        </w:rPr>
      </w:pPr>
      <w:r w:rsidRPr="003C3134">
        <w:rPr>
          <w:rFonts w:ascii="Corbel" w:hAnsi="Corbel" w:cs="Tahoma"/>
          <w:szCs w:val="22"/>
        </w:rPr>
        <w:t>(3)</w:t>
      </w:r>
      <w:r w:rsidRPr="003C3134">
        <w:rPr>
          <w:rFonts w:ascii="Corbel" w:hAnsi="Corbel" w:cs="Tahoma"/>
          <w:szCs w:val="22"/>
        </w:rPr>
        <w:tab/>
        <w:t>To this effect, the Group Members designate Company X as Group Leader. [N.B.: The Group Leader has to be one of the Group Members]</w:t>
      </w:r>
    </w:p>
    <w:p w14:paraId="65C2FE37" w14:textId="77777777" w:rsidR="004D5777" w:rsidRPr="003C3134" w:rsidRDefault="004D5777" w:rsidP="004D5777">
      <w:pPr>
        <w:autoSpaceDE w:val="0"/>
        <w:autoSpaceDN w:val="0"/>
        <w:adjustRightInd w:val="0"/>
        <w:rPr>
          <w:rFonts w:ascii="Corbel" w:hAnsi="Corbel" w:cs="Tahoma"/>
          <w:szCs w:val="22"/>
        </w:rPr>
      </w:pPr>
    </w:p>
    <w:p w14:paraId="049F8370" w14:textId="465B2754" w:rsidR="004D5777" w:rsidRPr="003C3134" w:rsidRDefault="004D5777" w:rsidP="004D5777">
      <w:pPr>
        <w:autoSpaceDE w:val="0"/>
        <w:autoSpaceDN w:val="0"/>
        <w:adjustRightInd w:val="0"/>
        <w:ind w:left="705" w:hanging="705"/>
        <w:rPr>
          <w:rFonts w:ascii="Corbel" w:hAnsi="Corbel" w:cs="Tahoma"/>
          <w:szCs w:val="22"/>
        </w:rPr>
      </w:pPr>
      <w:r w:rsidRPr="003C3134">
        <w:rPr>
          <w:rFonts w:ascii="Corbel" w:hAnsi="Corbel" w:cs="Tahoma"/>
          <w:szCs w:val="22"/>
        </w:rPr>
        <w:t xml:space="preserve">(4) </w:t>
      </w:r>
      <w:r w:rsidRPr="003C3134">
        <w:rPr>
          <w:rFonts w:ascii="Corbel" w:hAnsi="Corbel" w:cs="Tahoma"/>
          <w:szCs w:val="22"/>
        </w:rPr>
        <w:tab/>
        <w:t>Payments by eu-LISA related to the Supplies or the Services shall be made through the Group Leader’s bank account</w:t>
      </w:r>
      <w:r w:rsidR="00B54FA4" w:rsidRPr="003C3134">
        <w:rPr>
          <w:rFonts w:ascii="Corbel" w:hAnsi="Corbel" w:cs="Tahoma"/>
          <w:szCs w:val="22"/>
        </w:rPr>
        <w:t xml:space="preserve">. </w:t>
      </w:r>
      <w:r w:rsidRPr="003C3134">
        <w:rPr>
          <w:rFonts w:ascii="Corbel" w:hAnsi="Corbel" w:cs="Tahoma"/>
          <w:szCs w:val="22"/>
        </w:rPr>
        <w:t>[Provide details on bank, address, account number, etc.].</w:t>
      </w:r>
    </w:p>
    <w:p w14:paraId="76821209" w14:textId="77777777" w:rsidR="004D5777" w:rsidRPr="003C3134" w:rsidRDefault="004D5777" w:rsidP="004D5777">
      <w:pPr>
        <w:autoSpaceDE w:val="0"/>
        <w:autoSpaceDN w:val="0"/>
        <w:adjustRightInd w:val="0"/>
        <w:rPr>
          <w:rFonts w:ascii="Corbel" w:hAnsi="Corbel" w:cs="Tahoma"/>
          <w:szCs w:val="22"/>
        </w:rPr>
      </w:pPr>
    </w:p>
    <w:p w14:paraId="76FAE5DE" w14:textId="77777777" w:rsidR="004D5777" w:rsidRPr="003C3134" w:rsidRDefault="004D5777" w:rsidP="004D5777">
      <w:pPr>
        <w:autoSpaceDE w:val="0"/>
        <w:autoSpaceDN w:val="0"/>
        <w:adjustRightInd w:val="0"/>
        <w:ind w:left="705" w:hanging="705"/>
        <w:rPr>
          <w:rFonts w:ascii="Corbel" w:hAnsi="Corbel" w:cs="Tahoma"/>
          <w:szCs w:val="22"/>
        </w:rPr>
      </w:pPr>
      <w:r w:rsidRPr="003C3134">
        <w:rPr>
          <w:rFonts w:ascii="Corbel" w:hAnsi="Corbel" w:cs="Tahoma"/>
          <w:szCs w:val="22"/>
        </w:rPr>
        <w:t xml:space="preserve">(5) </w:t>
      </w:r>
      <w:r w:rsidRPr="003C3134">
        <w:rPr>
          <w:rFonts w:ascii="Corbel" w:hAnsi="Corbel" w:cs="Tahoma"/>
          <w:szCs w:val="22"/>
        </w:rPr>
        <w:tab/>
        <w:t>The Group Members grant to the Group Leader all the necessary powers to act on their behalf in connection with the Supplies and/or the Services. This mandate involves in particular the following tasks:</w:t>
      </w:r>
    </w:p>
    <w:p w14:paraId="12516692" w14:textId="77777777" w:rsidR="004D5777" w:rsidRPr="003C3134" w:rsidRDefault="004D5777" w:rsidP="004D5777">
      <w:pPr>
        <w:autoSpaceDE w:val="0"/>
        <w:autoSpaceDN w:val="0"/>
        <w:adjustRightInd w:val="0"/>
        <w:rPr>
          <w:rFonts w:ascii="Corbel" w:hAnsi="Corbel" w:cs="Tahoma"/>
          <w:szCs w:val="22"/>
        </w:rPr>
      </w:pPr>
    </w:p>
    <w:p w14:paraId="57D89853" w14:textId="77777777" w:rsidR="004D5777" w:rsidRPr="003C3134" w:rsidRDefault="004D5777" w:rsidP="004D5777">
      <w:pPr>
        <w:autoSpaceDE w:val="0"/>
        <w:autoSpaceDN w:val="0"/>
        <w:adjustRightInd w:val="0"/>
        <w:ind w:left="851" w:hanging="851"/>
        <w:rPr>
          <w:rFonts w:ascii="Corbel" w:hAnsi="Corbel" w:cs="Tahoma"/>
          <w:szCs w:val="22"/>
        </w:rPr>
      </w:pPr>
      <w:r w:rsidRPr="003C3134">
        <w:rPr>
          <w:rFonts w:ascii="Corbel" w:hAnsi="Corbel" w:cs="Tahoma"/>
          <w:szCs w:val="22"/>
        </w:rPr>
        <w:lastRenderedPageBreak/>
        <w:t xml:space="preserve">(a) </w:t>
      </w:r>
      <w:r w:rsidRPr="003C3134">
        <w:rPr>
          <w:rFonts w:ascii="Corbel" w:hAnsi="Corbel" w:cs="Tahoma"/>
          <w:szCs w:val="22"/>
        </w:rPr>
        <w:tab/>
        <w:t>The Group Leader shall sign any contractual documents —including the Contract, and Amendments thereto— and issue any invoices related to the Supplies or the Services on behalf of the Group Members.</w:t>
      </w:r>
    </w:p>
    <w:p w14:paraId="2B588537" w14:textId="77777777" w:rsidR="004D5777" w:rsidRPr="003C3134" w:rsidRDefault="004D5777" w:rsidP="004D5777">
      <w:pPr>
        <w:autoSpaceDE w:val="0"/>
        <w:autoSpaceDN w:val="0"/>
        <w:adjustRightInd w:val="0"/>
        <w:ind w:left="851" w:hanging="851"/>
        <w:rPr>
          <w:rFonts w:ascii="Corbel" w:hAnsi="Corbel" w:cs="Tahoma"/>
          <w:szCs w:val="22"/>
        </w:rPr>
      </w:pPr>
    </w:p>
    <w:p w14:paraId="7DFB5961" w14:textId="77777777" w:rsidR="004D5777" w:rsidRPr="003C3134" w:rsidRDefault="004D5777" w:rsidP="004D5777">
      <w:pPr>
        <w:autoSpaceDE w:val="0"/>
        <w:autoSpaceDN w:val="0"/>
        <w:adjustRightInd w:val="0"/>
        <w:ind w:left="851" w:hanging="851"/>
        <w:rPr>
          <w:rFonts w:ascii="Corbel" w:hAnsi="Corbel" w:cs="Tahoma"/>
          <w:szCs w:val="22"/>
        </w:rPr>
      </w:pPr>
      <w:r w:rsidRPr="003C3134">
        <w:rPr>
          <w:rFonts w:ascii="Corbel" w:hAnsi="Corbel" w:cs="Tahoma"/>
          <w:szCs w:val="22"/>
        </w:rPr>
        <w:t xml:space="preserve">(b) </w:t>
      </w:r>
      <w:r w:rsidRPr="003C3134">
        <w:rPr>
          <w:rFonts w:ascii="Corbel" w:hAnsi="Corbel" w:cs="Tahoma"/>
          <w:szCs w:val="22"/>
        </w:rPr>
        <w:tab/>
        <w:t xml:space="preserve">The Group Leader shall act as single point of contact for eu-LISA in connection with the Supplies and/or the Services to be provided under the Contract. It shall co-ordinate the provision of the Supplies and/or the Services by the Group Members to eu-LISA, and shall see to a proper administration of the Contract. </w:t>
      </w:r>
    </w:p>
    <w:p w14:paraId="2EA0EC9A" w14:textId="77777777" w:rsidR="004D5777" w:rsidRPr="003C3134" w:rsidRDefault="004D5777" w:rsidP="004D5777">
      <w:pPr>
        <w:autoSpaceDE w:val="0"/>
        <w:autoSpaceDN w:val="0"/>
        <w:adjustRightInd w:val="0"/>
        <w:ind w:left="851" w:hanging="851"/>
        <w:rPr>
          <w:rFonts w:ascii="Corbel" w:hAnsi="Corbel" w:cs="Tahoma"/>
          <w:szCs w:val="22"/>
        </w:rPr>
      </w:pPr>
    </w:p>
    <w:p w14:paraId="6EA1AE47"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Any modification to the present agreement / power of attorney shall be subject to eu-LISA’s express approval.</w:t>
      </w:r>
    </w:p>
    <w:p w14:paraId="4BA7CDEE" w14:textId="77777777" w:rsidR="004D5777" w:rsidRPr="003C3134" w:rsidRDefault="004D5777" w:rsidP="004D5777">
      <w:pPr>
        <w:autoSpaceDE w:val="0"/>
        <w:autoSpaceDN w:val="0"/>
        <w:adjustRightInd w:val="0"/>
        <w:rPr>
          <w:rFonts w:ascii="Corbel" w:hAnsi="Corbel" w:cs="Tahoma"/>
          <w:szCs w:val="22"/>
        </w:rPr>
      </w:pPr>
    </w:p>
    <w:p w14:paraId="7F941247"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This agreement / power of attorney shall expire when all the contractual obligations of the Group Members towards eu-LISA in connection with the Supplies and/or the Services to be provided under the Contract have ceased to exist. The parties cannot terminate it before that date without eu-LISA’s consent.</w:t>
      </w:r>
    </w:p>
    <w:p w14:paraId="6E8E206E" w14:textId="77777777" w:rsidR="004D5777" w:rsidRPr="003C3134" w:rsidRDefault="004D5777" w:rsidP="004D5777">
      <w:pPr>
        <w:autoSpaceDE w:val="0"/>
        <w:autoSpaceDN w:val="0"/>
        <w:adjustRightInd w:val="0"/>
        <w:rPr>
          <w:rFonts w:ascii="Corbel" w:hAnsi="Corbel"/>
          <w:szCs w:val="22"/>
        </w:rPr>
      </w:pPr>
    </w:p>
    <w:p w14:paraId="5D7F18DD" w14:textId="77777777" w:rsidR="004D5777" w:rsidRPr="003C3134" w:rsidRDefault="004D5777" w:rsidP="004D5777">
      <w:pPr>
        <w:autoSpaceDE w:val="0"/>
        <w:autoSpaceDN w:val="0"/>
        <w:adjustRightInd w:val="0"/>
        <w:rPr>
          <w:rFonts w:ascii="Corbel" w:hAnsi="Corbel"/>
          <w:szCs w:val="22"/>
        </w:rPr>
      </w:pPr>
    </w:p>
    <w:p w14:paraId="6FE9CEB1" w14:textId="77777777" w:rsidR="004D5777" w:rsidRPr="003C3134" w:rsidRDefault="004D5777" w:rsidP="004D5777">
      <w:pPr>
        <w:autoSpaceDE w:val="0"/>
        <w:autoSpaceDN w:val="0"/>
        <w:adjustRightInd w:val="0"/>
        <w:rPr>
          <w:rFonts w:ascii="Corbel" w:hAnsi="Corbel"/>
          <w:szCs w:val="22"/>
        </w:rPr>
      </w:pPr>
      <w:r w:rsidRPr="003C3134">
        <w:rPr>
          <w:rFonts w:ascii="Corbel" w:hAnsi="Corbel" w:cs="Tahoma"/>
          <w:szCs w:val="22"/>
        </w:rPr>
        <w:t>Signed in [place] on [date</w:t>
      </w:r>
      <w:r w:rsidRPr="003C3134">
        <w:rPr>
          <w:rFonts w:ascii="Corbel" w:hAnsi="Corbel"/>
          <w:szCs w:val="22"/>
          <w:highlight w:val="lightGray"/>
        </w:rPr>
        <w:t>]</w:t>
      </w:r>
    </w:p>
    <w:tbl>
      <w:tblPr>
        <w:tblW w:w="0" w:type="auto"/>
        <w:tblLayout w:type="fixed"/>
        <w:tblLook w:val="0000" w:firstRow="0" w:lastRow="0" w:firstColumn="0" w:lastColumn="0" w:noHBand="0" w:noVBand="0"/>
      </w:tblPr>
      <w:tblGrid>
        <w:gridCol w:w="4417"/>
        <w:gridCol w:w="4417"/>
      </w:tblGrid>
      <w:tr w:rsidR="004D5777" w:rsidRPr="003C3134" w14:paraId="7E6ECE62" w14:textId="77777777" w:rsidTr="004D5777">
        <w:tc>
          <w:tcPr>
            <w:tcW w:w="4417" w:type="dxa"/>
          </w:tcPr>
          <w:p w14:paraId="165A881A" w14:textId="77777777" w:rsidR="004D5777" w:rsidRPr="003C3134" w:rsidRDefault="004D5777" w:rsidP="004D5777">
            <w:pPr>
              <w:rPr>
                <w:rFonts w:ascii="Corbel" w:hAnsi="Corbel" w:cs="Tahoma"/>
                <w:szCs w:val="22"/>
              </w:rPr>
            </w:pPr>
          </w:p>
          <w:p w14:paraId="2A240040" w14:textId="77777777" w:rsidR="004D5777" w:rsidRPr="003C3134" w:rsidRDefault="004D5777" w:rsidP="004D5777">
            <w:pPr>
              <w:rPr>
                <w:rFonts w:ascii="Corbel" w:hAnsi="Corbel" w:cs="Tahoma"/>
                <w:szCs w:val="22"/>
              </w:rPr>
            </w:pPr>
            <w:r w:rsidRPr="003C3134">
              <w:rPr>
                <w:rFonts w:ascii="Corbel" w:hAnsi="Corbel" w:cs="Tahoma"/>
                <w:szCs w:val="22"/>
              </w:rPr>
              <w:t>Name</w:t>
            </w:r>
            <w:r w:rsidRPr="003C3134">
              <w:rPr>
                <w:rFonts w:ascii="Corbel" w:hAnsi="Corbel" w:cs="Tahoma"/>
                <w:szCs w:val="22"/>
              </w:rPr>
              <w:br/>
              <w:t>Function</w:t>
            </w:r>
            <w:r w:rsidRPr="003C3134">
              <w:rPr>
                <w:rFonts w:ascii="Corbel" w:hAnsi="Corbel" w:cs="Tahoma"/>
                <w:szCs w:val="22"/>
              </w:rPr>
              <w:br/>
              <w:t>Company</w:t>
            </w:r>
          </w:p>
        </w:tc>
        <w:tc>
          <w:tcPr>
            <w:tcW w:w="4417" w:type="dxa"/>
          </w:tcPr>
          <w:p w14:paraId="422A5092" w14:textId="77777777" w:rsidR="004D5777" w:rsidRPr="003C3134" w:rsidRDefault="004D5777" w:rsidP="004D5777">
            <w:pPr>
              <w:rPr>
                <w:rFonts w:ascii="Corbel" w:hAnsi="Corbel" w:cs="Tahoma"/>
                <w:szCs w:val="22"/>
              </w:rPr>
            </w:pPr>
          </w:p>
          <w:p w14:paraId="6C61C927" w14:textId="77777777" w:rsidR="004D5777" w:rsidRPr="003C3134" w:rsidRDefault="004D5777" w:rsidP="004D5777">
            <w:pPr>
              <w:rPr>
                <w:rFonts w:ascii="Corbel" w:hAnsi="Corbel" w:cs="Tahoma"/>
                <w:szCs w:val="22"/>
              </w:rPr>
            </w:pPr>
            <w:r w:rsidRPr="003C3134">
              <w:rPr>
                <w:rFonts w:ascii="Corbel" w:hAnsi="Corbel" w:cs="Tahoma"/>
                <w:szCs w:val="22"/>
              </w:rPr>
              <w:t>Name</w:t>
            </w:r>
            <w:r w:rsidRPr="003C3134">
              <w:rPr>
                <w:rFonts w:ascii="Corbel" w:hAnsi="Corbel" w:cs="Tahoma"/>
                <w:szCs w:val="22"/>
              </w:rPr>
              <w:br/>
              <w:t>Function</w:t>
            </w:r>
            <w:r w:rsidRPr="003C3134">
              <w:rPr>
                <w:rFonts w:ascii="Corbel" w:hAnsi="Corbel" w:cs="Tahoma"/>
                <w:szCs w:val="22"/>
              </w:rPr>
              <w:br/>
              <w:t>Company</w:t>
            </w:r>
          </w:p>
        </w:tc>
      </w:tr>
      <w:tr w:rsidR="004D5777" w:rsidRPr="003C3134" w14:paraId="5271F621" w14:textId="77777777" w:rsidTr="004D5777">
        <w:tc>
          <w:tcPr>
            <w:tcW w:w="4417" w:type="dxa"/>
          </w:tcPr>
          <w:p w14:paraId="7BF0711F" w14:textId="77777777" w:rsidR="004D5777" w:rsidRPr="003C3134" w:rsidRDefault="004D5777" w:rsidP="004D5777">
            <w:pPr>
              <w:rPr>
                <w:rFonts w:ascii="Corbel" w:hAnsi="Corbel" w:cs="Tahoma"/>
                <w:szCs w:val="22"/>
              </w:rPr>
            </w:pPr>
          </w:p>
          <w:p w14:paraId="5230A547" w14:textId="77777777" w:rsidR="004D5777" w:rsidRPr="003C3134" w:rsidRDefault="004D5777" w:rsidP="004D5777">
            <w:pPr>
              <w:rPr>
                <w:rFonts w:ascii="Corbel" w:hAnsi="Corbel" w:cs="Tahoma"/>
                <w:szCs w:val="22"/>
              </w:rPr>
            </w:pPr>
            <w:r w:rsidRPr="003C3134">
              <w:rPr>
                <w:rFonts w:ascii="Corbel" w:hAnsi="Corbel" w:cs="Tahoma"/>
                <w:szCs w:val="22"/>
              </w:rPr>
              <w:t>Name</w:t>
            </w:r>
            <w:r w:rsidRPr="003C3134">
              <w:rPr>
                <w:rFonts w:ascii="Corbel" w:hAnsi="Corbel" w:cs="Tahoma"/>
                <w:szCs w:val="22"/>
              </w:rPr>
              <w:br/>
              <w:t>Function</w:t>
            </w:r>
            <w:r w:rsidRPr="003C3134">
              <w:rPr>
                <w:rFonts w:ascii="Corbel" w:hAnsi="Corbel" w:cs="Tahoma"/>
                <w:szCs w:val="22"/>
              </w:rPr>
              <w:br/>
              <w:t>Company</w:t>
            </w:r>
          </w:p>
        </w:tc>
        <w:tc>
          <w:tcPr>
            <w:tcW w:w="4417" w:type="dxa"/>
          </w:tcPr>
          <w:p w14:paraId="2F4167BD" w14:textId="77777777" w:rsidR="004D5777" w:rsidRPr="003C3134" w:rsidRDefault="004D5777" w:rsidP="004D5777">
            <w:pPr>
              <w:rPr>
                <w:rFonts w:ascii="Corbel" w:hAnsi="Corbel" w:cs="Tahoma"/>
                <w:szCs w:val="22"/>
              </w:rPr>
            </w:pPr>
          </w:p>
          <w:p w14:paraId="7B359A6B" w14:textId="77777777" w:rsidR="004D5777" w:rsidRPr="003C3134" w:rsidRDefault="004D5777" w:rsidP="004D5777">
            <w:pPr>
              <w:rPr>
                <w:rFonts w:ascii="Corbel" w:hAnsi="Corbel" w:cs="Tahoma"/>
                <w:szCs w:val="22"/>
              </w:rPr>
            </w:pPr>
            <w:r w:rsidRPr="003C3134">
              <w:rPr>
                <w:rFonts w:ascii="Corbel" w:hAnsi="Corbel" w:cs="Tahoma"/>
                <w:szCs w:val="22"/>
              </w:rPr>
              <w:t>Name</w:t>
            </w:r>
            <w:r w:rsidRPr="003C3134">
              <w:rPr>
                <w:rFonts w:ascii="Corbel" w:hAnsi="Corbel" w:cs="Tahoma"/>
                <w:szCs w:val="22"/>
              </w:rPr>
              <w:br/>
              <w:t>Function</w:t>
            </w:r>
            <w:r w:rsidRPr="003C3134">
              <w:rPr>
                <w:rFonts w:ascii="Corbel" w:hAnsi="Corbel" w:cs="Tahoma"/>
                <w:szCs w:val="22"/>
              </w:rPr>
              <w:br/>
              <w:t>Company</w:t>
            </w:r>
          </w:p>
        </w:tc>
      </w:tr>
    </w:tbl>
    <w:p w14:paraId="533AED71" w14:textId="77777777" w:rsidR="004D5777" w:rsidRPr="003C3134" w:rsidRDefault="004D5777" w:rsidP="004D5777">
      <w:pPr>
        <w:rPr>
          <w:rFonts w:ascii="Corbel" w:hAnsi="Corbel"/>
          <w:szCs w:val="22"/>
        </w:rPr>
      </w:pPr>
      <w:r w:rsidRPr="003C3134">
        <w:rPr>
          <w:rFonts w:ascii="Corbel" w:hAnsi="Corbel"/>
          <w:szCs w:val="22"/>
        </w:rPr>
        <w:br/>
      </w:r>
    </w:p>
    <w:p w14:paraId="16B3FAEB" w14:textId="18B4E91E" w:rsidR="004D5777" w:rsidRPr="003C3134" w:rsidRDefault="004D5777" w:rsidP="006D4921">
      <w:pPr>
        <w:pStyle w:val="Heading2-Form"/>
        <w:rPr>
          <w:rFonts w:ascii="Corbel" w:hAnsi="Corbel" w:cs="Tahoma"/>
          <w:szCs w:val="22"/>
        </w:rPr>
      </w:pPr>
      <w:r w:rsidRPr="003C3134">
        <w:rPr>
          <w:rFonts w:ascii="Corbel" w:hAnsi="Corbel"/>
          <w:szCs w:val="22"/>
        </w:rPr>
        <w:br w:type="page"/>
      </w:r>
    </w:p>
    <w:p w14:paraId="11ADCE4F" w14:textId="77777777" w:rsidR="004D5777" w:rsidRPr="003C3134" w:rsidRDefault="004D5777" w:rsidP="00D37134">
      <w:pPr>
        <w:autoSpaceDE w:val="0"/>
        <w:autoSpaceDN w:val="0"/>
        <w:adjustRightInd w:val="0"/>
        <w:ind w:firstLine="480"/>
        <w:jc w:val="center"/>
        <w:rPr>
          <w:rFonts w:ascii="Corbel" w:hAnsi="Corbel"/>
          <w:b/>
          <w:bCs/>
          <w:szCs w:val="22"/>
        </w:rPr>
      </w:pPr>
      <w:r w:rsidRPr="003C3134">
        <w:rPr>
          <w:rFonts w:ascii="Corbel" w:hAnsi="Corbel"/>
          <w:b/>
          <w:bCs/>
          <w:szCs w:val="22"/>
        </w:rPr>
        <w:lastRenderedPageBreak/>
        <w:t>POWER OF ATTORNEY – MODEL 2</w:t>
      </w:r>
    </w:p>
    <w:p w14:paraId="11D14C30" w14:textId="1CCC1602" w:rsidR="00B54FA4" w:rsidRPr="003C3134" w:rsidRDefault="00B54FA4" w:rsidP="00B54FA4">
      <w:pPr>
        <w:autoSpaceDE w:val="0"/>
        <w:autoSpaceDN w:val="0"/>
        <w:adjustRightInd w:val="0"/>
        <w:ind w:firstLine="480"/>
        <w:jc w:val="center"/>
        <w:rPr>
          <w:rFonts w:ascii="Corbel" w:hAnsi="Corbel"/>
          <w:b/>
          <w:bCs/>
          <w:szCs w:val="22"/>
        </w:rPr>
      </w:pPr>
      <w:r w:rsidRPr="003C3134">
        <w:rPr>
          <w:rFonts w:ascii="Corbel" w:hAnsi="Corbel"/>
          <w:szCs w:val="22"/>
          <w:lang w:val="en-US"/>
        </w:rPr>
        <w:t>(entity with legal personality recognized by a Member State)</w:t>
      </w:r>
    </w:p>
    <w:p w14:paraId="53D0645F" w14:textId="77777777" w:rsidR="004D5777" w:rsidRPr="003C3134" w:rsidRDefault="004D5777" w:rsidP="004D5777">
      <w:pPr>
        <w:autoSpaceDE w:val="0"/>
        <w:autoSpaceDN w:val="0"/>
        <w:adjustRightInd w:val="0"/>
        <w:rPr>
          <w:rFonts w:ascii="Corbel" w:hAnsi="Corbel"/>
          <w:b/>
          <w:bCs/>
          <w:szCs w:val="22"/>
        </w:rPr>
      </w:pPr>
    </w:p>
    <w:p w14:paraId="7CA768C6" w14:textId="6556ED91" w:rsidR="004D5777" w:rsidRPr="003C3134" w:rsidRDefault="004D5777" w:rsidP="004D5777">
      <w:pPr>
        <w:autoSpaceDE w:val="0"/>
        <w:autoSpaceDN w:val="0"/>
        <w:adjustRightInd w:val="0"/>
        <w:jc w:val="center"/>
        <w:rPr>
          <w:rFonts w:ascii="Corbel" w:hAnsi="Corbel"/>
          <w:b/>
          <w:bCs/>
          <w:szCs w:val="22"/>
        </w:rPr>
      </w:pPr>
      <w:r w:rsidRPr="003C3134">
        <w:rPr>
          <w:rFonts w:ascii="Corbel" w:hAnsi="Corbel"/>
          <w:b/>
          <w:bCs/>
          <w:szCs w:val="22"/>
        </w:rPr>
        <w:t xml:space="preserve">(CREATING THE GROUP AS </w:t>
      </w:r>
      <w:r w:rsidR="00575A10" w:rsidRPr="003C3134">
        <w:rPr>
          <w:rFonts w:ascii="Corbel" w:hAnsi="Corbel"/>
          <w:b/>
          <w:bCs/>
          <w:szCs w:val="22"/>
        </w:rPr>
        <w:t xml:space="preserve">A </w:t>
      </w:r>
      <w:r w:rsidRPr="003C3134">
        <w:rPr>
          <w:rFonts w:ascii="Corbel" w:hAnsi="Corbel"/>
          <w:b/>
          <w:bCs/>
          <w:szCs w:val="22"/>
        </w:rPr>
        <w:t>SEPARATE ENTITY, APPOINTING A GROUP</w:t>
      </w:r>
    </w:p>
    <w:p w14:paraId="3D6B7315" w14:textId="77777777" w:rsidR="004D5777" w:rsidRPr="003C3134" w:rsidRDefault="004D5777" w:rsidP="004D5777">
      <w:pPr>
        <w:autoSpaceDE w:val="0"/>
        <w:autoSpaceDN w:val="0"/>
        <w:adjustRightInd w:val="0"/>
        <w:jc w:val="center"/>
        <w:rPr>
          <w:rFonts w:ascii="Corbel" w:hAnsi="Corbel"/>
          <w:b/>
          <w:bCs/>
          <w:szCs w:val="22"/>
        </w:rPr>
      </w:pPr>
      <w:r w:rsidRPr="003C3134">
        <w:rPr>
          <w:rFonts w:ascii="Corbel" w:hAnsi="Corbel"/>
          <w:b/>
          <w:bCs/>
          <w:szCs w:val="22"/>
        </w:rPr>
        <w:t>MANAGER AND GIVING A MANDATE TO HIM/HER)</w:t>
      </w:r>
    </w:p>
    <w:p w14:paraId="5E2ACFE8" w14:textId="77777777" w:rsidR="004D5777" w:rsidRPr="003C3134" w:rsidRDefault="004D5777" w:rsidP="004D5777">
      <w:pPr>
        <w:autoSpaceDE w:val="0"/>
        <w:autoSpaceDN w:val="0"/>
        <w:adjustRightInd w:val="0"/>
        <w:rPr>
          <w:rFonts w:ascii="Corbel" w:hAnsi="Corbel"/>
          <w:b/>
          <w:bCs/>
          <w:szCs w:val="22"/>
        </w:rPr>
      </w:pPr>
    </w:p>
    <w:p w14:paraId="2B76EAF9"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szCs w:val="22"/>
        </w:rPr>
        <w:t xml:space="preserve">We </w:t>
      </w:r>
      <w:r w:rsidRPr="003C3134">
        <w:rPr>
          <w:rFonts w:ascii="Corbel" w:hAnsi="Corbel" w:cs="Tahoma"/>
          <w:szCs w:val="22"/>
        </w:rPr>
        <w:t>the undersigned:</w:t>
      </w:r>
    </w:p>
    <w:p w14:paraId="0C211752" w14:textId="77777777" w:rsidR="004D5777" w:rsidRPr="003C3134" w:rsidRDefault="004D5777" w:rsidP="004D5777">
      <w:pPr>
        <w:autoSpaceDE w:val="0"/>
        <w:autoSpaceDN w:val="0"/>
        <w:adjustRightInd w:val="0"/>
        <w:rPr>
          <w:rFonts w:ascii="Corbel" w:hAnsi="Corbel" w:cs="Tahoma"/>
          <w:szCs w:val="22"/>
        </w:rPr>
      </w:pPr>
    </w:p>
    <w:p w14:paraId="6C88557D"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 Signatory 1 (Name, Function, Company, Registered address, VAT Number)</w:t>
      </w:r>
    </w:p>
    <w:p w14:paraId="45449F29"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 Signatory 2 (Name, Function, Company, Registered address, VAT Number)</w:t>
      </w:r>
    </w:p>
    <w:p w14:paraId="749AC062"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 …..</w:t>
      </w:r>
    </w:p>
    <w:p w14:paraId="6FD35D4B"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 Signatory N (Name, Function, Company, Registered address, VAT Number),</w:t>
      </w:r>
    </w:p>
    <w:p w14:paraId="1AAF0374" w14:textId="77777777" w:rsidR="004D5777" w:rsidRPr="003C3134" w:rsidRDefault="004D5777" w:rsidP="004D5777">
      <w:pPr>
        <w:autoSpaceDE w:val="0"/>
        <w:autoSpaceDN w:val="0"/>
        <w:adjustRightInd w:val="0"/>
        <w:rPr>
          <w:rFonts w:ascii="Corbel" w:hAnsi="Corbel" w:cs="Tahoma"/>
          <w:szCs w:val="22"/>
        </w:rPr>
      </w:pPr>
    </w:p>
    <w:p w14:paraId="472440B2"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Each of them having the legal capacity required to act on behalf of his/her company, HEREBY AGREE AS FOLLOWS:</w:t>
      </w:r>
    </w:p>
    <w:p w14:paraId="54D2D869" w14:textId="77777777" w:rsidR="004D5777" w:rsidRPr="003C3134" w:rsidRDefault="004D5777" w:rsidP="004D5777">
      <w:pPr>
        <w:autoSpaceDE w:val="0"/>
        <w:autoSpaceDN w:val="0"/>
        <w:adjustRightInd w:val="0"/>
        <w:rPr>
          <w:rFonts w:ascii="Corbel" w:hAnsi="Corbel" w:cs="Tahoma"/>
          <w:szCs w:val="22"/>
        </w:rPr>
      </w:pPr>
    </w:p>
    <w:p w14:paraId="364BEC3B" w14:textId="3D60D6E2" w:rsidR="00E459CB" w:rsidRPr="003C3134" w:rsidRDefault="004D5777" w:rsidP="00E459CB">
      <w:pPr>
        <w:autoSpaceDE w:val="0"/>
        <w:autoSpaceDN w:val="0"/>
        <w:adjustRightInd w:val="0"/>
        <w:rPr>
          <w:rFonts w:ascii="Corbel" w:hAnsi="Corbel" w:cs="Tahoma"/>
          <w:szCs w:val="22"/>
        </w:rPr>
      </w:pPr>
      <w:r w:rsidRPr="003C3134">
        <w:rPr>
          <w:rFonts w:ascii="Corbel" w:hAnsi="Corbel" w:cs="Tahoma"/>
          <w:szCs w:val="22"/>
        </w:rPr>
        <w:t xml:space="preserve">(1) In case eu-LISA awards Contract …. (« the Contract ») to Company 1, Company 2, …, Company N (« the Group Members »), </w:t>
      </w:r>
      <w:r w:rsidR="00E459CB" w:rsidRPr="003C3134">
        <w:rPr>
          <w:rFonts w:ascii="Corbel" w:hAnsi="Corbel" w:cs="Tahoma"/>
          <w:szCs w:val="22"/>
        </w:rPr>
        <w:t>based on the joint candidature/offer submitted by them in response t</w:t>
      </w:r>
      <w:r w:rsidR="00566285">
        <w:rPr>
          <w:rFonts w:ascii="Corbel" w:hAnsi="Corbel" w:cs="Tahoma"/>
          <w:szCs w:val="22"/>
        </w:rPr>
        <w:t xml:space="preserve">o the </w:t>
      </w:r>
      <w:r w:rsidR="0069719B">
        <w:rPr>
          <w:rFonts w:ascii="Corbel" w:hAnsi="Corbel" w:cs="Tahoma"/>
          <w:szCs w:val="22"/>
        </w:rPr>
        <w:t>call for tenders LISA/201</w:t>
      </w:r>
      <w:r w:rsidR="00374C74">
        <w:rPr>
          <w:rFonts w:ascii="Corbel" w:hAnsi="Corbel" w:cs="Tahoma"/>
          <w:szCs w:val="22"/>
        </w:rPr>
        <w:t>7/RP/01</w:t>
      </w:r>
      <w:r w:rsidR="00E459CB" w:rsidRPr="003C3134">
        <w:rPr>
          <w:rFonts w:ascii="Corbel" w:hAnsi="Corbel" w:cs="Tahoma"/>
          <w:szCs w:val="22"/>
        </w:rPr>
        <w:t>.</w:t>
      </w:r>
    </w:p>
    <w:p w14:paraId="37C515A1" w14:textId="36B419BB"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w:t>
      </w:r>
    </w:p>
    <w:p w14:paraId="1EDB8108" w14:textId="77777777" w:rsidR="004D5777" w:rsidRPr="003C3134" w:rsidRDefault="004D5777" w:rsidP="004D5777">
      <w:pPr>
        <w:autoSpaceDE w:val="0"/>
        <w:autoSpaceDN w:val="0"/>
        <w:adjustRightInd w:val="0"/>
        <w:rPr>
          <w:rFonts w:ascii="Corbel" w:hAnsi="Corbel" w:cs="Tahoma"/>
          <w:szCs w:val="22"/>
        </w:rPr>
      </w:pPr>
    </w:p>
    <w:p w14:paraId="65F1C494"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(2) As co-signatories of the Contract, all the Group Members:</w:t>
      </w:r>
    </w:p>
    <w:p w14:paraId="070F5635" w14:textId="77777777" w:rsidR="004D5777" w:rsidRPr="003C3134" w:rsidRDefault="004D5777" w:rsidP="004D5777">
      <w:pPr>
        <w:autoSpaceDE w:val="0"/>
        <w:autoSpaceDN w:val="0"/>
        <w:adjustRightInd w:val="0"/>
        <w:ind w:left="851" w:hanging="851"/>
        <w:rPr>
          <w:rFonts w:ascii="Corbel" w:hAnsi="Corbel" w:cs="Tahoma"/>
          <w:szCs w:val="22"/>
        </w:rPr>
      </w:pPr>
      <w:r w:rsidRPr="003C3134">
        <w:rPr>
          <w:rFonts w:ascii="Corbel" w:hAnsi="Corbel" w:cs="Tahoma"/>
          <w:szCs w:val="22"/>
        </w:rPr>
        <w:t xml:space="preserve">(a) </w:t>
      </w:r>
      <w:r w:rsidRPr="003C3134">
        <w:rPr>
          <w:rFonts w:ascii="Corbel" w:hAnsi="Corbel" w:cs="Tahoma"/>
          <w:szCs w:val="22"/>
        </w:rPr>
        <w:tab/>
        <w:t>Shall be jointly and severally liable towards eu-LISA for the performance of the Contract.</w:t>
      </w:r>
    </w:p>
    <w:p w14:paraId="726AED11" w14:textId="77777777" w:rsidR="004D5777" w:rsidRPr="003C3134" w:rsidRDefault="004D5777" w:rsidP="004D5777">
      <w:pPr>
        <w:autoSpaceDE w:val="0"/>
        <w:autoSpaceDN w:val="0"/>
        <w:adjustRightInd w:val="0"/>
        <w:ind w:left="851" w:hanging="851"/>
        <w:rPr>
          <w:rFonts w:ascii="Corbel" w:hAnsi="Corbel" w:cs="Tahoma"/>
          <w:szCs w:val="22"/>
        </w:rPr>
      </w:pPr>
      <w:r w:rsidRPr="003C3134">
        <w:rPr>
          <w:rFonts w:ascii="Corbel" w:hAnsi="Corbel" w:cs="Tahoma"/>
          <w:szCs w:val="22"/>
        </w:rPr>
        <w:t xml:space="preserve">(b) </w:t>
      </w:r>
      <w:r w:rsidRPr="003C3134">
        <w:rPr>
          <w:rFonts w:ascii="Corbel" w:hAnsi="Corbel" w:cs="Tahoma"/>
          <w:szCs w:val="22"/>
        </w:rPr>
        <w:tab/>
        <w:t>Shall comply with the terms and conditions of the Contract and ensure the proper execution of their respective share of the Supplies and/or the Services.</w:t>
      </w:r>
    </w:p>
    <w:p w14:paraId="0B159FC3" w14:textId="77777777" w:rsidR="004D5777" w:rsidRPr="003C3134" w:rsidRDefault="004D5777" w:rsidP="004D5777">
      <w:pPr>
        <w:autoSpaceDE w:val="0"/>
        <w:autoSpaceDN w:val="0"/>
        <w:adjustRightInd w:val="0"/>
        <w:ind w:left="851" w:hanging="851"/>
        <w:rPr>
          <w:rFonts w:ascii="Corbel" w:hAnsi="Corbel" w:cs="Tahoma"/>
          <w:szCs w:val="22"/>
        </w:rPr>
      </w:pPr>
    </w:p>
    <w:p w14:paraId="579EB59C"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(3) To this effect, the Group Members have set up under the laws of ……. the Group ….. (« the Group »). The Group has the legal form of a .….. [Provide details on registration of the Group: VAT Number, Trade Register, etc.].</w:t>
      </w:r>
    </w:p>
    <w:p w14:paraId="7EA9FD3B" w14:textId="77777777" w:rsidR="004D5777" w:rsidRPr="003C3134" w:rsidRDefault="004D5777" w:rsidP="004D5777">
      <w:pPr>
        <w:autoSpaceDE w:val="0"/>
        <w:autoSpaceDN w:val="0"/>
        <w:adjustRightInd w:val="0"/>
        <w:rPr>
          <w:rFonts w:ascii="Corbel" w:hAnsi="Corbel" w:cs="Tahoma"/>
          <w:szCs w:val="22"/>
        </w:rPr>
      </w:pPr>
    </w:p>
    <w:p w14:paraId="5A64BF49"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(4) Payments by eu-LISA related to the Supplies or the Services shall be made through the Group’s bank account. [Provide details on bank, address, account number, etc.].</w:t>
      </w:r>
    </w:p>
    <w:p w14:paraId="660B414A" w14:textId="77777777" w:rsidR="004D5777" w:rsidRPr="003C3134" w:rsidRDefault="004D5777" w:rsidP="004D5777">
      <w:pPr>
        <w:autoSpaceDE w:val="0"/>
        <w:autoSpaceDN w:val="0"/>
        <w:adjustRightInd w:val="0"/>
        <w:rPr>
          <w:rFonts w:ascii="Corbel" w:hAnsi="Corbel" w:cs="Tahoma"/>
          <w:szCs w:val="22"/>
        </w:rPr>
      </w:pPr>
    </w:p>
    <w:p w14:paraId="58D491B1"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(5) The Group Members appoint Mr/Ms ……. as Group Manager.</w:t>
      </w:r>
    </w:p>
    <w:p w14:paraId="6DE61D06" w14:textId="77777777" w:rsidR="004D5777" w:rsidRPr="003C3134" w:rsidRDefault="004D5777" w:rsidP="004D5777">
      <w:pPr>
        <w:autoSpaceDE w:val="0"/>
        <w:autoSpaceDN w:val="0"/>
        <w:adjustRightInd w:val="0"/>
        <w:rPr>
          <w:rFonts w:ascii="Corbel" w:hAnsi="Corbel" w:cs="Tahoma"/>
          <w:szCs w:val="22"/>
        </w:rPr>
      </w:pPr>
    </w:p>
    <w:p w14:paraId="2FF45456"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(6) The Group Members grant to the Group Manager all the necessary powers to act alone on their behalf in connection with the Supplies and/or the Services. This mandate involves in particular the following tasks:</w:t>
      </w:r>
    </w:p>
    <w:p w14:paraId="4B54231C" w14:textId="77777777" w:rsidR="004D5777" w:rsidRPr="003C3134" w:rsidRDefault="004D5777" w:rsidP="004D5777">
      <w:pPr>
        <w:autoSpaceDE w:val="0"/>
        <w:autoSpaceDN w:val="0"/>
        <w:adjustRightInd w:val="0"/>
        <w:rPr>
          <w:rFonts w:ascii="Corbel" w:hAnsi="Corbel" w:cs="Tahoma"/>
          <w:szCs w:val="22"/>
        </w:rPr>
      </w:pPr>
    </w:p>
    <w:p w14:paraId="75D3C807" w14:textId="77777777" w:rsidR="004D5777" w:rsidRPr="003C3134" w:rsidRDefault="004D5777" w:rsidP="004D5777">
      <w:pPr>
        <w:autoSpaceDE w:val="0"/>
        <w:autoSpaceDN w:val="0"/>
        <w:adjustRightInd w:val="0"/>
        <w:ind w:left="851" w:hanging="851"/>
        <w:rPr>
          <w:rFonts w:ascii="Corbel" w:hAnsi="Corbel" w:cs="Tahoma"/>
          <w:szCs w:val="22"/>
        </w:rPr>
      </w:pPr>
      <w:r w:rsidRPr="003C3134">
        <w:rPr>
          <w:rFonts w:ascii="Corbel" w:hAnsi="Corbel" w:cs="Tahoma"/>
          <w:szCs w:val="22"/>
        </w:rPr>
        <w:t>(a)</w:t>
      </w:r>
      <w:r w:rsidRPr="003C3134">
        <w:rPr>
          <w:rFonts w:ascii="Corbel" w:hAnsi="Corbel" w:cs="Tahoma"/>
          <w:szCs w:val="22"/>
        </w:rPr>
        <w:tab/>
        <w:t>The Group Manager shall sign any contractual documents —including the Contract, and Amendments thereto— and issue any invoices related to the Supplies or the Services on behalf of the Group Members.</w:t>
      </w:r>
    </w:p>
    <w:p w14:paraId="58ADB318" w14:textId="77777777" w:rsidR="004D5777" w:rsidRPr="003C3134" w:rsidRDefault="004D5777" w:rsidP="004D5777">
      <w:pPr>
        <w:autoSpaceDE w:val="0"/>
        <w:autoSpaceDN w:val="0"/>
        <w:adjustRightInd w:val="0"/>
        <w:ind w:left="851" w:hanging="851"/>
        <w:rPr>
          <w:rFonts w:ascii="Corbel" w:hAnsi="Corbel" w:cs="Tahoma"/>
          <w:szCs w:val="22"/>
        </w:rPr>
      </w:pPr>
    </w:p>
    <w:p w14:paraId="1ABC97FB" w14:textId="77777777" w:rsidR="004D5777" w:rsidRPr="003C3134" w:rsidRDefault="004D5777" w:rsidP="004D5777">
      <w:pPr>
        <w:autoSpaceDE w:val="0"/>
        <w:autoSpaceDN w:val="0"/>
        <w:adjustRightInd w:val="0"/>
        <w:ind w:left="851" w:hanging="851"/>
        <w:rPr>
          <w:rFonts w:ascii="Corbel" w:hAnsi="Corbel" w:cs="Tahoma"/>
          <w:szCs w:val="22"/>
        </w:rPr>
      </w:pPr>
      <w:r w:rsidRPr="003C3134">
        <w:rPr>
          <w:rFonts w:ascii="Corbel" w:hAnsi="Corbel" w:cs="Tahoma"/>
          <w:szCs w:val="22"/>
        </w:rPr>
        <w:t xml:space="preserve">(b) </w:t>
      </w:r>
      <w:r w:rsidRPr="003C3134">
        <w:rPr>
          <w:rFonts w:ascii="Corbel" w:hAnsi="Corbel" w:cs="Tahoma"/>
          <w:szCs w:val="22"/>
        </w:rPr>
        <w:tab/>
        <w:t xml:space="preserve">The Group Manager shall act as single point of contact for the Agency in connection with the Supplies and/or the Services to be provided under the Contract. He/she shall co-ordinate the provision of the Supplies and/or the Services by the Group Members to eu-LISA, and shall see to a proper administration of the Contract. </w:t>
      </w:r>
    </w:p>
    <w:p w14:paraId="501F401D" w14:textId="77777777" w:rsidR="004D5777" w:rsidRPr="003C3134" w:rsidRDefault="004D5777" w:rsidP="004D5777">
      <w:pPr>
        <w:autoSpaceDE w:val="0"/>
        <w:autoSpaceDN w:val="0"/>
        <w:adjustRightInd w:val="0"/>
        <w:ind w:left="851" w:hanging="851"/>
        <w:rPr>
          <w:rFonts w:ascii="Corbel" w:hAnsi="Corbel" w:cs="Tahoma"/>
          <w:szCs w:val="22"/>
        </w:rPr>
      </w:pPr>
    </w:p>
    <w:p w14:paraId="59EB80C2" w14:textId="77777777" w:rsidR="004D5777" w:rsidRPr="003C3134" w:rsidRDefault="004D5777" w:rsidP="004D5777">
      <w:pPr>
        <w:autoSpaceDE w:val="0"/>
        <w:autoSpaceDN w:val="0"/>
        <w:adjustRightInd w:val="0"/>
        <w:ind w:left="851" w:firstLine="49"/>
        <w:rPr>
          <w:rFonts w:ascii="Corbel" w:hAnsi="Corbel" w:cs="Tahoma"/>
          <w:szCs w:val="22"/>
        </w:rPr>
      </w:pPr>
      <w:r w:rsidRPr="003C3134">
        <w:rPr>
          <w:rFonts w:ascii="Corbel" w:hAnsi="Corbel" w:cs="Tahoma"/>
          <w:szCs w:val="22"/>
        </w:rPr>
        <w:t>Any modification to the present agreement / power of attorney shall be subject to eu-LISA’s express approval.</w:t>
      </w:r>
    </w:p>
    <w:p w14:paraId="3AB785B8" w14:textId="77777777" w:rsidR="004D5777" w:rsidRPr="003C3134" w:rsidRDefault="004D5777" w:rsidP="004D5777">
      <w:pPr>
        <w:autoSpaceDE w:val="0"/>
        <w:autoSpaceDN w:val="0"/>
        <w:adjustRightInd w:val="0"/>
        <w:rPr>
          <w:rFonts w:ascii="Corbel" w:hAnsi="Corbel" w:cs="Tahoma"/>
          <w:szCs w:val="22"/>
        </w:rPr>
      </w:pPr>
    </w:p>
    <w:p w14:paraId="2D91A542"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This agreement / power of attorney shall expire when all the contractual obligations of the Group Members towards eu-LISA in connection with the Supplies and/or the Services to be provided under the Contract have ceased to exist. The parties cannot terminate it before that date without eu-LISA’s consent.</w:t>
      </w:r>
    </w:p>
    <w:p w14:paraId="477D9E68" w14:textId="77777777" w:rsidR="004D5777" w:rsidRPr="003C3134" w:rsidRDefault="004D5777" w:rsidP="004D5777">
      <w:pPr>
        <w:autoSpaceDE w:val="0"/>
        <w:autoSpaceDN w:val="0"/>
        <w:adjustRightInd w:val="0"/>
        <w:rPr>
          <w:rFonts w:ascii="Corbel" w:hAnsi="Corbel"/>
          <w:szCs w:val="22"/>
        </w:rPr>
      </w:pPr>
    </w:p>
    <w:p w14:paraId="3932D5EC" w14:textId="77777777" w:rsidR="004D5777" w:rsidRPr="003C3134" w:rsidRDefault="004D5777" w:rsidP="004D5777">
      <w:pPr>
        <w:autoSpaceDE w:val="0"/>
        <w:autoSpaceDN w:val="0"/>
        <w:adjustRightInd w:val="0"/>
        <w:rPr>
          <w:rFonts w:ascii="Corbel" w:hAnsi="Corbel"/>
          <w:szCs w:val="22"/>
        </w:rPr>
      </w:pPr>
    </w:p>
    <w:p w14:paraId="6E4585EA" w14:textId="77777777" w:rsidR="004D5777" w:rsidRPr="003C3134" w:rsidRDefault="004D5777" w:rsidP="004D5777">
      <w:pPr>
        <w:autoSpaceDE w:val="0"/>
        <w:autoSpaceDN w:val="0"/>
        <w:adjustRightInd w:val="0"/>
        <w:rPr>
          <w:rFonts w:ascii="Corbel" w:hAnsi="Corbel" w:cs="Tahoma"/>
          <w:szCs w:val="22"/>
        </w:rPr>
      </w:pPr>
      <w:r w:rsidRPr="003C3134">
        <w:rPr>
          <w:rFonts w:ascii="Corbel" w:hAnsi="Corbel" w:cs="Tahoma"/>
          <w:szCs w:val="22"/>
        </w:rPr>
        <w:t>Signed in [place] on [date]</w:t>
      </w:r>
    </w:p>
    <w:tbl>
      <w:tblPr>
        <w:tblW w:w="0" w:type="auto"/>
        <w:tblLayout w:type="fixed"/>
        <w:tblLook w:val="0000" w:firstRow="0" w:lastRow="0" w:firstColumn="0" w:lastColumn="0" w:noHBand="0" w:noVBand="0"/>
      </w:tblPr>
      <w:tblGrid>
        <w:gridCol w:w="4417"/>
        <w:gridCol w:w="4417"/>
      </w:tblGrid>
      <w:tr w:rsidR="004D5777" w:rsidRPr="003C3134" w14:paraId="4B526534" w14:textId="77777777" w:rsidTr="004D5777">
        <w:tc>
          <w:tcPr>
            <w:tcW w:w="4417" w:type="dxa"/>
          </w:tcPr>
          <w:p w14:paraId="4971585E" w14:textId="77777777" w:rsidR="004D5777" w:rsidRPr="003C3134" w:rsidRDefault="004D5777" w:rsidP="004D5777">
            <w:pPr>
              <w:rPr>
                <w:rFonts w:ascii="Corbel" w:hAnsi="Corbel" w:cs="Tahoma"/>
                <w:szCs w:val="22"/>
              </w:rPr>
            </w:pPr>
          </w:p>
          <w:p w14:paraId="1C57FD45" w14:textId="77777777" w:rsidR="004D5777" w:rsidRPr="003C3134" w:rsidRDefault="004D5777" w:rsidP="004D5777">
            <w:pPr>
              <w:rPr>
                <w:rFonts w:ascii="Corbel" w:hAnsi="Corbel" w:cs="Tahoma"/>
                <w:szCs w:val="22"/>
              </w:rPr>
            </w:pPr>
            <w:r w:rsidRPr="003C3134">
              <w:rPr>
                <w:rFonts w:ascii="Corbel" w:hAnsi="Corbel" w:cs="Tahoma"/>
                <w:szCs w:val="22"/>
              </w:rPr>
              <w:t>Name</w:t>
            </w:r>
            <w:r w:rsidRPr="003C3134">
              <w:rPr>
                <w:rFonts w:ascii="Corbel" w:hAnsi="Corbel" w:cs="Tahoma"/>
                <w:szCs w:val="22"/>
              </w:rPr>
              <w:br/>
              <w:t>Function</w:t>
            </w:r>
            <w:r w:rsidRPr="003C3134">
              <w:rPr>
                <w:rFonts w:ascii="Corbel" w:hAnsi="Corbel" w:cs="Tahoma"/>
                <w:szCs w:val="22"/>
              </w:rPr>
              <w:br/>
              <w:t>Company</w:t>
            </w:r>
          </w:p>
        </w:tc>
        <w:tc>
          <w:tcPr>
            <w:tcW w:w="4417" w:type="dxa"/>
          </w:tcPr>
          <w:p w14:paraId="769C01DA" w14:textId="77777777" w:rsidR="004D5777" w:rsidRPr="003C3134" w:rsidRDefault="004D5777" w:rsidP="004D5777">
            <w:pPr>
              <w:rPr>
                <w:rFonts w:ascii="Corbel" w:hAnsi="Corbel" w:cs="Tahoma"/>
                <w:szCs w:val="22"/>
              </w:rPr>
            </w:pPr>
          </w:p>
          <w:p w14:paraId="59FFF477" w14:textId="77777777" w:rsidR="004D5777" w:rsidRPr="003C3134" w:rsidRDefault="004D5777" w:rsidP="004D5777">
            <w:pPr>
              <w:rPr>
                <w:rFonts w:ascii="Corbel" w:hAnsi="Corbel" w:cs="Tahoma"/>
                <w:szCs w:val="22"/>
              </w:rPr>
            </w:pPr>
            <w:r w:rsidRPr="003C3134">
              <w:rPr>
                <w:rFonts w:ascii="Corbel" w:hAnsi="Corbel" w:cs="Tahoma"/>
                <w:szCs w:val="22"/>
              </w:rPr>
              <w:t>Name</w:t>
            </w:r>
            <w:r w:rsidRPr="003C3134">
              <w:rPr>
                <w:rFonts w:ascii="Corbel" w:hAnsi="Corbel" w:cs="Tahoma"/>
                <w:szCs w:val="22"/>
              </w:rPr>
              <w:br/>
              <w:t>Function</w:t>
            </w:r>
            <w:r w:rsidRPr="003C3134">
              <w:rPr>
                <w:rFonts w:ascii="Corbel" w:hAnsi="Corbel" w:cs="Tahoma"/>
                <w:szCs w:val="22"/>
              </w:rPr>
              <w:br/>
              <w:t>Company</w:t>
            </w:r>
          </w:p>
        </w:tc>
      </w:tr>
      <w:tr w:rsidR="004D5777" w:rsidRPr="003C3134" w14:paraId="067B5408" w14:textId="77777777" w:rsidTr="004D5777">
        <w:tc>
          <w:tcPr>
            <w:tcW w:w="4417" w:type="dxa"/>
          </w:tcPr>
          <w:p w14:paraId="33014BEA" w14:textId="77777777" w:rsidR="004D5777" w:rsidRPr="003C3134" w:rsidRDefault="004D5777" w:rsidP="004D5777">
            <w:pPr>
              <w:rPr>
                <w:rFonts w:ascii="Corbel" w:hAnsi="Corbel" w:cs="Tahoma"/>
                <w:szCs w:val="22"/>
              </w:rPr>
            </w:pPr>
          </w:p>
          <w:p w14:paraId="53CA298C" w14:textId="77777777" w:rsidR="004D5777" w:rsidRPr="003C3134" w:rsidRDefault="004D5777" w:rsidP="004D5777">
            <w:pPr>
              <w:rPr>
                <w:rFonts w:ascii="Corbel" w:hAnsi="Corbel" w:cs="Tahoma"/>
                <w:szCs w:val="22"/>
              </w:rPr>
            </w:pPr>
            <w:r w:rsidRPr="003C3134">
              <w:rPr>
                <w:rFonts w:ascii="Corbel" w:hAnsi="Corbel" w:cs="Tahoma"/>
                <w:szCs w:val="22"/>
              </w:rPr>
              <w:t>Name</w:t>
            </w:r>
            <w:r w:rsidRPr="003C3134">
              <w:rPr>
                <w:rFonts w:ascii="Corbel" w:hAnsi="Corbel" w:cs="Tahoma"/>
                <w:szCs w:val="22"/>
              </w:rPr>
              <w:br/>
              <w:t>Function</w:t>
            </w:r>
            <w:r w:rsidRPr="003C3134">
              <w:rPr>
                <w:rFonts w:ascii="Corbel" w:hAnsi="Corbel" w:cs="Tahoma"/>
                <w:szCs w:val="22"/>
              </w:rPr>
              <w:br/>
              <w:t>Company</w:t>
            </w:r>
          </w:p>
        </w:tc>
        <w:tc>
          <w:tcPr>
            <w:tcW w:w="4417" w:type="dxa"/>
          </w:tcPr>
          <w:p w14:paraId="0DA8BC06" w14:textId="77777777" w:rsidR="004D5777" w:rsidRPr="003C3134" w:rsidRDefault="004D5777" w:rsidP="004D5777">
            <w:pPr>
              <w:rPr>
                <w:rFonts w:ascii="Corbel" w:hAnsi="Corbel" w:cs="Tahoma"/>
                <w:szCs w:val="22"/>
              </w:rPr>
            </w:pPr>
          </w:p>
          <w:p w14:paraId="1D41F5B1" w14:textId="77777777" w:rsidR="004D5777" w:rsidRPr="003C3134" w:rsidRDefault="004D5777" w:rsidP="004D5777">
            <w:pPr>
              <w:rPr>
                <w:rFonts w:ascii="Corbel" w:hAnsi="Corbel" w:cs="Tahoma"/>
                <w:szCs w:val="22"/>
              </w:rPr>
            </w:pPr>
            <w:r w:rsidRPr="003C3134">
              <w:rPr>
                <w:rFonts w:ascii="Corbel" w:hAnsi="Corbel" w:cs="Tahoma"/>
                <w:szCs w:val="22"/>
              </w:rPr>
              <w:t>Name</w:t>
            </w:r>
            <w:r w:rsidRPr="003C3134">
              <w:rPr>
                <w:rFonts w:ascii="Corbel" w:hAnsi="Corbel" w:cs="Tahoma"/>
                <w:szCs w:val="22"/>
              </w:rPr>
              <w:br/>
              <w:t>Function</w:t>
            </w:r>
            <w:r w:rsidRPr="003C3134">
              <w:rPr>
                <w:rFonts w:ascii="Corbel" w:hAnsi="Corbel" w:cs="Tahoma"/>
                <w:szCs w:val="22"/>
              </w:rPr>
              <w:br/>
              <w:t>Company</w:t>
            </w:r>
          </w:p>
        </w:tc>
      </w:tr>
    </w:tbl>
    <w:p w14:paraId="0649DC63" w14:textId="64024B1A" w:rsidR="00406C4D" w:rsidRPr="003C3134" w:rsidRDefault="005601B0" w:rsidP="00B974C8">
      <w:pPr>
        <w:pStyle w:val="Heading2-Form"/>
        <w:rPr>
          <w:rFonts w:ascii="Corbel" w:hAnsi="Corbel" w:cs="Tahoma"/>
          <w:szCs w:val="22"/>
        </w:rPr>
      </w:pPr>
      <w:r w:rsidRPr="003C3134">
        <w:rPr>
          <w:rFonts w:ascii="Corbel" w:hAnsi="Corbel" w:cs="Tahoma"/>
          <w:szCs w:val="22"/>
        </w:rPr>
        <w:br w:type="page"/>
      </w:r>
    </w:p>
    <w:p w14:paraId="5A9869FA" w14:textId="07A44788" w:rsidR="00406C4D" w:rsidRPr="002F5B99" w:rsidRDefault="005B1915" w:rsidP="00AE6F57">
      <w:pPr>
        <w:pStyle w:val="Heading1-Section"/>
        <w:rPr>
          <w:rFonts w:ascii="Corbel" w:hAnsi="Corbel" w:cs="Tahoma"/>
          <w:bCs/>
          <w:smallCaps/>
          <w:sz w:val="22"/>
          <w:lang w:val="en-GB"/>
        </w:rPr>
      </w:pPr>
      <w:bookmarkStart w:id="12" w:name="_Toc473189219"/>
      <w:r w:rsidRPr="002F5B99">
        <w:rPr>
          <w:rFonts w:ascii="Corbel" w:hAnsi="Corbel" w:cs="Tahoma"/>
          <w:bCs/>
          <w:smallCaps/>
          <w:sz w:val="22"/>
          <w:lang w:val="en-GB"/>
        </w:rPr>
        <w:lastRenderedPageBreak/>
        <w:t>S</w:t>
      </w:r>
      <w:r w:rsidR="00782D00">
        <w:rPr>
          <w:rFonts w:ascii="Corbel" w:hAnsi="Corbel" w:cs="Tahoma"/>
          <w:bCs/>
          <w:smallCaps/>
          <w:sz w:val="22"/>
          <w:lang w:val="en-GB"/>
        </w:rPr>
        <w:t>ection 2</w:t>
      </w:r>
      <w:r w:rsidR="00606618" w:rsidRPr="002F5B99">
        <w:rPr>
          <w:rFonts w:ascii="Corbel" w:hAnsi="Corbel" w:cs="Tahoma"/>
          <w:bCs/>
          <w:smallCaps/>
          <w:sz w:val="22"/>
          <w:lang w:val="en-GB"/>
        </w:rPr>
        <w:t xml:space="preserve"> – E</w:t>
      </w:r>
      <w:r w:rsidR="002F5B99" w:rsidRPr="002F5B99">
        <w:rPr>
          <w:rFonts w:ascii="Corbel" w:hAnsi="Corbel" w:cs="Tahoma"/>
          <w:bCs/>
          <w:smallCaps/>
          <w:sz w:val="22"/>
          <w:lang w:val="en-GB"/>
        </w:rPr>
        <w:t>xclusion criteria</w:t>
      </w:r>
      <w:bookmarkEnd w:id="12"/>
    </w:p>
    <w:p w14:paraId="186C5CC5" w14:textId="77777777" w:rsidR="00EA6DBD" w:rsidRPr="003C3134" w:rsidRDefault="00EA6DBD" w:rsidP="00916EF8">
      <w:pPr>
        <w:rPr>
          <w:rFonts w:ascii="Corbel" w:hAnsi="Corbel"/>
          <w:szCs w:val="22"/>
        </w:rPr>
      </w:pPr>
    </w:p>
    <w:p w14:paraId="555DA4C0" w14:textId="1D5F00AC" w:rsidR="00EA6DBD" w:rsidRPr="003C3134" w:rsidRDefault="00EA6DBD" w:rsidP="00916EF8">
      <w:pPr>
        <w:rPr>
          <w:rFonts w:ascii="Corbel" w:hAnsi="Corbel"/>
          <w:szCs w:val="22"/>
        </w:rPr>
      </w:pPr>
      <w:bookmarkStart w:id="13" w:name="_Toc383076574"/>
      <w:bookmarkStart w:id="14" w:name="_Toc392860651"/>
      <w:bookmarkStart w:id="15" w:name="_Toc392860775"/>
      <w:bookmarkStart w:id="16" w:name="_Toc393194041"/>
      <w:bookmarkStart w:id="17" w:name="_Toc394934730"/>
      <w:r w:rsidRPr="003C3134">
        <w:rPr>
          <w:rFonts w:ascii="Corbel" w:hAnsi="Corbel" w:cs="Tahoma"/>
          <w:noProof/>
          <w:szCs w:val="22"/>
        </w:rPr>
        <w:t>2.1</w:t>
      </w:r>
      <w:r w:rsidRPr="003C3134">
        <w:rPr>
          <w:rFonts w:ascii="Corbel" w:hAnsi="Corbel" w:cs="Tahoma"/>
          <w:b/>
          <w:noProof/>
          <w:szCs w:val="22"/>
        </w:rPr>
        <w:tab/>
      </w:r>
      <w:r w:rsidRPr="003C3134">
        <w:rPr>
          <w:rFonts w:ascii="Corbel" w:hAnsi="Corbel" w:cs="Tahoma"/>
          <w:iCs/>
          <w:szCs w:val="22"/>
        </w:rPr>
        <w:t xml:space="preserve">Did you enclose </w:t>
      </w:r>
      <w:r w:rsidR="000F1277" w:rsidRPr="003C3134">
        <w:rPr>
          <w:rFonts w:ascii="Corbel" w:hAnsi="Corbel" w:cs="Tahoma"/>
          <w:iCs/>
          <w:szCs w:val="22"/>
        </w:rPr>
        <w:t xml:space="preserve">in </w:t>
      </w:r>
      <w:r w:rsidRPr="003C3134">
        <w:rPr>
          <w:rFonts w:ascii="Corbel" w:hAnsi="Corbel" w:cs="Tahoma"/>
          <w:iCs/>
          <w:szCs w:val="22"/>
        </w:rPr>
        <w:t xml:space="preserve">your </w:t>
      </w:r>
      <w:r w:rsidR="000F1277" w:rsidRPr="003C3134">
        <w:rPr>
          <w:rFonts w:ascii="Corbel" w:hAnsi="Corbel" w:cs="Tahoma"/>
          <w:iCs/>
          <w:szCs w:val="22"/>
        </w:rPr>
        <w:t xml:space="preserve">candidature </w:t>
      </w:r>
      <w:r w:rsidRPr="003C3134">
        <w:rPr>
          <w:rFonts w:ascii="Corbel" w:hAnsi="Corbel" w:cs="Tahoma"/>
          <w:iCs/>
          <w:szCs w:val="22"/>
        </w:rPr>
        <w:t>a declaration on oath that you meet the</w:t>
      </w:r>
      <w:r w:rsidR="000F1277" w:rsidRPr="003C3134">
        <w:rPr>
          <w:rFonts w:ascii="Corbel" w:hAnsi="Corbel" w:cs="Tahoma"/>
          <w:iCs/>
          <w:szCs w:val="22"/>
        </w:rPr>
        <w:t xml:space="preserve"> exclusion </w:t>
      </w:r>
      <w:r w:rsidR="00566285">
        <w:rPr>
          <w:rFonts w:ascii="Corbel" w:hAnsi="Corbel" w:cs="Tahoma"/>
          <w:iCs/>
          <w:szCs w:val="22"/>
        </w:rPr>
        <w:t xml:space="preserve">and selection </w:t>
      </w:r>
      <w:r w:rsidR="000F1277" w:rsidRPr="003C3134">
        <w:rPr>
          <w:rFonts w:ascii="Corbel" w:hAnsi="Corbel" w:cs="Tahoma"/>
          <w:iCs/>
          <w:szCs w:val="22"/>
        </w:rPr>
        <w:t>criteria</w:t>
      </w:r>
      <w:r w:rsidRPr="003C3134">
        <w:rPr>
          <w:rFonts w:ascii="Corbel" w:hAnsi="Corbel" w:cs="Tahoma"/>
          <w:iCs/>
          <w:szCs w:val="22"/>
        </w:rPr>
        <w:t xml:space="preserve">? (Please </w:t>
      </w:r>
      <w:r w:rsidR="000F1277" w:rsidRPr="003C3134">
        <w:rPr>
          <w:rFonts w:ascii="Corbel" w:hAnsi="Corbel" w:cs="Tahoma"/>
          <w:iCs/>
          <w:szCs w:val="22"/>
        </w:rPr>
        <w:t>fill in and submit the form below</w:t>
      </w:r>
      <w:r w:rsidRPr="003C3134">
        <w:rPr>
          <w:rFonts w:ascii="Corbel" w:hAnsi="Corbel" w:cs="Tahoma"/>
          <w:iCs/>
          <w:szCs w:val="22"/>
        </w:rPr>
        <w:t>)</w:t>
      </w:r>
      <w:bookmarkEnd w:id="13"/>
      <w:bookmarkEnd w:id="14"/>
      <w:bookmarkEnd w:id="15"/>
      <w:bookmarkEnd w:id="16"/>
      <w:bookmarkEnd w:id="17"/>
    </w:p>
    <w:p w14:paraId="04864A39" w14:textId="77777777" w:rsidR="00EA6DBD" w:rsidRPr="003C3134" w:rsidRDefault="00EA6DBD" w:rsidP="00EA6DBD">
      <w:pPr>
        <w:outlineLvl w:val="1"/>
        <w:rPr>
          <w:rFonts w:ascii="Corbel" w:hAnsi="Corbel" w:cs="Tahoma"/>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EA6DBD" w:rsidRPr="003C3134" w14:paraId="4295D2C9" w14:textId="77777777" w:rsidTr="00B03438">
        <w:tc>
          <w:tcPr>
            <w:tcW w:w="8867" w:type="dxa"/>
            <w:tcBorders>
              <w:top w:val="single" w:sz="4" w:space="0" w:color="auto"/>
              <w:left w:val="single" w:sz="4" w:space="0" w:color="auto"/>
              <w:bottom w:val="single" w:sz="4" w:space="0" w:color="auto"/>
              <w:right w:val="single" w:sz="4" w:space="0" w:color="auto"/>
            </w:tcBorders>
            <w:shd w:val="clear" w:color="auto" w:fill="auto"/>
          </w:tcPr>
          <w:p w14:paraId="2EDA1279" w14:textId="77777777" w:rsidR="00EA6DBD" w:rsidRPr="003C3134" w:rsidRDefault="00EA6DBD" w:rsidP="00EA6DBD">
            <w:pPr>
              <w:spacing w:before="0" w:after="0"/>
              <w:rPr>
                <w:rFonts w:ascii="Corbel" w:hAnsi="Corbel" w:cs="Tahoma"/>
                <w:b/>
                <w:szCs w:val="22"/>
              </w:rPr>
            </w:pPr>
            <w:r w:rsidRPr="003C3134">
              <w:rPr>
                <w:rFonts w:ascii="Corbel" w:hAnsi="Corbel" w:cs="Tahoma"/>
                <w:szCs w:val="22"/>
              </w:rPr>
              <w:t xml:space="preserve">YES/NO </w:t>
            </w:r>
            <w:r w:rsidRPr="003C3134">
              <w:rPr>
                <w:rFonts w:ascii="Corbel" w:hAnsi="Corbel" w:cs="Tahoma"/>
                <w:b/>
                <w:szCs w:val="22"/>
              </w:rPr>
              <w:t>(mandatory)</w:t>
            </w:r>
          </w:p>
          <w:p w14:paraId="7F037469" w14:textId="77777777" w:rsidR="00EA6DBD" w:rsidRPr="003C3134" w:rsidRDefault="00EA6DBD" w:rsidP="00EA6DBD">
            <w:pPr>
              <w:spacing w:before="0" w:after="0"/>
              <w:rPr>
                <w:rFonts w:ascii="Corbel" w:hAnsi="Corbel" w:cs="Tahoma"/>
                <w:szCs w:val="22"/>
              </w:rPr>
            </w:pPr>
            <w:r w:rsidRPr="003C3134">
              <w:rPr>
                <w:rFonts w:ascii="Corbel" w:hAnsi="Corbel" w:cs="Tahoma"/>
                <w:szCs w:val="22"/>
              </w:rPr>
              <w:t>Reference:</w:t>
            </w:r>
          </w:p>
        </w:tc>
      </w:tr>
    </w:tbl>
    <w:p w14:paraId="08C43F6A" w14:textId="77777777" w:rsidR="00EA6DBD" w:rsidRPr="003C3134" w:rsidRDefault="00EA6DBD" w:rsidP="00EA6DBD">
      <w:pPr>
        <w:outlineLvl w:val="1"/>
        <w:rPr>
          <w:rFonts w:ascii="Corbel" w:hAnsi="Corbel" w:cs="Tahoma"/>
          <w:szCs w:val="22"/>
        </w:rPr>
      </w:pPr>
    </w:p>
    <w:p w14:paraId="6BC1898A" w14:textId="3F2A30FB" w:rsidR="00EA6DBD" w:rsidRPr="003C3134" w:rsidRDefault="00EA6DBD" w:rsidP="003B7E5D">
      <w:pPr>
        <w:rPr>
          <w:rFonts w:ascii="Corbel" w:hAnsi="Corbel"/>
          <w:szCs w:val="22"/>
        </w:rPr>
      </w:pPr>
      <w:r w:rsidRPr="003C3134">
        <w:rPr>
          <w:rFonts w:ascii="Corbel" w:hAnsi="Corbel" w:cs="Tahoma"/>
          <w:noProof/>
          <w:szCs w:val="22"/>
        </w:rPr>
        <w:t>2.2</w:t>
      </w:r>
      <w:r w:rsidRPr="003C3134">
        <w:rPr>
          <w:rFonts w:ascii="Corbel" w:hAnsi="Corbel" w:cs="Tahoma"/>
          <w:noProof/>
          <w:szCs w:val="22"/>
        </w:rPr>
        <w:tab/>
      </w:r>
      <w:r w:rsidRPr="003C3134">
        <w:rPr>
          <w:rFonts w:ascii="Corbel" w:hAnsi="Corbel"/>
          <w:szCs w:val="22"/>
        </w:rPr>
        <w:t xml:space="preserve">Do you undertake to provide evidence related to the </w:t>
      </w:r>
      <w:r w:rsidR="00FB22DC">
        <w:rPr>
          <w:rFonts w:ascii="Corbel" w:hAnsi="Corbel"/>
          <w:szCs w:val="22"/>
        </w:rPr>
        <w:t xml:space="preserve">exclusion criteria </w:t>
      </w:r>
      <w:r w:rsidRPr="003C3134">
        <w:rPr>
          <w:rFonts w:ascii="Corbel" w:hAnsi="Corbel"/>
          <w:szCs w:val="22"/>
        </w:rPr>
        <w:t>items mentioned</w:t>
      </w:r>
      <w:r w:rsidR="00280C7D" w:rsidRPr="003C3134">
        <w:rPr>
          <w:rFonts w:ascii="Corbel" w:hAnsi="Corbel"/>
          <w:szCs w:val="22"/>
        </w:rPr>
        <w:t xml:space="preserve"> in</w:t>
      </w:r>
      <w:r w:rsidRPr="003C3134">
        <w:rPr>
          <w:rFonts w:ascii="Corbel" w:hAnsi="Corbel"/>
          <w:szCs w:val="22"/>
        </w:rPr>
        <w:t xml:space="preserve"> the declaration</w:t>
      </w:r>
      <w:r w:rsidR="004049C0" w:rsidRPr="003C3134">
        <w:rPr>
          <w:rFonts w:ascii="Corbel" w:hAnsi="Corbel"/>
          <w:szCs w:val="22"/>
        </w:rPr>
        <w:t xml:space="preserve"> at the request of eu-LISA</w:t>
      </w:r>
      <w:r w:rsidRPr="003C3134">
        <w:rPr>
          <w:rFonts w:ascii="Corbel" w:hAnsi="Corbel"/>
          <w:szCs w:val="22"/>
        </w:rPr>
        <w:t>? Please note that you should be prepared to reply to such a request for evidence within a short deadline.</w:t>
      </w:r>
    </w:p>
    <w:p w14:paraId="7AC670A2" w14:textId="77777777" w:rsidR="00EA6DBD" w:rsidRPr="003C3134" w:rsidRDefault="00EA6DBD" w:rsidP="003B7E5D">
      <w:pPr>
        <w:rPr>
          <w:rFonts w:ascii="Corbel" w:hAnsi="Corbel"/>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EA6DBD" w:rsidRPr="003C3134" w14:paraId="5598AEBE" w14:textId="77777777" w:rsidTr="00B03438">
        <w:tc>
          <w:tcPr>
            <w:tcW w:w="8867" w:type="dxa"/>
            <w:tcBorders>
              <w:top w:val="single" w:sz="4" w:space="0" w:color="auto"/>
              <w:left w:val="single" w:sz="4" w:space="0" w:color="auto"/>
              <w:bottom w:val="single" w:sz="4" w:space="0" w:color="auto"/>
              <w:right w:val="single" w:sz="4" w:space="0" w:color="auto"/>
            </w:tcBorders>
            <w:shd w:val="clear" w:color="auto" w:fill="auto"/>
          </w:tcPr>
          <w:p w14:paraId="29DC00A5" w14:textId="77777777" w:rsidR="00EA6DBD" w:rsidRPr="003C3134" w:rsidRDefault="00EA6DBD" w:rsidP="00EA6DBD">
            <w:pPr>
              <w:spacing w:after="0"/>
              <w:rPr>
                <w:rFonts w:ascii="Corbel" w:hAnsi="Corbel" w:cs="Tahoma"/>
                <w:b/>
                <w:szCs w:val="22"/>
              </w:rPr>
            </w:pPr>
            <w:r w:rsidRPr="003C3134">
              <w:rPr>
                <w:rFonts w:ascii="Corbel" w:hAnsi="Corbel" w:cs="Tahoma"/>
                <w:szCs w:val="22"/>
              </w:rPr>
              <w:t xml:space="preserve">YES/NO </w:t>
            </w:r>
            <w:r w:rsidRPr="003C3134">
              <w:rPr>
                <w:rFonts w:ascii="Corbel" w:hAnsi="Corbel" w:cs="Tahoma"/>
                <w:b/>
                <w:szCs w:val="22"/>
              </w:rPr>
              <w:t>(mandatory)</w:t>
            </w:r>
          </w:p>
          <w:p w14:paraId="78119547" w14:textId="77777777" w:rsidR="00EA6DBD" w:rsidRPr="003C3134" w:rsidRDefault="00EA6DBD" w:rsidP="00EA6DBD">
            <w:pPr>
              <w:spacing w:before="0" w:after="0"/>
              <w:rPr>
                <w:rFonts w:ascii="Corbel" w:hAnsi="Corbel" w:cs="Tahoma"/>
                <w:szCs w:val="22"/>
              </w:rPr>
            </w:pPr>
            <w:r w:rsidRPr="003C3134">
              <w:rPr>
                <w:rFonts w:ascii="Corbel" w:hAnsi="Corbel" w:cs="Tahoma"/>
                <w:szCs w:val="22"/>
              </w:rPr>
              <w:t>Reference:</w:t>
            </w:r>
          </w:p>
        </w:tc>
      </w:tr>
    </w:tbl>
    <w:p w14:paraId="5D7482B8" w14:textId="77777777" w:rsidR="00EA6DBD" w:rsidRPr="003C3134" w:rsidRDefault="00EA6DBD" w:rsidP="00EA6DBD">
      <w:pPr>
        <w:rPr>
          <w:rFonts w:ascii="Corbel" w:hAnsi="Corbel" w:cs="Tahoma"/>
          <w:szCs w:val="22"/>
        </w:rPr>
      </w:pPr>
      <w:r w:rsidRPr="003C3134">
        <w:rPr>
          <w:rFonts w:ascii="Corbel" w:hAnsi="Corbel" w:cs="Tahoma"/>
          <w:szCs w:val="22"/>
        </w:rPr>
        <w:t> </w:t>
      </w:r>
    </w:p>
    <w:p w14:paraId="59C7A28F" w14:textId="7223F9DD" w:rsidR="00EA6DBD" w:rsidRPr="003C3134" w:rsidRDefault="00EA6DBD" w:rsidP="00EA6DBD">
      <w:pPr>
        <w:rPr>
          <w:rFonts w:ascii="Corbel" w:hAnsi="Corbel"/>
          <w:szCs w:val="22"/>
        </w:rPr>
      </w:pPr>
      <w:r w:rsidRPr="003C3134">
        <w:rPr>
          <w:rFonts w:ascii="Corbel" w:hAnsi="Corbel"/>
          <w:szCs w:val="22"/>
        </w:rPr>
        <w:t>_____________________________________________________________</w:t>
      </w:r>
    </w:p>
    <w:p w14:paraId="4EB63CC6" w14:textId="75778835" w:rsidR="000A014D" w:rsidRPr="003C3134" w:rsidRDefault="000A014D">
      <w:pPr>
        <w:spacing w:before="0" w:after="200" w:line="276" w:lineRule="auto"/>
        <w:jc w:val="left"/>
        <w:rPr>
          <w:rFonts w:ascii="Corbel" w:hAnsi="Corbel" w:cs="Tahoma"/>
          <w:b/>
          <w:noProof/>
          <w:szCs w:val="22"/>
        </w:rPr>
      </w:pPr>
      <w:r w:rsidRPr="003C3134">
        <w:rPr>
          <w:rFonts w:ascii="Corbel" w:hAnsi="Corbel" w:cs="Tahoma"/>
          <w:b/>
          <w:noProof/>
          <w:szCs w:val="22"/>
        </w:rPr>
        <w:br w:type="page"/>
      </w:r>
    </w:p>
    <w:p w14:paraId="4799F726" w14:textId="77777777" w:rsidR="00566285" w:rsidRPr="007C6650" w:rsidRDefault="00566285" w:rsidP="00566285">
      <w:pPr>
        <w:jc w:val="center"/>
        <w:rPr>
          <w:rFonts w:cs="Arial"/>
          <w:b/>
          <w:noProof/>
          <w:sz w:val="28"/>
          <w:szCs w:val="32"/>
        </w:rPr>
      </w:pPr>
      <w:r w:rsidRPr="007C6650">
        <w:rPr>
          <w:rFonts w:cs="Arial"/>
          <w:b/>
          <w:noProof/>
          <w:sz w:val="28"/>
          <w:szCs w:val="32"/>
        </w:rPr>
        <w:lastRenderedPageBreak/>
        <w:t>Declaration o</w:t>
      </w:r>
      <w:r>
        <w:rPr>
          <w:rFonts w:cs="Arial"/>
          <w:b/>
          <w:noProof/>
          <w:sz w:val="28"/>
          <w:szCs w:val="32"/>
        </w:rPr>
        <w:t>n</w:t>
      </w:r>
      <w:r w:rsidRPr="007C6650">
        <w:rPr>
          <w:rFonts w:cs="Arial"/>
          <w:b/>
          <w:noProof/>
          <w:sz w:val="28"/>
          <w:szCs w:val="32"/>
        </w:rPr>
        <w:t xml:space="preserve"> honour on</w:t>
      </w:r>
      <w:r w:rsidRPr="007C6650">
        <w:rPr>
          <w:rFonts w:cs="Arial"/>
          <w:b/>
          <w:noProof/>
          <w:sz w:val="28"/>
          <w:szCs w:val="32"/>
        </w:rPr>
        <w:br/>
        <w:t>exclusion criteria and selection criteria</w:t>
      </w:r>
    </w:p>
    <w:p w14:paraId="2757E6F2" w14:textId="77777777" w:rsidR="00374C74" w:rsidRPr="00AD0CEA" w:rsidRDefault="00374C74" w:rsidP="00374C74">
      <w:pPr>
        <w:spacing w:before="100" w:beforeAutospacing="1" w:after="100" w:afterAutospacing="1"/>
        <w:rPr>
          <w:rFonts w:ascii="Corbel" w:hAnsi="Corbel"/>
          <w:noProof/>
        </w:rPr>
      </w:pPr>
      <w:r w:rsidRPr="00AD0CEA">
        <w:rPr>
          <w:rFonts w:ascii="Corbel" w:hAnsi="Corbel"/>
          <w:noProof/>
        </w:rPr>
        <w:t>The undersigned [</w:t>
      </w:r>
      <w:r w:rsidRPr="00AD0CEA">
        <w:rPr>
          <w:rFonts w:ascii="Corbel" w:hAnsi="Corbel"/>
          <w:i/>
          <w:noProof/>
          <w:highlight w:val="lightGray"/>
        </w:rPr>
        <w:t>insert name of the signatory of this form</w:t>
      </w:r>
      <w:r w:rsidRPr="00AD0CEA">
        <w:rPr>
          <w:rFonts w:ascii="Corbel" w:hAnsi="Corbel"/>
          <w:noProof/>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74C74" w:rsidRPr="00AD0CEA" w14:paraId="4F290AA5" w14:textId="77777777" w:rsidTr="00374C74">
        <w:tc>
          <w:tcPr>
            <w:tcW w:w="3369" w:type="dxa"/>
            <w:shd w:val="clear" w:color="auto" w:fill="auto"/>
          </w:tcPr>
          <w:p w14:paraId="7243A48F" w14:textId="77777777" w:rsidR="00374C74" w:rsidRPr="00AD0CEA" w:rsidRDefault="00374C74" w:rsidP="00374C74">
            <w:pPr>
              <w:rPr>
                <w:rFonts w:ascii="Corbel" w:hAnsi="Corbel"/>
                <w:noProof/>
              </w:rPr>
            </w:pPr>
            <w:r w:rsidRPr="00AD0CEA">
              <w:rPr>
                <w:rFonts w:ascii="Corbel" w:hAnsi="Corbel"/>
                <w:noProof/>
              </w:rPr>
              <w:t>(</w:t>
            </w:r>
            <w:r w:rsidRPr="00AD0CEA">
              <w:rPr>
                <w:rFonts w:ascii="Corbel" w:hAnsi="Corbel"/>
                <w:i/>
                <w:noProof/>
              </w:rPr>
              <w:t>only for natural persons</w:t>
            </w:r>
            <w:r w:rsidRPr="00AD0CEA">
              <w:rPr>
                <w:rFonts w:ascii="Corbel" w:hAnsi="Corbel"/>
                <w:noProof/>
              </w:rPr>
              <w:t>) himself or herself</w:t>
            </w:r>
          </w:p>
        </w:tc>
        <w:tc>
          <w:tcPr>
            <w:tcW w:w="6378" w:type="dxa"/>
            <w:shd w:val="clear" w:color="auto" w:fill="auto"/>
          </w:tcPr>
          <w:p w14:paraId="280CE934" w14:textId="77777777" w:rsidR="00374C74" w:rsidRPr="00AD0CEA" w:rsidRDefault="00374C74" w:rsidP="00374C74">
            <w:pPr>
              <w:rPr>
                <w:rFonts w:ascii="Corbel" w:hAnsi="Corbel"/>
                <w:noProof/>
              </w:rPr>
            </w:pPr>
            <w:r w:rsidRPr="00AD0CEA">
              <w:rPr>
                <w:rFonts w:ascii="Corbel" w:hAnsi="Corbel"/>
                <w:noProof/>
              </w:rPr>
              <w:t>(</w:t>
            </w:r>
            <w:r w:rsidRPr="00AD0CEA">
              <w:rPr>
                <w:rFonts w:ascii="Corbel" w:hAnsi="Corbel"/>
                <w:i/>
                <w:noProof/>
              </w:rPr>
              <w:t>only for legal persons</w:t>
            </w:r>
            <w:r w:rsidRPr="00AD0CEA">
              <w:rPr>
                <w:rFonts w:ascii="Corbel" w:hAnsi="Corbel"/>
                <w:noProof/>
              </w:rPr>
              <w:t xml:space="preserve">) the following legal person: </w:t>
            </w:r>
          </w:p>
          <w:p w14:paraId="125B2F0F" w14:textId="77777777" w:rsidR="00374C74" w:rsidRPr="00AD0CEA" w:rsidRDefault="00374C74" w:rsidP="00374C74">
            <w:pPr>
              <w:rPr>
                <w:rFonts w:ascii="Corbel" w:hAnsi="Corbel"/>
                <w:noProof/>
              </w:rPr>
            </w:pPr>
          </w:p>
        </w:tc>
      </w:tr>
      <w:tr w:rsidR="00374C74" w:rsidRPr="00AD0CEA" w14:paraId="1DDAE585" w14:textId="77777777" w:rsidTr="00374C74">
        <w:tc>
          <w:tcPr>
            <w:tcW w:w="3369" w:type="dxa"/>
            <w:shd w:val="clear" w:color="auto" w:fill="auto"/>
          </w:tcPr>
          <w:p w14:paraId="748A3E9E" w14:textId="77777777" w:rsidR="00374C74" w:rsidRPr="00AD0CEA" w:rsidRDefault="00374C74" w:rsidP="00374C74">
            <w:pPr>
              <w:rPr>
                <w:rFonts w:ascii="Corbel" w:hAnsi="Corbel"/>
              </w:rPr>
            </w:pPr>
            <w:r w:rsidRPr="00AD0CEA">
              <w:rPr>
                <w:rFonts w:ascii="Corbel" w:hAnsi="Corbel"/>
              </w:rPr>
              <w:t xml:space="preserve">ID or passport number: </w:t>
            </w:r>
          </w:p>
          <w:p w14:paraId="76913C11" w14:textId="77777777" w:rsidR="00374C74" w:rsidRPr="00AD0CEA" w:rsidRDefault="00374C74" w:rsidP="00374C74">
            <w:pPr>
              <w:rPr>
                <w:rFonts w:ascii="Corbel" w:hAnsi="Corbel"/>
                <w:noProof/>
              </w:rPr>
            </w:pPr>
          </w:p>
          <w:p w14:paraId="3CBA3E01" w14:textId="77777777" w:rsidR="00374C74" w:rsidRPr="00AD0CEA" w:rsidRDefault="00374C74" w:rsidP="00374C74">
            <w:pPr>
              <w:rPr>
                <w:rFonts w:ascii="Corbel" w:hAnsi="Corbel"/>
                <w:noProof/>
              </w:rPr>
            </w:pPr>
            <w:r w:rsidRPr="00AD0CEA">
              <w:rPr>
                <w:rFonts w:ascii="Corbel" w:hAnsi="Corbel"/>
                <w:noProof/>
              </w:rPr>
              <w:t>(‘the person’)</w:t>
            </w:r>
          </w:p>
        </w:tc>
        <w:tc>
          <w:tcPr>
            <w:tcW w:w="6378" w:type="dxa"/>
            <w:shd w:val="clear" w:color="auto" w:fill="auto"/>
          </w:tcPr>
          <w:p w14:paraId="4FE98082" w14:textId="77777777" w:rsidR="00374C74" w:rsidRPr="00AD0CEA" w:rsidRDefault="00374C74" w:rsidP="00374C74">
            <w:pPr>
              <w:rPr>
                <w:rFonts w:ascii="Corbel" w:hAnsi="Corbel"/>
                <w:b/>
              </w:rPr>
            </w:pPr>
            <w:r w:rsidRPr="00AD0CEA">
              <w:rPr>
                <w:rFonts w:ascii="Corbel" w:hAnsi="Corbel"/>
              </w:rPr>
              <w:t>Full official name:</w:t>
            </w:r>
          </w:p>
          <w:p w14:paraId="4BF3D464" w14:textId="77777777" w:rsidR="00374C74" w:rsidRPr="00AD0CEA" w:rsidRDefault="00374C74" w:rsidP="00374C74">
            <w:pPr>
              <w:rPr>
                <w:rFonts w:ascii="Corbel" w:hAnsi="Corbel"/>
              </w:rPr>
            </w:pPr>
            <w:r w:rsidRPr="00AD0CEA">
              <w:rPr>
                <w:rFonts w:ascii="Corbel" w:hAnsi="Corbel"/>
              </w:rPr>
              <w:t xml:space="preserve">Official legal form: </w:t>
            </w:r>
          </w:p>
          <w:p w14:paraId="6427E002" w14:textId="77777777" w:rsidR="00374C74" w:rsidRPr="00AD0CEA" w:rsidRDefault="00374C74" w:rsidP="00374C74">
            <w:pPr>
              <w:rPr>
                <w:rFonts w:ascii="Corbel" w:hAnsi="Corbel"/>
                <w:b/>
              </w:rPr>
            </w:pPr>
            <w:r w:rsidRPr="00AD0CEA">
              <w:rPr>
                <w:rFonts w:ascii="Corbel" w:hAnsi="Corbel"/>
              </w:rPr>
              <w:t>Statutory registration number</w:t>
            </w:r>
            <w:r w:rsidRPr="00AD0CEA">
              <w:rPr>
                <w:rFonts w:ascii="Corbel" w:hAnsi="Corbel"/>
                <w:b/>
              </w:rPr>
              <w:t xml:space="preserve">: </w:t>
            </w:r>
          </w:p>
          <w:p w14:paraId="68C9AB34" w14:textId="77777777" w:rsidR="00374C74" w:rsidRPr="00AD0CEA" w:rsidRDefault="00374C74" w:rsidP="00374C74">
            <w:pPr>
              <w:rPr>
                <w:rFonts w:ascii="Corbel" w:hAnsi="Corbel"/>
                <w:b/>
              </w:rPr>
            </w:pPr>
            <w:r w:rsidRPr="00AD0CEA">
              <w:rPr>
                <w:rFonts w:ascii="Corbel" w:hAnsi="Corbel"/>
              </w:rPr>
              <w:t xml:space="preserve">Full official address: </w:t>
            </w:r>
          </w:p>
          <w:p w14:paraId="1BB9DB1C" w14:textId="77777777" w:rsidR="00374C74" w:rsidRPr="00AD0CEA" w:rsidRDefault="00374C74" w:rsidP="00374C74">
            <w:pPr>
              <w:rPr>
                <w:rFonts w:ascii="Corbel" w:hAnsi="Corbel"/>
              </w:rPr>
            </w:pPr>
            <w:r w:rsidRPr="00AD0CEA">
              <w:rPr>
                <w:rFonts w:ascii="Corbel" w:hAnsi="Corbel"/>
              </w:rPr>
              <w:t xml:space="preserve">VAT registration number: </w:t>
            </w:r>
          </w:p>
          <w:p w14:paraId="44178641" w14:textId="77777777" w:rsidR="00374C74" w:rsidRPr="00AD0CEA" w:rsidRDefault="00374C74" w:rsidP="00374C74">
            <w:pPr>
              <w:rPr>
                <w:rFonts w:ascii="Corbel" w:hAnsi="Corbel"/>
                <w:noProof/>
              </w:rPr>
            </w:pPr>
          </w:p>
          <w:p w14:paraId="55865795" w14:textId="77777777" w:rsidR="00374C74" w:rsidRPr="00AD0CEA" w:rsidRDefault="00374C74" w:rsidP="00374C74">
            <w:pPr>
              <w:rPr>
                <w:rFonts w:ascii="Corbel" w:hAnsi="Corbel"/>
                <w:noProof/>
              </w:rPr>
            </w:pPr>
            <w:r w:rsidRPr="00AD0CEA">
              <w:rPr>
                <w:rFonts w:ascii="Corbel" w:hAnsi="Corbel"/>
                <w:noProof/>
              </w:rPr>
              <w:t>(‘the person’)</w:t>
            </w:r>
          </w:p>
        </w:tc>
      </w:tr>
    </w:tbl>
    <w:p w14:paraId="71A3D27D" w14:textId="77777777" w:rsidR="00374C74" w:rsidRPr="00AD0CEA" w:rsidRDefault="00374C74" w:rsidP="00374C74">
      <w:pPr>
        <w:pStyle w:val="Title"/>
        <w:spacing w:after="120"/>
        <w:jc w:val="left"/>
        <w:rPr>
          <w:rFonts w:ascii="Corbel" w:hAnsi="Corbel"/>
          <w:noProof/>
          <w:sz w:val="24"/>
          <w:szCs w:val="24"/>
        </w:rPr>
      </w:pPr>
      <w:r w:rsidRPr="00AD0CEA">
        <w:rPr>
          <w:rFonts w:ascii="Corbel" w:hAnsi="Corbel"/>
          <w:noProof/>
          <w:sz w:val="24"/>
          <w:szCs w:val="24"/>
        </w:rPr>
        <w:t>I – 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374C74" w:rsidRPr="00AD0CEA" w14:paraId="59CC89BB" w14:textId="77777777" w:rsidTr="00374C74">
        <w:tc>
          <w:tcPr>
            <w:tcW w:w="8238" w:type="dxa"/>
            <w:shd w:val="clear" w:color="auto" w:fill="auto"/>
          </w:tcPr>
          <w:p w14:paraId="34CF07F0" w14:textId="77777777" w:rsidR="00374C74" w:rsidRPr="00AD0CEA" w:rsidRDefault="00374C74" w:rsidP="00374C74">
            <w:pPr>
              <w:numPr>
                <w:ilvl w:val="0"/>
                <w:numId w:val="31"/>
              </w:numPr>
              <w:spacing w:before="40" w:after="40"/>
              <w:ind w:left="502"/>
              <w:rPr>
                <w:rFonts w:ascii="Corbel" w:hAnsi="Corbel"/>
                <w:noProof/>
              </w:rPr>
            </w:pPr>
            <w:r w:rsidRPr="00AD0CEA">
              <w:rPr>
                <w:rFonts w:ascii="Corbel" w:hAnsi="Corbel"/>
                <w:noProof/>
              </w:rPr>
              <w:t xml:space="preserve"> declares that the above-mentioned person is in one of the following situations:</w:t>
            </w:r>
          </w:p>
        </w:tc>
        <w:tc>
          <w:tcPr>
            <w:tcW w:w="812" w:type="dxa"/>
            <w:shd w:val="clear" w:color="auto" w:fill="auto"/>
          </w:tcPr>
          <w:p w14:paraId="057045DA" w14:textId="77777777" w:rsidR="00374C74" w:rsidRPr="00AD0CEA" w:rsidRDefault="00374C74" w:rsidP="00374C74">
            <w:pPr>
              <w:spacing w:before="40" w:after="40"/>
              <w:ind w:left="142"/>
              <w:rPr>
                <w:rFonts w:ascii="Corbel" w:hAnsi="Corbel"/>
                <w:noProof/>
              </w:rPr>
            </w:pPr>
            <w:r w:rsidRPr="00AD0CEA">
              <w:rPr>
                <w:rFonts w:ascii="Corbel" w:hAnsi="Corbel"/>
                <w:noProof/>
              </w:rPr>
              <w:t>YES</w:t>
            </w:r>
          </w:p>
        </w:tc>
        <w:tc>
          <w:tcPr>
            <w:tcW w:w="705" w:type="dxa"/>
            <w:shd w:val="clear" w:color="auto" w:fill="auto"/>
          </w:tcPr>
          <w:p w14:paraId="3F34707F" w14:textId="77777777" w:rsidR="00374C74" w:rsidRPr="00AD0CEA" w:rsidRDefault="00374C74" w:rsidP="00374C74">
            <w:pPr>
              <w:spacing w:before="40" w:after="40"/>
              <w:ind w:left="142"/>
              <w:rPr>
                <w:rFonts w:ascii="Corbel" w:hAnsi="Corbel"/>
                <w:noProof/>
              </w:rPr>
            </w:pPr>
            <w:r w:rsidRPr="00AD0CEA">
              <w:rPr>
                <w:rFonts w:ascii="Corbel" w:hAnsi="Corbel"/>
                <w:noProof/>
              </w:rPr>
              <w:t>NO</w:t>
            </w:r>
          </w:p>
        </w:tc>
      </w:tr>
      <w:tr w:rsidR="00374C74" w:rsidRPr="00AD0CEA" w14:paraId="12368737" w14:textId="77777777" w:rsidTr="00374C74">
        <w:tc>
          <w:tcPr>
            <w:tcW w:w="8238" w:type="dxa"/>
            <w:shd w:val="clear" w:color="auto" w:fill="auto"/>
          </w:tcPr>
          <w:p w14:paraId="16CCC3B9" w14:textId="77777777" w:rsidR="00374C74" w:rsidRPr="00AD0CEA" w:rsidRDefault="00374C74" w:rsidP="00374C74">
            <w:pPr>
              <w:pStyle w:val="Text1"/>
              <w:numPr>
                <w:ilvl w:val="0"/>
                <w:numId w:val="30"/>
              </w:numPr>
              <w:spacing w:before="40" w:after="40"/>
              <w:rPr>
                <w:rFonts w:ascii="Corbel" w:hAnsi="Corbel"/>
                <w:noProof/>
              </w:rPr>
            </w:pPr>
            <w:r w:rsidRPr="00AD0CEA">
              <w:rPr>
                <w:rFonts w:ascii="Corbel" w:hAnsi="Corbel"/>
                <w:noProof/>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812" w:type="dxa"/>
            <w:shd w:val="clear" w:color="auto" w:fill="auto"/>
          </w:tcPr>
          <w:p w14:paraId="487D3C31"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705" w:type="dxa"/>
            <w:shd w:val="clear" w:color="auto" w:fill="auto"/>
          </w:tcPr>
          <w:p w14:paraId="077AEF2F"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10DCC4E5" w14:textId="77777777" w:rsidTr="00374C74">
        <w:tc>
          <w:tcPr>
            <w:tcW w:w="8238" w:type="dxa"/>
            <w:shd w:val="clear" w:color="auto" w:fill="auto"/>
          </w:tcPr>
          <w:p w14:paraId="50EDF1BE" w14:textId="77777777" w:rsidR="00374C74" w:rsidRPr="00AD0CEA" w:rsidRDefault="00374C74" w:rsidP="00374C74">
            <w:pPr>
              <w:pStyle w:val="Text1"/>
              <w:numPr>
                <w:ilvl w:val="0"/>
                <w:numId w:val="30"/>
              </w:numPr>
              <w:spacing w:before="40" w:after="40"/>
              <w:rPr>
                <w:rFonts w:ascii="Corbel" w:hAnsi="Corbel"/>
                <w:noProof/>
              </w:rPr>
            </w:pPr>
            <w:r w:rsidRPr="00AD0CEA">
              <w:rPr>
                <w:rFonts w:ascii="Corbel" w:hAnsi="Corbel"/>
                <w:noProof/>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812" w:type="dxa"/>
            <w:shd w:val="clear" w:color="auto" w:fill="auto"/>
          </w:tcPr>
          <w:p w14:paraId="535FD8AB"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bookmarkStart w:id="18" w:name="Check1"/>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bookmarkEnd w:id="18"/>
          </w:p>
        </w:tc>
        <w:tc>
          <w:tcPr>
            <w:tcW w:w="705" w:type="dxa"/>
            <w:shd w:val="clear" w:color="auto" w:fill="auto"/>
          </w:tcPr>
          <w:p w14:paraId="1F07FF60"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14616997" w14:textId="77777777" w:rsidTr="00374C74">
        <w:tc>
          <w:tcPr>
            <w:tcW w:w="8238" w:type="dxa"/>
            <w:shd w:val="clear" w:color="auto" w:fill="auto"/>
          </w:tcPr>
          <w:p w14:paraId="007A2F75" w14:textId="77777777" w:rsidR="00374C74" w:rsidRPr="00AD0CEA" w:rsidRDefault="00374C74" w:rsidP="00374C74">
            <w:pPr>
              <w:pStyle w:val="Text1"/>
              <w:numPr>
                <w:ilvl w:val="0"/>
                <w:numId w:val="30"/>
              </w:numPr>
              <w:spacing w:before="40" w:after="40"/>
              <w:rPr>
                <w:rFonts w:ascii="Corbel" w:hAnsi="Corbel"/>
                <w:noProof/>
              </w:rPr>
            </w:pPr>
            <w:r w:rsidRPr="00AD0CEA">
              <w:rPr>
                <w:rFonts w:ascii="Corbel" w:hAnsi="Corbel"/>
                <w:noProof/>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6A7B39B3" w14:textId="77777777" w:rsidR="00374C74" w:rsidRPr="00AD0CEA" w:rsidRDefault="00374C74" w:rsidP="00374C74">
            <w:pPr>
              <w:spacing w:before="240"/>
              <w:rPr>
                <w:rFonts w:ascii="Corbel" w:hAnsi="Corbel"/>
                <w:noProof/>
              </w:rPr>
            </w:pPr>
          </w:p>
        </w:tc>
      </w:tr>
      <w:tr w:rsidR="00374C74" w:rsidRPr="00AD0CEA" w14:paraId="104AFCEB" w14:textId="77777777" w:rsidTr="00374C74">
        <w:tc>
          <w:tcPr>
            <w:tcW w:w="8238" w:type="dxa"/>
            <w:shd w:val="clear" w:color="auto" w:fill="auto"/>
          </w:tcPr>
          <w:p w14:paraId="781C7176" w14:textId="77777777" w:rsidR="00374C74" w:rsidRPr="00AD0CEA" w:rsidRDefault="00374C74" w:rsidP="00374C74">
            <w:pPr>
              <w:pStyle w:val="Text1"/>
              <w:spacing w:before="40" w:after="40"/>
              <w:ind w:left="709"/>
              <w:rPr>
                <w:rFonts w:ascii="Corbel" w:hAnsi="Corbel"/>
                <w:noProof/>
              </w:rPr>
            </w:pPr>
            <w:bookmarkStart w:id="19" w:name="_DV_C368"/>
            <w:r w:rsidRPr="00AD0CEA">
              <w:rPr>
                <w:rFonts w:ascii="Corbel" w:hAnsi="Corbel"/>
                <w:color w:val="000000"/>
              </w:rPr>
              <w:t>(i) fraudulently or negligently misrepresenting information required for the verification of the absence of grounds for exclusion or the fulfilment of selection criteria or in the performance of a contract;</w:t>
            </w:r>
            <w:bookmarkEnd w:id="19"/>
          </w:p>
        </w:tc>
        <w:tc>
          <w:tcPr>
            <w:tcW w:w="812" w:type="dxa"/>
            <w:shd w:val="clear" w:color="auto" w:fill="auto"/>
          </w:tcPr>
          <w:p w14:paraId="7639B121"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705" w:type="dxa"/>
            <w:shd w:val="clear" w:color="auto" w:fill="auto"/>
          </w:tcPr>
          <w:p w14:paraId="1E4D232B"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4AD089BA" w14:textId="77777777" w:rsidTr="00374C74">
        <w:tc>
          <w:tcPr>
            <w:tcW w:w="8238" w:type="dxa"/>
            <w:shd w:val="clear" w:color="auto" w:fill="auto"/>
          </w:tcPr>
          <w:p w14:paraId="27D5841C" w14:textId="77777777" w:rsidR="00374C74" w:rsidRPr="00AD0CEA" w:rsidRDefault="00374C74" w:rsidP="00374C74">
            <w:pPr>
              <w:pStyle w:val="Text1"/>
              <w:spacing w:before="40" w:after="40"/>
              <w:ind w:left="709"/>
              <w:rPr>
                <w:rFonts w:ascii="Corbel" w:hAnsi="Corbel"/>
                <w:noProof/>
              </w:rPr>
            </w:pPr>
            <w:bookmarkStart w:id="20" w:name="_DV_C369"/>
            <w:r w:rsidRPr="00AD0CEA">
              <w:rPr>
                <w:rFonts w:ascii="Corbel" w:hAnsi="Corbel"/>
                <w:color w:val="000000"/>
              </w:rPr>
              <w:t>(ii) entering into agreement with other persons with the aim of distorting competition;</w:t>
            </w:r>
            <w:bookmarkEnd w:id="20"/>
          </w:p>
        </w:tc>
        <w:tc>
          <w:tcPr>
            <w:tcW w:w="812" w:type="dxa"/>
            <w:shd w:val="clear" w:color="auto" w:fill="auto"/>
          </w:tcPr>
          <w:p w14:paraId="4539FD9D"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705" w:type="dxa"/>
            <w:shd w:val="clear" w:color="auto" w:fill="auto"/>
          </w:tcPr>
          <w:p w14:paraId="5CC348E6"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117673C0" w14:textId="77777777" w:rsidTr="00374C74">
        <w:tc>
          <w:tcPr>
            <w:tcW w:w="8238" w:type="dxa"/>
            <w:shd w:val="clear" w:color="auto" w:fill="auto"/>
          </w:tcPr>
          <w:p w14:paraId="3D408D2C" w14:textId="77777777" w:rsidR="00374C74" w:rsidRPr="00AD0CEA" w:rsidRDefault="00374C74" w:rsidP="00374C74">
            <w:pPr>
              <w:pStyle w:val="Text1"/>
              <w:spacing w:before="40" w:after="40"/>
              <w:ind w:left="709"/>
              <w:rPr>
                <w:rFonts w:ascii="Corbel" w:hAnsi="Corbel"/>
                <w:noProof/>
              </w:rPr>
            </w:pPr>
            <w:bookmarkStart w:id="21" w:name="_DV_C371"/>
            <w:r w:rsidRPr="00AD0CEA">
              <w:rPr>
                <w:rFonts w:ascii="Corbel" w:hAnsi="Corbel"/>
                <w:color w:val="000000"/>
              </w:rPr>
              <w:t>(iii) violating intellectual property rights;</w:t>
            </w:r>
            <w:bookmarkEnd w:id="21"/>
          </w:p>
        </w:tc>
        <w:tc>
          <w:tcPr>
            <w:tcW w:w="812" w:type="dxa"/>
            <w:shd w:val="clear" w:color="auto" w:fill="auto"/>
          </w:tcPr>
          <w:p w14:paraId="70749A56"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705" w:type="dxa"/>
            <w:shd w:val="clear" w:color="auto" w:fill="auto"/>
          </w:tcPr>
          <w:p w14:paraId="4451CEC7"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1D0EB39C" w14:textId="77777777" w:rsidTr="00374C74">
        <w:tc>
          <w:tcPr>
            <w:tcW w:w="8238" w:type="dxa"/>
            <w:shd w:val="clear" w:color="auto" w:fill="auto"/>
          </w:tcPr>
          <w:p w14:paraId="08433CDC" w14:textId="77777777" w:rsidR="00374C74" w:rsidRPr="00AD0CEA" w:rsidRDefault="00374C74" w:rsidP="00374C74">
            <w:pPr>
              <w:pStyle w:val="Text1"/>
              <w:spacing w:before="40" w:after="40"/>
              <w:ind w:left="709"/>
              <w:rPr>
                <w:rFonts w:ascii="Corbel" w:hAnsi="Corbel"/>
                <w:noProof/>
              </w:rPr>
            </w:pPr>
            <w:bookmarkStart w:id="22" w:name="_DV_C372"/>
            <w:r w:rsidRPr="00AD0CEA">
              <w:rPr>
                <w:rFonts w:ascii="Corbel" w:hAnsi="Corbel"/>
                <w:color w:val="000000"/>
              </w:rPr>
              <w:t>(iv) attempting to influence the decision-making process of the contracting authority during the award procedure;</w:t>
            </w:r>
            <w:bookmarkEnd w:id="22"/>
          </w:p>
        </w:tc>
        <w:tc>
          <w:tcPr>
            <w:tcW w:w="812" w:type="dxa"/>
            <w:shd w:val="clear" w:color="auto" w:fill="auto"/>
          </w:tcPr>
          <w:p w14:paraId="16826891"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705" w:type="dxa"/>
            <w:shd w:val="clear" w:color="auto" w:fill="auto"/>
          </w:tcPr>
          <w:p w14:paraId="23F22F56"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7D84F29F" w14:textId="77777777" w:rsidTr="00374C74">
        <w:tc>
          <w:tcPr>
            <w:tcW w:w="8238" w:type="dxa"/>
            <w:shd w:val="clear" w:color="auto" w:fill="auto"/>
          </w:tcPr>
          <w:p w14:paraId="580D3872" w14:textId="77777777" w:rsidR="00374C74" w:rsidRPr="00AD0CEA" w:rsidRDefault="00374C74" w:rsidP="00374C74">
            <w:pPr>
              <w:pStyle w:val="Text1"/>
              <w:spacing w:before="40" w:after="40"/>
              <w:ind w:left="709"/>
              <w:rPr>
                <w:rFonts w:ascii="Corbel" w:hAnsi="Corbel"/>
                <w:color w:val="000000"/>
              </w:rPr>
            </w:pPr>
            <w:bookmarkStart w:id="23" w:name="_DV_C373"/>
            <w:r w:rsidRPr="00AD0CEA">
              <w:rPr>
                <w:rFonts w:ascii="Corbel" w:hAnsi="Corbel"/>
                <w:color w:val="000000"/>
                <w:lang w:eastAsia="en-GB"/>
              </w:rPr>
              <w:lastRenderedPageBreak/>
              <w:t>(v) attempting to obtain confidential information that may confer upon it undue advantages in the award procedure</w:t>
            </w:r>
            <w:bookmarkEnd w:id="23"/>
            <w:r w:rsidRPr="00AD0CEA">
              <w:rPr>
                <w:rFonts w:ascii="Corbel" w:hAnsi="Corbel"/>
                <w:b/>
                <w:i/>
                <w:color w:val="000000"/>
                <w:lang w:eastAsia="en-GB"/>
              </w:rPr>
              <w:t xml:space="preserve">; </w:t>
            </w:r>
          </w:p>
        </w:tc>
        <w:tc>
          <w:tcPr>
            <w:tcW w:w="812" w:type="dxa"/>
            <w:shd w:val="clear" w:color="auto" w:fill="auto"/>
          </w:tcPr>
          <w:p w14:paraId="0E3B3FEA"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705" w:type="dxa"/>
            <w:shd w:val="clear" w:color="auto" w:fill="auto"/>
          </w:tcPr>
          <w:p w14:paraId="120FA6F6"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4A9ECB2A" w14:textId="77777777" w:rsidTr="00374C74">
        <w:tc>
          <w:tcPr>
            <w:tcW w:w="8238" w:type="dxa"/>
            <w:shd w:val="clear" w:color="auto" w:fill="auto"/>
          </w:tcPr>
          <w:p w14:paraId="705CB3FF" w14:textId="77777777" w:rsidR="00374C74" w:rsidRPr="00AD0CEA" w:rsidRDefault="00374C74" w:rsidP="00374C74">
            <w:pPr>
              <w:pStyle w:val="Text1"/>
              <w:numPr>
                <w:ilvl w:val="0"/>
                <w:numId w:val="30"/>
              </w:numPr>
              <w:spacing w:before="40" w:after="40"/>
              <w:ind w:left="357" w:hanging="357"/>
              <w:rPr>
                <w:rFonts w:ascii="Corbel" w:hAnsi="Corbel"/>
                <w:color w:val="000000"/>
                <w:lang w:eastAsia="en-GB"/>
              </w:rPr>
            </w:pPr>
            <w:r w:rsidRPr="00AD0CEA">
              <w:rPr>
                <w:rFonts w:ascii="Corbel" w:hAnsi="Corbel"/>
                <w:noProof/>
              </w:rPr>
              <w:t>it has been established by a final judgement that the person is guilty of the following:</w:t>
            </w:r>
          </w:p>
        </w:tc>
        <w:tc>
          <w:tcPr>
            <w:tcW w:w="1517" w:type="dxa"/>
            <w:gridSpan w:val="2"/>
            <w:shd w:val="clear" w:color="auto" w:fill="auto"/>
          </w:tcPr>
          <w:p w14:paraId="2F722FC1" w14:textId="77777777" w:rsidR="00374C74" w:rsidRPr="00AD0CEA" w:rsidRDefault="00374C74" w:rsidP="00374C74">
            <w:pPr>
              <w:spacing w:before="240"/>
              <w:rPr>
                <w:rFonts w:ascii="Corbel" w:hAnsi="Corbel"/>
                <w:noProof/>
              </w:rPr>
            </w:pPr>
          </w:p>
        </w:tc>
      </w:tr>
      <w:tr w:rsidR="00374C74" w:rsidRPr="00AD0CEA" w14:paraId="2A32CE02" w14:textId="77777777" w:rsidTr="00374C74">
        <w:tc>
          <w:tcPr>
            <w:tcW w:w="8238" w:type="dxa"/>
            <w:shd w:val="clear" w:color="auto" w:fill="auto"/>
          </w:tcPr>
          <w:p w14:paraId="48E4F21C" w14:textId="77777777" w:rsidR="00374C74" w:rsidRPr="00AD0CEA" w:rsidRDefault="00374C74" w:rsidP="00374C74">
            <w:pPr>
              <w:pStyle w:val="Text1"/>
              <w:spacing w:before="40" w:after="40"/>
              <w:ind w:left="709"/>
              <w:rPr>
                <w:rFonts w:ascii="Corbel" w:hAnsi="Corbel"/>
                <w:noProof/>
              </w:rPr>
            </w:pPr>
            <w:r w:rsidRPr="00AD0CEA">
              <w:rPr>
                <w:rFonts w:ascii="Corbel" w:hAnsi="Corbel"/>
                <w:color w:val="000000"/>
              </w:rPr>
              <w:t>(i) fraud, within the meaning of Article 1 of the Convention on the protection of the European Communities' financial interests, drawn up by the Council Act of 26 July 1995</w:t>
            </w:r>
            <w:bookmarkStart w:id="24" w:name="_DV_C378"/>
            <w:r w:rsidRPr="00AD0CEA">
              <w:rPr>
                <w:rFonts w:ascii="Corbel" w:hAnsi="Corbel"/>
                <w:color w:val="000000"/>
              </w:rPr>
              <w:t>;</w:t>
            </w:r>
            <w:bookmarkEnd w:id="24"/>
          </w:p>
        </w:tc>
        <w:tc>
          <w:tcPr>
            <w:tcW w:w="812" w:type="dxa"/>
            <w:shd w:val="clear" w:color="auto" w:fill="auto"/>
          </w:tcPr>
          <w:p w14:paraId="1228EC93"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705" w:type="dxa"/>
            <w:shd w:val="clear" w:color="auto" w:fill="auto"/>
          </w:tcPr>
          <w:p w14:paraId="4708730E"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5910CAF2" w14:textId="77777777" w:rsidTr="00374C74">
        <w:tc>
          <w:tcPr>
            <w:tcW w:w="8238" w:type="dxa"/>
            <w:shd w:val="clear" w:color="auto" w:fill="auto"/>
          </w:tcPr>
          <w:p w14:paraId="7A15E81B" w14:textId="77777777" w:rsidR="00374C74" w:rsidRPr="00AD0CEA" w:rsidRDefault="00374C74" w:rsidP="00374C74">
            <w:pPr>
              <w:pStyle w:val="Text1"/>
              <w:spacing w:before="40" w:after="40"/>
              <w:ind w:left="709"/>
              <w:rPr>
                <w:rFonts w:ascii="Corbel" w:hAnsi="Corbel"/>
                <w:noProof/>
              </w:rPr>
            </w:pPr>
            <w:bookmarkStart w:id="25" w:name="_DV_C379"/>
            <w:r w:rsidRPr="00AD0CEA">
              <w:rPr>
                <w:rFonts w:ascii="Corbel" w:hAnsi="Corbel"/>
                <w:color w:val="000000"/>
              </w:rPr>
              <w:t>(ii) corruption, as defined in Article 3 of the Convention on the fight against corruption involving officials of the European Communities or officials of EU Member States</w:t>
            </w:r>
            <w:bookmarkStart w:id="26" w:name="_DV_C381"/>
            <w:bookmarkEnd w:id="25"/>
            <w:r w:rsidRPr="00AD0CEA">
              <w:rPr>
                <w:rFonts w:ascii="Corbel" w:hAnsi="Corbel"/>
                <w:color w:val="000000"/>
              </w:rPr>
              <w:t>, drawn up by the Council Act of 26 May 1997, and in Article 2(1) of Council Framework Decision 2003/568/JHA</w:t>
            </w:r>
            <w:bookmarkStart w:id="27" w:name="_DV_C383"/>
            <w:bookmarkEnd w:id="26"/>
            <w:r w:rsidRPr="00AD0CEA">
              <w:rPr>
                <w:rFonts w:ascii="Corbel" w:hAnsi="Corbel"/>
                <w:color w:val="000000"/>
              </w:rPr>
              <w:t>, as well as corruption as defined in the legal provisions of the country where the contracting authority is located, the country in which the person is established or the country of the performance of the contract;</w:t>
            </w:r>
            <w:bookmarkEnd w:id="27"/>
          </w:p>
        </w:tc>
        <w:tc>
          <w:tcPr>
            <w:tcW w:w="812" w:type="dxa"/>
            <w:shd w:val="clear" w:color="auto" w:fill="auto"/>
          </w:tcPr>
          <w:p w14:paraId="35765BA8"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705" w:type="dxa"/>
            <w:shd w:val="clear" w:color="auto" w:fill="auto"/>
          </w:tcPr>
          <w:p w14:paraId="18A6FBA6"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64E33EF0" w14:textId="77777777" w:rsidTr="00374C74">
        <w:tc>
          <w:tcPr>
            <w:tcW w:w="8238" w:type="dxa"/>
            <w:shd w:val="clear" w:color="auto" w:fill="auto"/>
          </w:tcPr>
          <w:p w14:paraId="7446963B" w14:textId="77777777" w:rsidR="00374C74" w:rsidRPr="00AD0CEA" w:rsidRDefault="00374C74" w:rsidP="00374C74">
            <w:pPr>
              <w:pStyle w:val="Text1"/>
              <w:spacing w:before="40" w:after="40"/>
              <w:ind w:left="709"/>
              <w:rPr>
                <w:rFonts w:ascii="Corbel" w:hAnsi="Corbel"/>
                <w:noProof/>
              </w:rPr>
            </w:pPr>
            <w:bookmarkStart w:id="28" w:name="_DV_C384"/>
            <w:r w:rsidRPr="00AD0CEA">
              <w:rPr>
                <w:rFonts w:ascii="Corbel" w:hAnsi="Corbel"/>
                <w:color w:val="000000"/>
                <w:lang w:eastAsia="en-GB"/>
              </w:rPr>
              <w:t>(iii)</w:t>
            </w:r>
            <w:bookmarkStart w:id="29" w:name="_DV_M250"/>
            <w:bookmarkEnd w:id="28"/>
            <w:bookmarkEnd w:id="29"/>
            <w:r w:rsidRPr="00AD0CEA">
              <w:rPr>
                <w:rFonts w:ascii="Corbel" w:hAnsi="Corbel"/>
                <w:color w:val="000000"/>
                <w:lang w:eastAsia="en-GB"/>
              </w:rPr>
              <w:t xml:space="preserve"> participation in a criminal organisation, </w:t>
            </w:r>
            <w:bookmarkStart w:id="30" w:name="_DV_C385"/>
            <w:r w:rsidRPr="00AD0CEA">
              <w:rPr>
                <w:rFonts w:ascii="Corbel" w:hAnsi="Corbel"/>
                <w:color w:val="000000"/>
                <w:lang w:eastAsia="en-GB"/>
              </w:rPr>
              <w:t>as defined in Article 2 of Council Framework Decision 2008/841/JHA</w:t>
            </w:r>
            <w:bookmarkStart w:id="31" w:name="_DV_C387"/>
            <w:bookmarkEnd w:id="30"/>
            <w:r w:rsidRPr="00AD0CEA">
              <w:rPr>
                <w:rFonts w:ascii="Corbel" w:hAnsi="Corbel"/>
                <w:color w:val="000000"/>
                <w:lang w:eastAsia="en-GB"/>
              </w:rPr>
              <w:t>;</w:t>
            </w:r>
            <w:bookmarkEnd w:id="31"/>
          </w:p>
        </w:tc>
        <w:tc>
          <w:tcPr>
            <w:tcW w:w="812" w:type="dxa"/>
            <w:shd w:val="clear" w:color="auto" w:fill="auto"/>
          </w:tcPr>
          <w:p w14:paraId="52FE39FD"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705" w:type="dxa"/>
            <w:shd w:val="clear" w:color="auto" w:fill="auto"/>
          </w:tcPr>
          <w:p w14:paraId="7E036FC1"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7C6EC233" w14:textId="77777777" w:rsidTr="00374C74">
        <w:tc>
          <w:tcPr>
            <w:tcW w:w="8238" w:type="dxa"/>
            <w:shd w:val="clear" w:color="auto" w:fill="auto"/>
          </w:tcPr>
          <w:p w14:paraId="7CF278E4" w14:textId="77777777" w:rsidR="00374C74" w:rsidRPr="00AD0CEA" w:rsidRDefault="00374C74" w:rsidP="00374C74">
            <w:pPr>
              <w:pStyle w:val="Text1"/>
              <w:spacing w:before="40" w:after="40"/>
              <w:ind w:left="709"/>
              <w:rPr>
                <w:rFonts w:ascii="Corbel" w:hAnsi="Corbel"/>
                <w:noProof/>
              </w:rPr>
            </w:pPr>
            <w:r w:rsidRPr="00AD0CEA">
              <w:rPr>
                <w:rFonts w:ascii="Corbel" w:hAnsi="Corbel"/>
                <w:color w:val="000000"/>
              </w:rPr>
              <w:t>(iv)</w:t>
            </w:r>
            <w:bookmarkStart w:id="32" w:name="_DV_M251"/>
            <w:bookmarkEnd w:id="32"/>
            <w:r w:rsidRPr="00AD0CEA">
              <w:rPr>
                <w:rFonts w:ascii="Corbel" w:hAnsi="Corbel"/>
                <w:color w:val="000000"/>
              </w:rPr>
              <w:t xml:space="preserve"> </w:t>
            </w:r>
            <w:r w:rsidRPr="00AD0CEA">
              <w:rPr>
                <w:rFonts w:ascii="Corbel" w:hAnsi="Corbel"/>
                <w:bCs/>
                <w:iCs/>
              </w:rPr>
              <w:t>money laundering</w:t>
            </w:r>
            <w:bookmarkStart w:id="33" w:name="_DV_C391"/>
            <w:r w:rsidRPr="00AD0CEA">
              <w:rPr>
                <w:rFonts w:ascii="Corbel" w:hAnsi="Corbel"/>
                <w:color w:val="000000"/>
              </w:rPr>
              <w:t xml:space="preserve"> or</w:t>
            </w:r>
            <w:bookmarkStart w:id="34" w:name="_DV_M252"/>
            <w:bookmarkEnd w:id="33"/>
            <w:bookmarkEnd w:id="34"/>
            <w:r w:rsidRPr="00AD0CEA">
              <w:rPr>
                <w:rFonts w:ascii="Corbel" w:hAnsi="Corbel"/>
                <w:bCs/>
                <w:iCs/>
              </w:rPr>
              <w:t xml:space="preserve"> terrorist financing,</w:t>
            </w:r>
            <w:r w:rsidRPr="00AD0CEA">
              <w:rPr>
                <w:rFonts w:ascii="Corbel" w:hAnsi="Corbel"/>
              </w:rPr>
              <w:t xml:space="preserve"> </w:t>
            </w:r>
            <w:bookmarkStart w:id="35" w:name="_DV_C392"/>
            <w:r w:rsidRPr="00AD0CEA">
              <w:rPr>
                <w:rFonts w:ascii="Corbel" w:hAnsi="Corbel"/>
                <w:color w:val="000000"/>
              </w:rPr>
              <w:t>as defined in Article 1 of Directive 2005/60/EC of the European Parliament and of the Council</w:t>
            </w:r>
            <w:bookmarkStart w:id="36" w:name="_DV_C394"/>
            <w:bookmarkEnd w:id="35"/>
            <w:r w:rsidRPr="00AD0CEA">
              <w:rPr>
                <w:rFonts w:ascii="Corbel" w:hAnsi="Corbel"/>
                <w:color w:val="000000"/>
              </w:rPr>
              <w:t>;</w:t>
            </w:r>
            <w:bookmarkEnd w:id="36"/>
          </w:p>
        </w:tc>
        <w:tc>
          <w:tcPr>
            <w:tcW w:w="812" w:type="dxa"/>
            <w:shd w:val="clear" w:color="auto" w:fill="auto"/>
          </w:tcPr>
          <w:p w14:paraId="7D14BEC2"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705" w:type="dxa"/>
            <w:shd w:val="clear" w:color="auto" w:fill="auto"/>
          </w:tcPr>
          <w:p w14:paraId="1FE7031A"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00D3FC31" w14:textId="77777777" w:rsidTr="00374C74">
        <w:tc>
          <w:tcPr>
            <w:tcW w:w="8238" w:type="dxa"/>
            <w:shd w:val="clear" w:color="auto" w:fill="auto"/>
          </w:tcPr>
          <w:p w14:paraId="401D22DA" w14:textId="77777777" w:rsidR="00374C74" w:rsidRPr="00AD0CEA" w:rsidRDefault="00374C74" w:rsidP="00374C74">
            <w:pPr>
              <w:pStyle w:val="Text1"/>
              <w:spacing w:before="40" w:after="40"/>
              <w:ind w:left="709"/>
              <w:rPr>
                <w:rFonts w:ascii="Corbel" w:hAnsi="Corbel"/>
                <w:noProof/>
              </w:rPr>
            </w:pPr>
            <w:bookmarkStart w:id="37" w:name="_DV_C395"/>
            <w:r w:rsidRPr="00AD0CEA">
              <w:rPr>
                <w:rFonts w:ascii="Corbel" w:hAnsi="Corbel"/>
                <w:color w:val="000000"/>
              </w:rPr>
              <w:t xml:space="preserve">(v) </w:t>
            </w:r>
            <w:bookmarkStart w:id="38" w:name="_DV_M253"/>
            <w:bookmarkEnd w:id="37"/>
            <w:bookmarkEnd w:id="38"/>
            <w:r w:rsidRPr="00AD0CEA">
              <w:rPr>
                <w:rFonts w:ascii="Corbel" w:hAnsi="Corbel"/>
                <w:bCs/>
                <w:iCs/>
              </w:rPr>
              <w:t>terrorist-related offences</w:t>
            </w:r>
            <w:bookmarkStart w:id="39" w:name="_DV_C397"/>
            <w:r w:rsidRPr="00AD0CEA">
              <w:rPr>
                <w:rFonts w:ascii="Corbel" w:hAnsi="Corbel"/>
                <w:color w:val="000000"/>
              </w:rPr>
              <w:t xml:space="preserve"> or offences linked to terrorist activities, as defined in Articles 1 and 3 of Council Framework Decision 2002/475/JHA</w:t>
            </w:r>
            <w:bookmarkStart w:id="40" w:name="_DV_C399"/>
            <w:bookmarkEnd w:id="39"/>
            <w:r w:rsidRPr="00AD0CEA">
              <w:rPr>
                <w:rFonts w:ascii="Corbel" w:hAnsi="Corbel"/>
                <w:color w:val="000000"/>
              </w:rPr>
              <w:t>, respectively, or inciting, aiding, abetting or attempting to commit such offences, as referred to in Article 4 of that Decision;</w:t>
            </w:r>
            <w:bookmarkEnd w:id="40"/>
          </w:p>
        </w:tc>
        <w:tc>
          <w:tcPr>
            <w:tcW w:w="812" w:type="dxa"/>
            <w:shd w:val="clear" w:color="auto" w:fill="auto"/>
          </w:tcPr>
          <w:p w14:paraId="38CED6A5"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705" w:type="dxa"/>
            <w:shd w:val="clear" w:color="auto" w:fill="auto"/>
          </w:tcPr>
          <w:p w14:paraId="720D3C6C"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04DB2B3F" w14:textId="77777777" w:rsidTr="00374C74">
        <w:tc>
          <w:tcPr>
            <w:tcW w:w="8238" w:type="dxa"/>
            <w:shd w:val="clear" w:color="auto" w:fill="auto"/>
          </w:tcPr>
          <w:p w14:paraId="5F7E8824" w14:textId="77777777" w:rsidR="00374C74" w:rsidRPr="00AD0CEA" w:rsidRDefault="00374C74" w:rsidP="00374C74">
            <w:pPr>
              <w:pStyle w:val="Text1"/>
              <w:spacing w:before="40" w:after="40"/>
              <w:ind w:left="709"/>
              <w:rPr>
                <w:rFonts w:ascii="Corbel" w:hAnsi="Corbel"/>
                <w:color w:val="000000"/>
              </w:rPr>
            </w:pPr>
            <w:bookmarkStart w:id="41" w:name="_DV_C400"/>
            <w:r w:rsidRPr="00AD0CEA">
              <w:rPr>
                <w:rFonts w:ascii="Corbel" w:hAnsi="Corbel"/>
                <w:color w:val="000000"/>
              </w:rPr>
              <w:t xml:space="preserve">(vi) </w:t>
            </w:r>
            <w:bookmarkStart w:id="42" w:name="_DV_M254"/>
            <w:bookmarkEnd w:id="41"/>
            <w:bookmarkEnd w:id="42"/>
            <w:r w:rsidRPr="00AD0CEA">
              <w:rPr>
                <w:rFonts w:ascii="Corbel" w:hAnsi="Corbel"/>
                <w:bCs/>
                <w:iCs/>
              </w:rPr>
              <w:t>child labour or other forms of trafficking in human beings</w:t>
            </w:r>
            <w:r w:rsidRPr="00AD0CEA">
              <w:rPr>
                <w:rFonts w:ascii="Corbel" w:hAnsi="Corbel"/>
              </w:rPr>
              <w:t xml:space="preserve"> </w:t>
            </w:r>
            <w:bookmarkStart w:id="43" w:name="_DV_C402"/>
            <w:r w:rsidRPr="00AD0CEA">
              <w:rPr>
                <w:rFonts w:ascii="Corbel" w:hAnsi="Corbel"/>
                <w:color w:val="000000"/>
              </w:rPr>
              <w:t>as defined in Article 2 of Directive 2011/36/EU of the European Parliament and of the Council</w:t>
            </w:r>
            <w:bookmarkStart w:id="44" w:name="_DV_C404"/>
            <w:bookmarkEnd w:id="43"/>
            <w:r w:rsidRPr="00AD0CEA">
              <w:rPr>
                <w:rFonts w:ascii="Corbel" w:hAnsi="Corbel"/>
                <w:color w:val="000000"/>
              </w:rPr>
              <w:t>;</w:t>
            </w:r>
            <w:bookmarkEnd w:id="44"/>
          </w:p>
        </w:tc>
        <w:tc>
          <w:tcPr>
            <w:tcW w:w="812" w:type="dxa"/>
            <w:shd w:val="clear" w:color="auto" w:fill="auto"/>
          </w:tcPr>
          <w:p w14:paraId="1439AA98"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705" w:type="dxa"/>
            <w:shd w:val="clear" w:color="auto" w:fill="auto"/>
          </w:tcPr>
          <w:p w14:paraId="03523C2D"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7DE824C4" w14:textId="77777777" w:rsidTr="00374C74">
        <w:tc>
          <w:tcPr>
            <w:tcW w:w="8238" w:type="dxa"/>
            <w:shd w:val="clear" w:color="auto" w:fill="auto"/>
          </w:tcPr>
          <w:p w14:paraId="6716B966" w14:textId="77777777" w:rsidR="00374C74" w:rsidRPr="00AD0CEA" w:rsidRDefault="00374C74" w:rsidP="00374C74">
            <w:pPr>
              <w:pStyle w:val="Text1"/>
              <w:numPr>
                <w:ilvl w:val="0"/>
                <w:numId w:val="30"/>
              </w:numPr>
              <w:spacing w:before="40" w:after="40"/>
              <w:rPr>
                <w:rFonts w:ascii="Corbel" w:hAnsi="Corbel"/>
                <w:color w:val="000000"/>
              </w:rPr>
            </w:pPr>
            <w:r w:rsidRPr="00AD0CEA">
              <w:rPr>
                <w:rFonts w:ascii="Corbel" w:hAnsi="Corbel"/>
                <w:noProof/>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14:paraId="6DD360A6"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705" w:type="dxa"/>
            <w:shd w:val="clear" w:color="auto" w:fill="auto"/>
          </w:tcPr>
          <w:p w14:paraId="612FB2B8"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1BFA39B9" w14:textId="77777777" w:rsidTr="00374C74">
        <w:tc>
          <w:tcPr>
            <w:tcW w:w="8238" w:type="dxa"/>
            <w:shd w:val="clear" w:color="auto" w:fill="auto"/>
          </w:tcPr>
          <w:p w14:paraId="4DD770EF" w14:textId="77777777" w:rsidR="00374C74" w:rsidRPr="00AD0CEA" w:rsidRDefault="00374C74" w:rsidP="00374C74">
            <w:pPr>
              <w:pStyle w:val="Text1"/>
              <w:numPr>
                <w:ilvl w:val="0"/>
                <w:numId w:val="30"/>
              </w:numPr>
              <w:spacing w:before="40" w:after="40"/>
              <w:rPr>
                <w:rFonts w:ascii="Corbel" w:hAnsi="Corbel"/>
                <w:noProof/>
              </w:rPr>
            </w:pPr>
            <w:bookmarkStart w:id="45" w:name="_DV_C410"/>
            <w:r w:rsidRPr="00AD0CEA">
              <w:rPr>
                <w:rFonts w:ascii="Corbel" w:hAnsi="Corbel"/>
                <w:color w:val="000000"/>
              </w:rPr>
              <w:t>it has been established by a final judgment or final administrative decision that the person has committed an irregularity within the meaning of Article 1(2) of Council Regulation (EC, Euratom) No 2988/95</w:t>
            </w:r>
            <w:bookmarkEnd w:id="45"/>
            <w:r w:rsidRPr="00AD0CEA">
              <w:rPr>
                <w:rFonts w:ascii="Corbel" w:hAnsi="Corbel"/>
                <w:color w:val="000000"/>
              </w:rPr>
              <w:t>;</w:t>
            </w:r>
          </w:p>
        </w:tc>
        <w:tc>
          <w:tcPr>
            <w:tcW w:w="812" w:type="dxa"/>
            <w:shd w:val="clear" w:color="auto" w:fill="auto"/>
          </w:tcPr>
          <w:p w14:paraId="5D1452DF"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705" w:type="dxa"/>
            <w:shd w:val="clear" w:color="auto" w:fill="auto"/>
          </w:tcPr>
          <w:p w14:paraId="6FBC0AE1"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5509C8B9" w14:textId="77777777" w:rsidTr="00374C74">
        <w:tc>
          <w:tcPr>
            <w:tcW w:w="8238" w:type="dxa"/>
            <w:shd w:val="clear" w:color="auto" w:fill="auto"/>
          </w:tcPr>
          <w:p w14:paraId="69853BE8" w14:textId="77777777" w:rsidR="00374C74" w:rsidRPr="00AD0CEA" w:rsidRDefault="00374C74" w:rsidP="00374C74">
            <w:pPr>
              <w:pStyle w:val="Text1"/>
              <w:numPr>
                <w:ilvl w:val="0"/>
                <w:numId w:val="30"/>
              </w:numPr>
              <w:spacing w:before="40" w:after="40"/>
              <w:rPr>
                <w:rFonts w:ascii="Corbel" w:hAnsi="Corbel"/>
                <w:color w:val="000000"/>
              </w:rPr>
            </w:pPr>
            <w:r w:rsidRPr="00AD0CEA">
              <w:rPr>
                <w:rFonts w:ascii="Corbel" w:hAnsi="Corbel"/>
                <w:color w:val="000000"/>
              </w:rPr>
              <w:t>for the situations of grave professional misconduct, fraud, corruption, other criminal offences, significant deficiencies in the performance of the contract or irregularity, the applicant is subject to:</w:t>
            </w:r>
          </w:p>
          <w:p w14:paraId="37581AFC" w14:textId="77777777" w:rsidR="00374C74" w:rsidRPr="00AD0CEA" w:rsidRDefault="00374C74" w:rsidP="00374C74">
            <w:pPr>
              <w:pStyle w:val="Text1"/>
              <w:numPr>
                <w:ilvl w:val="0"/>
                <w:numId w:val="49"/>
              </w:numPr>
              <w:spacing w:before="40" w:after="40"/>
              <w:ind w:left="709" w:firstLine="0"/>
              <w:rPr>
                <w:rFonts w:ascii="Corbel" w:hAnsi="Corbel"/>
                <w:color w:val="000000"/>
              </w:rPr>
            </w:pPr>
            <w:r w:rsidRPr="00AD0CEA">
              <w:rPr>
                <w:rFonts w:ascii="Corbel" w:hAnsi="Corbel"/>
                <w:color w:val="000000"/>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4A0FF802" w14:textId="77777777" w:rsidR="00374C74" w:rsidRPr="00AD0CEA" w:rsidRDefault="00374C74" w:rsidP="00374C74">
            <w:pPr>
              <w:pStyle w:val="Text1"/>
              <w:numPr>
                <w:ilvl w:val="0"/>
                <w:numId w:val="49"/>
              </w:numPr>
              <w:spacing w:before="40" w:after="40"/>
              <w:ind w:left="709" w:firstLine="0"/>
              <w:rPr>
                <w:rFonts w:ascii="Corbel" w:hAnsi="Corbel"/>
                <w:color w:val="000000"/>
              </w:rPr>
            </w:pPr>
            <w:r w:rsidRPr="00AD0CEA">
              <w:rPr>
                <w:rFonts w:ascii="Corbel" w:hAnsi="Corbel"/>
                <w:color w:val="000000"/>
              </w:rPr>
              <w:t>non-final administrative decisions which may include disciplinary measures taken by the competent supervisory body responsible for the verification of the application of standards of professional ethics;</w:t>
            </w:r>
          </w:p>
          <w:p w14:paraId="61AA42FC" w14:textId="77777777" w:rsidR="00374C74" w:rsidRPr="00AD0CEA" w:rsidRDefault="00374C74" w:rsidP="00374C74">
            <w:pPr>
              <w:pStyle w:val="Text1"/>
              <w:numPr>
                <w:ilvl w:val="0"/>
                <w:numId w:val="49"/>
              </w:numPr>
              <w:spacing w:before="40" w:after="40"/>
              <w:ind w:left="709" w:firstLine="0"/>
              <w:rPr>
                <w:rFonts w:ascii="Corbel" w:hAnsi="Corbel"/>
                <w:color w:val="000000"/>
              </w:rPr>
            </w:pPr>
            <w:r w:rsidRPr="00AD0CEA">
              <w:rPr>
                <w:rFonts w:ascii="Corbel" w:hAnsi="Corbel"/>
                <w:color w:val="000000"/>
              </w:rPr>
              <w:t>decisions of the ECB, the EIB, the European Investment Fund or international organisations;</w:t>
            </w:r>
          </w:p>
          <w:p w14:paraId="5BD8AAB7" w14:textId="77777777" w:rsidR="00374C74" w:rsidRPr="00AD0CEA" w:rsidRDefault="00374C74" w:rsidP="00374C74">
            <w:pPr>
              <w:pStyle w:val="Text1"/>
              <w:numPr>
                <w:ilvl w:val="0"/>
                <w:numId w:val="49"/>
              </w:numPr>
              <w:spacing w:before="40" w:after="40"/>
              <w:ind w:left="709" w:firstLine="0"/>
              <w:rPr>
                <w:rFonts w:ascii="Corbel" w:hAnsi="Corbel"/>
                <w:color w:val="000000"/>
              </w:rPr>
            </w:pPr>
            <w:r w:rsidRPr="00AD0CEA">
              <w:rPr>
                <w:rFonts w:ascii="Corbel" w:hAnsi="Corbel"/>
                <w:color w:val="000000"/>
              </w:rPr>
              <w:t>decisions of the Commission relating to the infringement of the Union's competition rules or of a national competent authority relating to the infringement of Union or national competition law; or</w:t>
            </w:r>
          </w:p>
          <w:p w14:paraId="221A2146" w14:textId="77777777" w:rsidR="00374C74" w:rsidRPr="00AD0CEA" w:rsidRDefault="00374C74" w:rsidP="00374C74">
            <w:pPr>
              <w:pStyle w:val="Text1"/>
              <w:numPr>
                <w:ilvl w:val="0"/>
                <w:numId w:val="49"/>
              </w:numPr>
              <w:spacing w:before="40" w:after="40"/>
              <w:ind w:left="709" w:firstLine="0"/>
              <w:rPr>
                <w:rFonts w:ascii="Corbel" w:hAnsi="Corbel"/>
                <w:color w:val="000000"/>
              </w:rPr>
            </w:pPr>
            <w:r w:rsidRPr="00AD0CEA">
              <w:rPr>
                <w:rFonts w:ascii="Corbel" w:hAnsi="Corbel"/>
                <w:color w:val="000000"/>
              </w:rPr>
              <w:lastRenderedPageBreak/>
              <w:t xml:space="preserve">decisions of exclusion by an authorising officer of an EU institution, of a European office or of an EU agency or body. </w:t>
            </w:r>
          </w:p>
        </w:tc>
        <w:tc>
          <w:tcPr>
            <w:tcW w:w="812" w:type="dxa"/>
            <w:shd w:val="clear" w:color="auto" w:fill="auto"/>
          </w:tcPr>
          <w:p w14:paraId="5F7B3865" w14:textId="77777777" w:rsidR="00374C74" w:rsidRPr="00AD0CEA" w:rsidRDefault="00374C74" w:rsidP="00374C74">
            <w:pPr>
              <w:spacing w:before="240"/>
              <w:rPr>
                <w:rFonts w:ascii="Corbel" w:hAnsi="Corbel"/>
                <w:noProof/>
              </w:rPr>
            </w:pPr>
            <w:r w:rsidRPr="00AD0CEA">
              <w:rPr>
                <w:rFonts w:ascii="Corbel" w:hAnsi="Corbel"/>
                <w:noProof/>
              </w:rPr>
              <w:lastRenderedPageBreak/>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705" w:type="dxa"/>
            <w:shd w:val="clear" w:color="auto" w:fill="auto"/>
          </w:tcPr>
          <w:p w14:paraId="152F5CDA"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bl>
    <w:p w14:paraId="73663D84" w14:textId="77777777" w:rsidR="00374C74" w:rsidRPr="00AD0CEA" w:rsidRDefault="00374C74" w:rsidP="00374C74">
      <w:pPr>
        <w:pStyle w:val="Title"/>
        <w:jc w:val="both"/>
        <w:rPr>
          <w:rFonts w:ascii="Corbel" w:hAnsi="Corbel"/>
          <w:b w:val="0"/>
          <w:smallCaps/>
          <w:sz w:val="24"/>
          <w:szCs w:val="24"/>
        </w:rPr>
      </w:pPr>
      <w:bookmarkStart w:id="46" w:name="_DV_C376"/>
      <w:r w:rsidRPr="00AD0CEA">
        <w:rPr>
          <w:rFonts w:ascii="Corbel" w:hAnsi="Corbel"/>
          <w:sz w:val="24"/>
          <w:szCs w:val="24"/>
        </w:rPr>
        <w:t>II – Situations of exclusion concerning natural persons with power of representation, decision-making or control over the legal person</w:t>
      </w:r>
    </w:p>
    <w:p w14:paraId="3452E8C4" w14:textId="77777777" w:rsidR="00374C74" w:rsidRPr="00AD0CEA" w:rsidRDefault="00374C74" w:rsidP="00374C74">
      <w:pPr>
        <w:autoSpaceDE w:val="0"/>
        <w:autoSpaceDN w:val="0"/>
        <w:adjustRightInd w:val="0"/>
        <w:spacing w:after="240"/>
        <w:jc w:val="center"/>
        <w:rPr>
          <w:rFonts w:ascii="Corbel" w:hAnsi="Corbel"/>
          <w:i/>
          <w:noProof/>
        </w:rPr>
      </w:pPr>
      <w:r w:rsidRPr="00AD0CEA">
        <w:rPr>
          <w:rFonts w:ascii="Corbel" w:hAnsi="Corbel"/>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670"/>
        <w:gridCol w:w="614"/>
        <w:gridCol w:w="614"/>
      </w:tblGrid>
      <w:tr w:rsidR="00374C74" w:rsidRPr="00AD0CEA" w14:paraId="7EDEFCA9" w14:textId="77777777" w:rsidTr="00374C74">
        <w:tc>
          <w:tcPr>
            <w:tcW w:w="7763" w:type="dxa"/>
            <w:shd w:val="clear" w:color="auto" w:fill="auto"/>
            <w:vAlign w:val="center"/>
          </w:tcPr>
          <w:p w14:paraId="6BB86BC3" w14:textId="77777777" w:rsidR="00374C74" w:rsidRPr="00AD0CEA" w:rsidRDefault="00374C74" w:rsidP="00374C74">
            <w:pPr>
              <w:numPr>
                <w:ilvl w:val="0"/>
                <w:numId w:val="31"/>
              </w:numPr>
              <w:spacing w:before="40" w:after="40"/>
              <w:ind w:left="502"/>
              <w:rPr>
                <w:rFonts w:ascii="Corbel" w:hAnsi="Corbel"/>
                <w:noProof/>
              </w:rPr>
            </w:pPr>
            <w:r w:rsidRPr="00AD0CEA">
              <w:rPr>
                <w:rFonts w:ascii="Corbel" w:hAnsi="Corbel"/>
                <w:noProof/>
              </w:rPr>
              <w:t xml:space="preserve">declares that a natural person who is a member of the administrative, management or supervisory body of the above-mentioned legal person, or who has powers of representation, decision or control with regard to the above-mentioned legal person </w:t>
            </w:r>
            <w:r w:rsidRPr="00AD0CEA">
              <w:rPr>
                <w:rFonts w:ascii="Corbel" w:hAnsi="Corbel"/>
              </w:rPr>
              <w:t>(this covers company directors, members of management or supervisory bodies, and cases where one natural person holds a majority of shares)</w:t>
            </w:r>
            <w:r w:rsidRPr="00AD0CEA">
              <w:rPr>
                <w:rFonts w:ascii="Corbel" w:hAnsi="Corbel"/>
                <w:noProof/>
              </w:rPr>
              <w:t xml:space="preserve"> is in one of the following situations: </w:t>
            </w:r>
          </w:p>
        </w:tc>
        <w:tc>
          <w:tcPr>
            <w:tcW w:w="670" w:type="dxa"/>
            <w:shd w:val="clear" w:color="auto" w:fill="auto"/>
          </w:tcPr>
          <w:p w14:paraId="1D0AF966" w14:textId="77777777" w:rsidR="00374C74" w:rsidRPr="00AD0CEA" w:rsidRDefault="00374C74" w:rsidP="00374C74">
            <w:pPr>
              <w:spacing w:before="240"/>
              <w:rPr>
                <w:rFonts w:ascii="Corbel" w:hAnsi="Corbel"/>
                <w:noProof/>
              </w:rPr>
            </w:pPr>
            <w:r w:rsidRPr="00AD0CEA">
              <w:rPr>
                <w:rFonts w:ascii="Corbel" w:hAnsi="Corbel"/>
                <w:noProof/>
              </w:rPr>
              <w:t>YES</w:t>
            </w:r>
          </w:p>
        </w:tc>
        <w:tc>
          <w:tcPr>
            <w:tcW w:w="614" w:type="dxa"/>
            <w:shd w:val="clear" w:color="auto" w:fill="auto"/>
          </w:tcPr>
          <w:p w14:paraId="490E84B6" w14:textId="77777777" w:rsidR="00374C74" w:rsidRPr="00AD0CEA" w:rsidRDefault="00374C74" w:rsidP="00374C74">
            <w:pPr>
              <w:spacing w:before="240"/>
              <w:rPr>
                <w:rFonts w:ascii="Corbel" w:hAnsi="Corbel"/>
                <w:noProof/>
              </w:rPr>
            </w:pPr>
            <w:r w:rsidRPr="00AD0CEA">
              <w:rPr>
                <w:rFonts w:ascii="Corbel" w:hAnsi="Corbel"/>
                <w:noProof/>
              </w:rPr>
              <w:t>NO</w:t>
            </w:r>
          </w:p>
        </w:tc>
        <w:tc>
          <w:tcPr>
            <w:tcW w:w="614" w:type="dxa"/>
          </w:tcPr>
          <w:p w14:paraId="4D061EF8" w14:textId="77777777" w:rsidR="00374C74" w:rsidRPr="00AD0CEA" w:rsidRDefault="00374C74" w:rsidP="00374C74">
            <w:pPr>
              <w:spacing w:before="240"/>
              <w:rPr>
                <w:rFonts w:ascii="Corbel" w:hAnsi="Corbel"/>
                <w:noProof/>
              </w:rPr>
            </w:pPr>
            <w:r w:rsidRPr="00AD0CEA">
              <w:rPr>
                <w:rFonts w:ascii="Corbel" w:hAnsi="Corbel"/>
                <w:noProof/>
              </w:rPr>
              <w:t>N/A</w:t>
            </w:r>
          </w:p>
        </w:tc>
      </w:tr>
      <w:tr w:rsidR="00374C74" w:rsidRPr="00AD0CEA" w14:paraId="68D561E0" w14:textId="77777777" w:rsidTr="00374C74">
        <w:tc>
          <w:tcPr>
            <w:tcW w:w="7763" w:type="dxa"/>
            <w:shd w:val="clear" w:color="auto" w:fill="auto"/>
            <w:vAlign w:val="center"/>
          </w:tcPr>
          <w:p w14:paraId="4B8FE72A" w14:textId="77777777" w:rsidR="00374C74" w:rsidRPr="00AD0CEA" w:rsidRDefault="00374C74" w:rsidP="00374C74">
            <w:pPr>
              <w:pStyle w:val="Text1"/>
              <w:spacing w:before="40" w:after="40"/>
              <w:ind w:left="360"/>
              <w:rPr>
                <w:rFonts w:ascii="Corbel" w:hAnsi="Corbel"/>
                <w:noProof/>
              </w:rPr>
            </w:pPr>
            <w:r w:rsidRPr="00AD0CEA">
              <w:rPr>
                <w:rFonts w:ascii="Corbel" w:hAnsi="Corbel"/>
                <w:noProof/>
              </w:rPr>
              <w:t>Situation (c) above (grave professional misconduct)</w:t>
            </w:r>
          </w:p>
        </w:tc>
        <w:tc>
          <w:tcPr>
            <w:tcW w:w="670" w:type="dxa"/>
            <w:shd w:val="clear" w:color="auto" w:fill="auto"/>
            <w:vAlign w:val="center"/>
          </w:tcPr>
          <w:p w14:paraId="6AA41531"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14" w:type="dxa"/>
            <w:shd w:val="clear" w:color="auto" w:fill="auto"/>
            <w:vAlign w:val="center"/>
          </w:tcPr>
          <w:p w14:paraId="33CDD7F6"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14" w:type="dxa"/>
          </w:tcPr>
          <w:p w14:paraId="7AE2C611"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052C0667" w14:textId="77777777" w:rsidTr="00374C74">
        <w:tc>
          <w:tcPr>
            <w:tcW w:w="7763" w:type="dxa"/>
            <w:shd w:val="clear" w:color="auto" w:fill="auto"/>
            <w:vAlign w:val="center"/>
          </w:tcPr>
          <w:p w14:paraId="5D18B733" w14:textId="77777777" w:rsidR="00374C74" w:rsidRPr="00AD0CEA" w:rsidRDefault="00374C74" w:rsidP="00374C74">
            <w:pPr>
              <w:pStyle w:val="Text1"/>
              <w:spacing w:before="40" w:after="40"/>
              <w:ind w:left="360"/>
              <w:rPr>
                <w:rFonts w:ascii="Corbel" w:hAnsi="Corbel"/>
                <w:noProof/>
              </w:rPr>
            </w:pPr>
            <w:r w:rsidRPr="00AD0CEA">
              <w:rPr>
                <w:rFonts w:ascii="Corbel" w:hAnsi="Corbel"/>
                <w:noProof/>
              </w:rPr>
              <w:t>Situation (d) above (fraud, corruption or other criminal offence)</w:t>
            </w:r>
          </w:p>
        </w:tc>
        <w:tc>
          <w:tcPr>
            <w:tcW w:w="670" w:type="dxa"/>
            <w:shd w:val="clear" w:color="auto" w:fill="auto"/>
            <w:vAlign w:val="center"/>
          </w:tcPr>
          <w:p w14:paraId="1838FDCA"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14" w:type="dxa"/>
            <w:shd w:val="clear" w:color="auto" w:fill="auto"/>
            <w:vAlign w:val="center"/>
          </w:tcPr>
          <w:p w14:paraId="5D6CF530"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14" w:type="dxa"/>
          </w:tcPr>
          <w:p w14:paraId="3807253A"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6D5DDE9C" w14:textId="77777777" w:rsidTr="00374C74">
        <w:tc>
          <w:tcPr>
            <w:tcW w:w="7763" w:type="dxa"/>
            <w:shd w:val="clear" w:color="auto" w:fill="auto"/>
            <w:vAlign w:val="center"/>
          </w:tcPr>
          <w:p w14:paraId="04FE5937" w14:textId="77777777" w:rsidR="00374C74" w:rsidRPr="00AD0CEA" w:rsidRDefault="00374C74" w:rsidP="00374C74">
            <w:pPr>
              <w:pStyle w:val="Text1"/>
              <w:spacing w:before="40" w:after="40"/>
              <w:ind w:left="360"/>
              <w:rPr>
                <w:rFonts w:ascii="Corbel" w:hAnsi="Corbel"/>
                <w:noProof/>
              </w:rPr>
            </w:pPr>
            <w:r w:rsidRPr="00AD0CEA">
              <w:rPr>
                <w:rFonts w:ascii="Corbel" w:hAnsi="Corbel"/>
                <w:noProof/>
              </w:rPr>
              <w:t>Situation (e) above (significant deficiencies in performance of a contract )</w:t>
            </w:r>
          </w:p>
        </w:tc>
        <w:tc>
          <w:tcPr>
            <w:tcW w:w="670" w:type="dxa"/>
            <w:shd w:val="clear" w:color="auto" w:fill="auto"/>
            <w:vAlign w:val="center"/>
          </w:tcPr>
          <w:p w14:paraId="2CB14482"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14" w:type="dxa"/>
            <w:shd w:val="clear" w:color="auto" w:fill="auto"/>
            <w:vAlign w:val="center"/>
          </w:tcPr>
          <w:p w14:paraId="279E0B8A"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14" w:type="dxa"/>
          </w:tcPr>
          <w:p w14:paraId="752D7E94"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5DC67434" w14:textId="77777777" w:rsidTr="00374C74">
        <w:tc>
          <w:tcPr>
            <w:tcW w:w="7763" w:type="dxa"/>
            <w:shd w:val="clear" w:color="auto" w:fill="auto"/>
            <w:vAlign w:val="center"/>
          </w:tcPr>
          <w:p w14:paraId="453207C6" w14:textId="77777777" w:rsidR="00374C74" w:rsidRPr="00AD0CEA" w:rsidRDefault="00374C74" w:rsidP="00374C74">
            <w:pPr>
              <w:pStyle w:val="Text1"/>
              <w:spacing w:before="40" w:after="40"/>
              <w:ind w:left="360"/>
              <w:rPr>
                <w:rFonts w:ascii="Corbel" w:hAnsi="Corbel"/>
                <w:noProof/>
              </w:rPr>
            </w:pPr>
            <w:r w:rsidRPr="00AD0CEA">
              <w:rPr>
                <w:rFonts w:ascii="Corbel" w:hAnsi="Corbel"/>
                <w:noProof/>
              </w:rPr>
              <w:t>Situation (f) above (irregularity)</w:t>
            </w:r>
          </w:p>
        </w:tc>
        <w:tc>
          <w:tcPr>
            <w:tcW w:w="670" w:type="dxa"/>
            <w:shd w:val="clear" w:color="auto" w:fill="auto"/>
            <w:vAlign w:val="center"/>
          </w:tcPr>
          <w:p w14:paraId="2B610F92"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14" w:type="dxa"/>
            <w:shd w:val="clear" w:color="auto" w:fill="auto"/>
            <w:vAlign w:val="center"/>
          </w:tcPr>
          <w:p w14:paraId="459F294F"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14" w:type="dxa"/>
          </w:tcPr>
          <w:p w14:paraId="06008A4E"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bl>
    <w:p w14:paraId="2164CCA1" w14:textId="77777777" w:rsidR="00374C74" w:rsidRPr="00AD0CEA" w:rsidRDefault="00374C74" w:rsidP="00374C74">
      <w:pPr>
        <w:pStyle w:val="Title"/>
        <w:jc w:val="left"/>
        <w:rPr>
          <w:rFonts w:ascii="Corbel" w:hAnsi="Corbel"/>
          <w:noProof/>
          <w:sz w:val="24"/>
          <w:szCs w:val="24"/>
        </w:rPr>
      </w:pPr>
      <w:r w:rsidRPr="00AD0CEA">
        <w:rPr>
          <w:rFonts w:ascii="Corbel" w:hAnsi="Corbel"/>
          <w:sz w:val="24"/>
          <w:szCs w:val="24"/>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74C74" w:rsidRPr="00AD0CEA" w14:paraId="69F2B542" w14:textId="77777777" w:rsidTr="00374C74">
        <w:tc>
          <w:tcPr>
            <w:tcW w:w="7747" w:type="dxa"/>
            <w:shd w:val="clear" w:color="auto" w:fill="auto"/>
          </w:tcPr>
          <w:p w14:paraId="330AF8E2" w14:textId="77777777" w:rsidR="00374C74" w:rsidRPr="00AD0CEA" w:rsidRDefault="00374C74" w:rsidP="00374C74">
            <w:pPr>
              <w:numPr>
                <w:ilvl w:val="0"/>
                <w:numId w:val="31"/>
              </w:numPr>
              <w:spacing w:before="40" w:after="40"/>
              <w:ind w:left="502"/>
              <w:rPr>
                <w:rFonts w:ascii="Corbel" w:hAnsi="Corbel"/>
                <w:noProof/>
              </w:rPr>
            </w:pPr>
            <w:r w:rsidRPr="00AD0CEA">
              <w:rPr>
                <w:rFonts w:ascii="Corbel" w:hAnsi="Corbel"/>
                <w:noProof/>
              </w:rPr>
              <w:t xml:space="preserve"> declares that a natural or legal person that assumes unlimited liability for the debts of the above-mentioned legal person is in one of the following situations: </w:t>
            </w:r>
          </w:p>
        </w:tc>
        <w:tc>
          <w:tcPr>
            <w:tcW w:w="670" w:type="dxa"/>
            <w:shd w:val="clear" w:color="auto" w:fill="auto"/>
          </w:tcPr>
          <w:p w14:paraId="46FAB903" w14:textId="77777777" w:rsidR="00374C74" w:rsidRPr="00AD0CEA" w:rsidRDefault="00374C74" w:rsidP="00374C74">
            <w:pPr>
              <w:spacing w:before="240"/>
              <w:rPr>
                <w:rFonts w:ascii="Corbel" w:hAnsi="Corbel"/>
                <w:noProof/>
              </w:rPr>
            </w:pPr>
            <w:r w:rsidRPr="00AD0CEA">
              <w:rPr>
                <w:rFonts w:ascii="Corbel" w:hAnsi="Corbel"/>
                <w:noProof/>
              </w:rPr>
              <w:t>YES</w:t>
            </w:r>
          </w:p>
        </w:tc>
        <w:tc>
          <w:tcPr>
            <w:tcW w:w="614" w:type="dxa"/>
          </w:tcPr>
          <w:p w14:paraId="1B9889CD" w14:textId="77777777" w:rsidR="00374C74" w:rsidRPr="00AD0CEA" w:rsidRDefault="00374C74" w:rsidP="00374C74">
            <w:pPr>
              <w:spacing w:before="240"/>
              <w:rPr>
                <w:rFonts w:ascii="Corbel" w:hAnsi="Corbel"/>
                <w:noProof/>
              </w:rPr>
            </w:pPr>
            <w:r w:rsidRPr="00AD0CEA">
              <w:rPr>
                <w:rFonts w:ascii="Corbel" w:hAnsi="Corbel"/>
                <w:noProof/>
              </w:rPr>
              <w:t>NO</w:t>
            </w:r>
          </w:p>
        </w:tc>
        <w:tc>
          <w:tcPr>
            <w:tcW w:w="630" w:type="dxa"/>
            <w:shd w:val="clear" w:color="auto" w:fill="auto"/>
          </w:tcPr>
          <w:p w14:paraId="45EB2B8E" w14:textId="77777777" w:rsidR="00374C74" w:rsidRPr="00AD0CEA" w:rsidRDefault="00374C74" w:rsidP="00374C74">
            <w:pPr>
              <w:spacing w:before="240"/>
              <w:rPr>
                <w:rFonts w:ascii="Corbel" w:hAnsi="Corbel"/>
                <w:noProof/>
              </w:rPr>
            </w:pPr>
            <w:r w:rsidRPr="00AD0CEA">
              <w:rPr>
                <w:rFonts w:ascii="Corbel" w:hAnsi="Corbel"/>
                <w:noProof/>
              </w:rPr>
              <w:t>N/A</w:t>
            </w:r>
          </w:p>
        </w:tc>
      </w:tr>
      <w:tr w:rsidR="00374C74" w:rsidRPr="00AD0CEA" w14:paraId="0BF934DC" w14:textId="77777777" w:rsidTr="00374C74">
        <w:tc>
          <w:tcPr>
            <w:tcW w:w="7747" w:type="dxa"/>
            <w:shd w:val="clear" w:color="auto" w:fill="auto"/>
            <w:vAlign w:val="center"/>
          </w:tcPr>
          <w:p w14:paraId="1F209A8B" w14:textId="77777777" w:rsidR="00374C74" w:rsidRPr="00AD0CEA" w:rsidRDefault="00374C74" w:rsidP="00374C74">
            <w:pPr>
              <w:pStyle w:val="Text1"/>
              <w:spacing w:before="40" w:after="40"/>
              <w:ind w:left="360"/>
              <w:rPr>
                <w:rFonts w:ascii="Corbel" w:hAnsi="Corbel"/>
                <w:noProof/>
              </w:rPr>
            </w:pPr>
            <w:r w:rsidRPr="00AD0CEA">
              <w:rPr>
                <w:rFonts w:ascii="Corbel" w:hAnsi="Corbel"/>
                <w:noProof/>
              </w:rPr>
              <w:t>Situation (a) above (bankruptcy)</w:t>
            </w:r>
          </w:p>
        </w:tc>
        <w:tc>
          <w:tcPr>
            <w:tcW w:w="670" w:type="dxa"/>
            <w:shd w:val="clear" w:color="auto" w:fill="auto"/>
            <w:vAlign w:val="center"/>
          </w:tcPr>
          <w:p w14:paraId="40D579BF"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14" w:type="dxa"/>
          </w:tcPr>
          <w:p w14:paraId="58AC7784"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30" w:type="dxa"/>
            <w:shd w:val="clear" w:color="auto" w:fill="auto"/>
            <w:vAlign w:val="center"/>
          </w:tcPr>
          <w:p w14:paraId="6B71E8B4"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1F5497DF" w14:textId="77777777" w:rsidTr="00374C74">
        <w:tc>
          <w:tcPr>
            <w:tcW w:w="7747" w:type="dxa"/>
            <w:shd w:val="clear" w:color="auto" w:fill="auto"/>
            <w:vAlign w:val="center"/>
          </w:tcPr>
          <w:p w14:paraId="726D8BF3" w14:textId="77777777" w:rsidR="00374C74" w:rsidRPr="00AD0CEA" w:rsidRDefault="00374C74" w:rsidP="00374C74">
            <w:pPr>
              <w:pStyle w:val="Text1"/>
              <w:spacing w:before="40" w:after="40"/>
              <w:ind w:left="360"/>
              <w:rPr>
                <w:rFonts w:ascii="Corbel" w:hAnsi="Corbel"/>
                <w:noProof/>
              </w:rPr>
            </w:pPr>
            <w:r w:rsidRPr="00AD0CEA">
              <w:rPr>
                <w:rFonts w:ascii="Corbel" w:hAnsi="Corbel"/>
                <w:noProof/>
              </w:rPr>
              <w:t>Situation (b) above (breach in payment of taxes or social security contributions)</w:t>
            </w:r>
          </w:p>
        </w:tc>
        <w:tc>
          <w:tcPr>
            <w:tcW w:w="670" w:type="dxa"/>
            <w:shd w:val="clear" w:color="auto" w:fill="auto"/>
            <w:vAlign w:val="center"/>
          </w:tcPr>
          <w:p w14:paraId="6F9ED3AC"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14" w:type="dxa"/>
          </w:tcPr>
          <w:p w14:paraId="3B2B6AFD"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30" w:type="dxa"/>
            <w:shd w:val="clear" w:color="auto" w:fill="auto"/>
            <w:vAlign w:val="center"/>
          </w:tcPr>
          <w:p w14:paraId="0BB44F58"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bl>
    <w:p w14:paraId="0B5302A2" w14:textId="77777777" w:rsidR="00374C74" w:rsidRPr="00AD0CEA" w:rsidRDefault="00374C74" w:rsidP="00374C74">
      <w:pPr>
        <w:pStyle w:val="Title"/>
        <w:jc w:val="left"/>
        <w:rPr>
          <w:rFonts w:ascii="Corbel" w:hAnsi="Corbel"/>
          <w:noProof/>
          <w:sz w:val="24"/>
          <w:szCs w:val="24"/>
        </w:rPr>
      </w:pPr>
      <w:r w:rsidRPr="00AD0CEA">
        <w:rPr>
          <w:rFonts w:ascii="Corbel" w:hAnsi="Corbel"/>
          <w:noProof/>
          <w:sz w:val="24"/>
          <w:szCs w:val="24"/>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374C74" w:rsidRPr="00AD0CEA" w14:paraId="1039EBC5" w14:textId="77777777" w:rsidTr="00374C74">
        <w:tc>
          <w:tcPr>
            <w:tcW w:w="8472" w:type="dxa"/>
            <w:shd w:val="clear" w:color="auto" w:fill="auto"/>
          </w:tcPr>
          <w:p w14:paraId="0A98B24F" w14:textId="77777777" w:rsidR="00374C74" w:rsidRPr="00AD0CEA" w:rsidRDefault="00374C74" w:rsidP="00374C74">
            <w:pPr>
              <w:numPr>
                <w:ilvl w:val="0"/>
                <w:numId w:val="31"/>
              </w:numPr>
              <w:spacing w:before="40" w:after="40"/>
              <w:ind w:left="502"/>
              <w:rPr>
                <w:rFonts w:ascii="Corbel" w:hAnsi="Corbel"/>
                <w:noProof/>
              </w:rPr>
            </w:pPr>
            <w:r w:rsidRPr="00AD0CEA">
              <w:rPr>
                <w:rFonts w:ascii="Corbel" w:hAnsi="Corbel"/>
                <w:noProof/>
              </w:rPr>
              <w:t xml:space="preserve"> declares that the above-mentioned person:</w:t>
            </w:r>
          </w:p>
        </w:tc>
        <w:tc>
          <w:tcPr>
            <w:tcW w:w="670" w:type="dxa"/>
            <w:shd w:val="clear" w:color="auto" w:fill="auto"/>
          </w:tcPr>
          <w:p w14:paraId="1EFD2FAE" w14:textId="77777777" w:rsidR="00374C74" w:rsidRPr="00AD0CEA" w:rsidRDefault="00374C74" w:rsidP="00374C74">
            <w:pPr>
              <w:spacing w:before="240"/>
              <w:rPr>
                <w:rFonts w:ascii="Corbel" w:hAnsi="Corbel"/>
                <w:noProof/>
              </w:rPr>
            </w:pPr>
            <w:r w:rsidRPr="00AD0CEA">
              <w:rPr>
                <w:rFonts w:ascii="Corbel" w:hAnsi="Corbel"/>
                <w:noProof/>
              </w:rPr>
              <w:t>YES</w:t>
            </w:r>
          </w:p>
        </w:tc>
        <w:tc>
          <w:tcPr>
            <w:tcW w:w="614" w:type="dxa"/>
            <w:shd w:val="clear" w:color="auto" w:fill="auto"/>
          </w:tcPr>
          <w:p w14:paraId="721AFBC7" w14:textId="77777777" w:rsidR="00374C74" w:rsidRPr="00AD0CEA" w:rsidRDefault="00374C74" w:rsidP="00374C74">
            <w:pPr>
              <w:spacing w:before="240"/>
              <w:rPr>
                <w:rFonts w:ascii="Corbel" w:hAnsi="Corbel"/>
                <w:noProof/>
              </w:rPr>
            </w:pPr>
            <w:r w:rsidRPr="00AD0CEA">
              <w:rPr>
                <w:rFonts w:ascii="Corbel" w:hAnsi="Corbel"/>
                <w:noProof/>
              </w:rPr>
              <w:t>NO</w:t>
            </w:r>
          </w:p>
        </w:tc>
      </w:tr>
      <w:tr w:rsidR="00374C74" w:rsidRPr="00AD0CEA" w14:paraId="0EC1F794" w14:textId="77777777" w:rsidTr="00374C74">
        <w:tc>
          <w:tcPr>
            <w:tcW w:w="8472" w:type="dxa"/>
            <w:shd w:val="clear" w:color="auto" w:fill="auto"/>
          </w:tcPr>
          <w:p w14:paraId="19169C64" w14:textId="77777777" w:rsidR="00374C74" w:rsidRPr="00AD0CEA" w:rsidRDefault="00374C74" w:rsidP="00374C74">
            <w:pPr>
              <w:pStyle w:val="Text1"/>
              <w:numPr>
                <w:ilvl w:val="0"/>
                <w:numId w:val="30"/>
              </w:numPr>
              <w:spacing w:before="40" w:after="40"/>
              <w:rPr>
                <w:rFonts w:ascii="Corbel" w:hAnsi="Corbel"/>
                <w:noProof/>
              </w:rPr>
            </w:pPr>
            <w:r w:rsidRPr="00AD0CEA">
              <w:rPr>
                <w:rFonts w:ascii="Corbel" w:hAnsi="Corbel"/>
                <w:noProof/>
              </w:rPr>
              <w:t xml:space="preserve">has distorted competition by being previously involved in the preparation of procurement documents for this procurement procedure. </w:t>
            </w:r>
          </w:p>
        </w:tc>
        <w:tc>
          <w:tcPr>
            <w:tcW w:w="670" w:type="dxa"/>
            <w:shd w:val="clear" w:color="auto" w:fill="auto"/>
          </w:tcPr>
          <w:p w14:paraId="137A682C"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14" w:type="dxa"/>
            <w:shd w:val="clear" w:color="auto" w:fill="auto"/>
          </w:tcPr>
          <w:p w14:paraId="59FB0A2B"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bl>
    <w:bookmarkEnd w:id="46"/>
    <w:p w14:paraId="4243A815" w14:textId="77777777" w:rsidR="00374C74" w:rsidRPr="00AD0CEA" w:rsidRDefault="00374C74" w:rsidP="00374C74">
      <w:pPr>
        <w:pStyle w:val="Title"/>
        <w:jc w:val="left"/>
        <w:rPr>
          <w:rFonts w:ascii="Corbel" w:hAnsi="Corbel"/>
          <w:noProof/>
          <w:sz w:val="24"/>
          <w:szCs w:val="24"/>
        </w:rPr>
      </w:pPr>
      <w:r w:rsidRPr="00AD0CEA">
        <w:rPr>
          <w:rFonts w:ascii="Corbel" w:hAnsi="Corbel"/>
          <w:noProof/>
          <w:sz w:val="24"/>
          <w:szCs w:val="24"/>
        </w:rPr>
        <w:t>V – Remedial measures</w:t>
      </w:r>
    </w:p>
    <w:p w14:paraId="3893F3C3" w14:textId="77777777" w:rsidR="00374C74" w:rsidRPr="00AD0CEA" w:rsidRDefault="00374C74" w:rsidP="00374C74">
      <w:pPr>
        <w:rPr>
          <w:rFonts w:ascii="Corbel" w:hAnsi="Corbel"/>
          <w:color w:val="000000"/>
        </w:rPr>
      </w:pPr>
      <w:r w:rsidRPr="00AD0CEA">
        <w:rPr>
          <w:rFonts w:ascii="Corbel" w:hAnsi="Corbel"/>
          <w:noProof/>
        </w:rPr>
        <w:t xml:space="preserve">If the person declares one of the </w:t>
      </w:r>
      <w:r w:rsidRPr="00AD0CEA">
        <w:rPr>
          <w:rFonts w:ascii="Corbel" w:hAnsi="Corbel"/>
          <w:bCs/>
          <w:iCs/>
          <w:color w:val="000000"/>
        </w:rPr>
        <w:t xml:space="preserve">situations of exclusion listed above, it </w:t>
      </w:r>
      <w:r w:rsidRPr="00AD0CEA">
        <w:rPr>
          <w:rFonts w:ascii="Corbel" w:hAnsi="Corbel"/>
          <w:color w:val="000000"/>
        </w:rPr>
        <w:t>must indicate measures it has taken to remedy the exclusion situation, thus demonstrating</w:t>
      </w:r>
      <w:r w:rsidRPr="00AD0CEA">
        <w:rPr>
          <w:rFonts w:ascii="Corbel" w:hAnsi="Corbel"/>
          <w:bCs/>
          <w:iCs/>
          <w:color w:val="000000"/>
        </w:rPr>
        <w:t xml:space="preserve"> its reliability. This may include e.g. technical, organisational and personnel measures to prevent further occurrence, compensation of damage or payment of fines. The relevant documentary </w:t>
      </w:r>
      <w:r w:rsidRPr="00AD0CEA">
        <w:rPr>
          <w:rFonts w:ascii="Corbel" w:hAnsi="Corbel"/>
          <w:bCs/>
          <w:iCs/>
          <w:color w:val="000000"/>
        </w:rPr>
        <w:lastRenderedPageBreak/>
        <w:t>evidence which illustrates the remedial measures taken must be provided in annex to this declaration</w:t>
      </w:r>
      <w:r w:rsidRPr="00AD0CEA">
        <w:rPr>
          <w:rFonts w:ascii="Corbel" w:hAnsi="Corbel"/>
          <w:color w:val="000000"/>
        </w:rPr>
        <w:t>. This does not apply for situations referred in point (d) of this declaration.</w:t>
      </w:r>
    </w:p>
    <w:p w14:paraId="1EFB5A48" w14:textId="77777777" w:rsidR="00374C74" w:rsidRPr="00AD0CEA" w:rsidRDefault="00374C74" w:rsidP="00374C74">
      <w:pPr>
        <w:pStyle w:val="Title"/>
        <w:jc w:val="left"/>
        <w:rPr>
          <w:rFonts w:ascii="Corbel" w:hAnsi="Corbel"/>
          <w:noProof/>
          <w:sz w:val="24"/>
          <w:szCs w:val="24"/>
        </w:rPr>
      </w:pPr>
      <w:r w:rsidRPr="00AD0CEA">
        <w:rPr>
          <w:rFonts w:ascii="Corbel" w:hAnsi="Corbel"/>
          <w:noProof/>
          <w:sz w:val="24"/>
          <w:szCs w:val="24"/>
        </w:rPr>
        <w:t>VI – Evidence upon request</w:t>
      </w:r>
    </w:p>
    <w:p w14:paraId="2BC338DA" w14:textId="77777777" w:rsidR="00374C74" w:rsidRPr="00AD0CEA" w:rsidRDefault="00374C74" w:rsidP="00374C74">
      <w:pPr>
        <w:ind w:firstLine="11"/>
        <w:rPr>
          <w:rFonts w:ascii="Corbel" w:hAnsi="Corbel"/>
          <w:noProof/>
        </w:rPr>
      </w:pPr>
      <w:r w:rsidRPr="00AD0CEA">
        <w:rPr>
          <w:rFonts w:ascii="Corbel" w:hAnsi="Corbel"/>
          <w:noProof/>
        </w:rPr>
        <w:t>Upon request and within the time limit set by the contracting authority the person must provide information on the persons that are members of the administrative, management or supervisory body. It must also provide the following evidence concerning the person itself and concerning the natural or legal persons which assume unlimited liability for the debt of the person:</w:t>
      </w:r>
    </w:p>
    <w:p w14:paraId="7B68BB9D" w14:textId="77777777" w:rsidR="00374C74" w:rsidRPr="00AD0CEA" w:rsidRDefault="00374C74" w:rsidP="00374C74">
      <w:pPr>
        <w:pStyle w:val="Text1"/>
        <w:spacing w:before="100" w:beforeAutospacing="1" w:after="100" w:afterAutospacing="1"/>
        <w:ind w:left="284"/>
        <w:rPr>
          <w:rFonts w:ascii="Corbel" w:hAnsi="Corbel"/>
          <w:noProof/>
        </w:rPr>
      </w:pPr>
      <w:r w:rsidRPr="00AD0CEA">
        <w:rPr>
          <w:rFonts w:ascii="Corbel" w:hAnsi="Corbel"/>
          <w:noProof/>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7BF26D9E" w14:textId="77777777" w:rsidR="00374C74" w:rsidRPr="00AD0CEA" w:rsidRDefault="00374C74" w:rsidP="00374C74">
      <w:pPr>
        <w:tabs>
          <w:tab w:val="left" w:pos="-480"/>
          <w:tab w:val="left" w:pos="-142"/>
          <w:tab w:val="left" w:pos="426"/>
          <w:tab w:val="left" w:pos="4680"/>
          <w:tab w:val="left" w:pos="8400"/>
        </w:tabs>
        <w:spacing w:before="100" w:beforeAutospacing="1" w:after="100" w:afterAutospacing="1"/>
        <w:ind w:left="284"/>
        <w:rPr>
          <w:rFonts w:ascii="Corbel" w:hAnsi="Corbel"/>
          <w:noProof/>
          <w:snapToGrid w:val="0"/>
        </w:rPr>
      </w:pPr>
      <w:r w:rsidRPr="00AD0CEA">
        <w:rPr>
          <w:rFonts w:ascii="Corbel" w:hAnsi="Corbel"/>
          <w:noProof/>
        </w:rPr>
        <w:t>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AD0CEA">
        <w:rPr>
          <w:rFonts w:ascii="Corbel" w:hAnsi="Corbel"/>
          <w:noProof/>
          <w:snapToGrid w:val="0"/>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1E6442B5" w14:textId="77777777" w:rsidR="00374C74" w:rsidRPr="00AD0CEA" w:rsidRDefault="00374C74" w:rsidP="00374C74">
      <w:pPr>
        <w:spacing w:before="100" w:beforeAutospacing="1" w:after="100" w:afterAutospacing="1"/>
        <w:rPr>
          <w:rFonts w:ascii="Corbel" w:hAnsi="Corbel"/>
        </w:rPr>
      </w:pPr>
      <w:r w:rsidRPr="00AD0CEA">
        <w:rPr>
          <w:rFonts w:ascii="Corbel" w:hAnsi="Corbel"/>
        </w:rPr>
        <w:t xml:space="preserve">The person is not required to submit the evidence if </w:t>
      </w:r>
      <w:r w:rsidRPr="00A2698B">
        <w:rPr>
          <w:rFonts w:ascii="Corbel" w:hAnsi="Corbel"/>
        </w:rPr>
        <w:t>it</w:t>
      </w:r>
      <w:r w:rsidRPr="00AD0CEA">
        <w:rPr>
          <w:rFonts w:ascii="Corbel" w:hAnsi="Corbel"/>
        </w:rPr>
        <w:t xml:space="preserve"> has already </w:t>
      </w:r>
      <w:r w:rsidRPr="00A2698B">
        <w:rPr>
          <w:rFonts w:ascii="Corbel" w:hAnsi="Corbel"/>
        </w:rPr>
        <w:t xml:space="preserve">been </w:t>
      </w:r>
      <w:r w:rsidRPr="00AD0CEA">
        <w:rPr>
          <w:rFonts w:ascii="Corbel" w:hAnsi="Corbel"/>
        </w:rPr>
        <w:t xml:space="preserve">submitted for another procurement procedure. The documents must </w:t>
      </w:r>
      <w:r w:rsidRPr="00A2698B">
        <w:rPr>
          <w:rFonts w:ascii="Corbel" w:hAnsi="Corbel"/>
        </w:rPr>
        <w:t>have been</w:t>
      </w:r>
      <w:r w:rsidRPr="00AD0CEA">
        <w:rPr>
          <w:rFonts w:ascii="Corbel" w:hAnsi="Corbel"/>
        </w:rPr>
        <w:t xml:space="preserve"> issued no more than one year before the date of their request by the contracting authority and must still be valid at that date. </w:t>
      </w:r>
    </w:p>
    <w:p w14:paraId="075FDA6C" w14:textId="77777777" w:rsidR="00374C74" w:rsidRPr="00AD0CEA" w:rsidRDefault="00374C74" w:rsidP="00374C74">
      <w:pPr>
        <w:spacing w:before="100" w:beforeAutospacing="1" w:after="100" w:afterAutospacing="1"/>
        <w:rPr>
          <w:rFonts w:ascii="Corbel" w:hAnsi="Corbel"/>
        </w:rPr>
      </w:pPr>
      <w:r w:rsidRPr="00AD0CEA">
        <w:rPr>
          <w:rFonts w:ascii="Corbel" w:hAnsi="Corbel"/>
        </w:rPr>
        <w:t xml:space="preserve">The signatory declares that the person has already provided the documentary evidence for a previous procedure and confirms that there has been no change in its situation: </w:t>
      </w:r>
    </w:p>
    <w:tbl>
      <w:tblPr>
        <w:tblStyle w:val="TableGrid"/>
        <w:tblW w:w="9464" w:type="dxa"/>
        <w:tblLook w:val="04A0" w:firstRow="1" w:lastRow="0" w:firstColumn="1" w:lastColumn="0" w:noHBand="0" w:noVBand="1"/>
      </w:tblPr>
      <w:tblGrid>
        <w:gridCol w:w="4786"/>
        <w:gridCol w:w="4678"/>
      </w:tblGrid>
      <w:tr w:rsidR="00374C74" w:rsidRPr="00AD0CEA" w14:paraId="037A7972" w14:textId="77777777" w:rsidTr="00374C74">
        <w:tc>
          <w:tcPr>
            <w:tcW w:w="4786" w:type="dxa"/>
          </w:tcPr>
          <w:p w14:paraId="034B0B59" w14:textId="77777777" w:rsidR="00374C74" w:rsidRPr="00AD0CEA" w:rsidRDefault="00374C74" w:rsidP="00374C74">
            <w:pPr>
              <w:spacing w:before="100" w:beforeAutospacing="1" w:after="100" w:afterAutospacing="1"/>
              <w:jc w:val="center"/>
              <w:rPr>
                <w:rFonts w:ascii="Corbel" w:hAnsi="Corbel"/>
                <w:b/>
                <w:sz w:val="22"/>
              </w:rPr>
            </w:pPr>
            <w:r w:rsidRPr="00AD0CEA">
              <w:rPr>
                <w:rFonts w:ascii="Corbel" w:hAnsi="Corbel"/>
                <w:b/>
                <w:sz w:val="22"/>
              </w:rPr>
              <w:t>Document</w:t>
            </w:r>
          </w:p>
        </w:tc>
        <w:tc>
          <w:tcPr>
            <w:tcW w:w="4678" w:type="dxa"/>
          </w:tcPr>
          <w:p w14:paraId="70FF0BF4" w14:textId="77777777" w:rsidR="00374C74" w:rsidRPr="00AD0CEA" w:rsidRDefault="00374C74" w:rsidP="00374C74">
            <w:pPr>
              <w:spacing w:before="100" w:beforeAutospacing="1" w:after="100" w:afterAutospacing="1"/>
              <w:jc w:val="center"/>
              <w:rPr>
                <w:rFonts w:ascii="Corbel" w:hAnsi="Corbel"/>
                <w:b/>
                <w:sz w:val="22"/>
              </w:rPr>
            </w:pPr>
            <w:r w:rsidRPr="00AD0CEA">
              <w:rPr>
                <w:rFonts w:ascii="Corbel" w:hAnsi="Corbel"/>
                <w:b/>
                <w:sz w:val="22"/>
              </w:rPr>
              <w:t>Full reference to previous procedure</w:t>
            </w:r>
          </w:p>
        </w:tc>
      </w:tr>
      <w:tr w:rsidR="00374C74" w:rsidRPr="00AD0CEA" w14:paraId="29908485" w14:textId="77777777" w:rsidTr="00374C74">
        <w:tc>
          <w:tcPr>
            <w:tcW w:w="4786" w:type="dxa"/>
          </w:tcPr>
          <w:p w14:paraId="0C91C0E4" w14:textId="77777777" w:rsidR="00374C74" w:rsidRPr="00AD0CEA" w:rsidRDefault="00374C74" w:rsidP="00374C74">
            <w:pPr>
              <w:spacing w:before="100" w:beforeAutospacing="1" w:after="100" w:afterAutospacing="1"/>
              <w:rPr>
                <w:rFonts w:ascii="Corbel" w:hAnsi="Corbel"/>
              </w:rPr>
            </w:pPr>
            <w:r w:rsidRPr="00AD0CEA">
              <w:rPr>
                <w:rFonts w:ascii="Corbel" w:hAnsi="Corbel"/>
                <w:i/>
                <w:highlight w:val="lightGray"/>
              </w:rPr>
              <w:t>Insert as many lines as necessary.</w:t>
            </w:r>
          </w:p>
        </w:tc>
        <w:tc>
          <w:tcPr>
            <w:tcW w:w="4678" w:type="dxa"/>
          </w:tcPr>
          <w:p w14:paraId="4EA1A054" w14:textId="77777777" w:rsidR="00374C74" w:rsidRPr="00AD0CEA" w:rsidRDefault="00374C74" w:rsidP="00374C74">
            <w:pPr>
              <w:spacing w:before="100" w:beforeAutospacing="1" w:after="100" w:afterAutospacing="1"/>
              <w:rPr>
                <w:rFonts w:ascii="Corbel" w:hAnsi="Corbel"/>
              </w:rPr>
            </w:pPr>
          </w:p>
        </w:tc>
      </w:tr>
    </w:tbl>
    <w:p w14:paraId="2838992A" w14:textId="77777777" w:rsidR="00374C74" w:rsidRPr="00AD0CEA" w:rsidRDefault="00374C74" w:rsidP="00374C74">
      <w:pPr>
        <w:pStyle w:val="Title"/>
        <w:jc w:val="left"/>
        <w:rPr>
          <w:rFonts w:ascii="Corbel" w:hAnsi="Corbel"/>
          <w:i/>
          <w:sz w:val="24"/>
          <w:szCs w:val="24"/>
        </w:rPr>
      </w:pPr>
      <w:r w:rsidRPr="00AD0CEA">
        <w:rPr>
          <w:rFonts w:ascii="Corbel" w:hAnsi="Corbel"/>
          <w:noProof/>
          <w:sz w:val="24"/>
          <w:szCs w:val="24"/>
        </w:rPr>
        <w:t>VII – Selection criteria</w:t>
      </w:r>
      <w:r w:rsidRPr="00AD0CEA">
        <w:rPr>
          <w:rFonts w:ascii="Corbel" w:hAnsi="Corbel"/>
          <w:i/>
          <w:sz w:val="24"/>
          <w:szCs w:val="24"/>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4C74" w:rsidRPr="00AD0CEA" w14:paraId="3CB378BB" w14:textId="77777777" w:rsidTr="00374C74">
        <w:tc>
          <w:tcPr>
            <w:tcW w:w="7344" w:type="dxa"/>
            <w:shd w:val="clear" w:color="auto" w:fill="auto"/>
          </w:tcPr>
          <w:p w14:paraId="1E58B89A" w14:textId="77777777" w:rsidR="00374C74" w:rsidRPr="00AD0CEA" w:rsidRDefault="00374C74" w:rsidP="00374C74">
            <w:pPr>
              <w:numPr>
                <w:ilvl w:val="0"/>
                <w:numId w:val="31"/>
              </w:numPr>
              <w:ind w:left="502"/>
              <w:rPr>
                <w:rFonts w:ascii="Corbel" w:hAnsi="Corbel"/>
                <w:noProof/>
              </w:rPr>
            </w:pPr>
            <w:r w:rsidRPr="00AD0CEA">
              <w:rPr>
                <w:rFonts w:ascii="Corbel" w:hAnsi="Corbel"/>
                <w:noProof/>
              </w:rPr>
              <w:t>declares that the above-mentioned person complies with the selection criteria applicable to it individually as provided in the tender specifications:</w:t>
            </w:r>
          </w:p>
        </w:tc>
        <w:tc>
          <w:tcPr>
            <w:tcW w:w="704" w:type="dxa"/>
            <w:shd w:val="clear" w:color="auto" w:fill="auto"/>
          </w:tcPr>
          <w:p w14:paraId="4CAEA557" w14:textId="77777777" w:rsidR="00374C74" w:rsidRPr="00AD0CEA" w:rsidRDefault="00374C74" w:rsidP="00374C74">
            <w:pPr>
              <w:spacing w:before="240"/>
              <w:rPr>
                <w:rFonts w:ascii="Corbel" w:hAnsi="Corbel"/>
                <w:noProof/>
              </w:rPr>
            </w:pPr>
            <w:r w:rsidRPr="00AD0CEA">
              <w:rPr>
                <w:rFonts w:ascii="Corbel" w:hAnsi="Corbel"/>
                <w:noProof/>
              </w:rPr>
              <w:t>YES</w:t>
            </w:r>
          </w:p>
        </w:tc>
        <w:tc>
          <w:tcPr>
            <w:tcW w:w="608" w:type="dxa"/>
            <w:shd w:val="clear" w:color="auto" w:fill="auto"/>
          </w:tcPr>
          <w:p w14:paraId="6309D9B0" w14:textId="77777777" w:rsidR="00374C74" w:rsidRPr="00AD0CEA" w:rsidRDefault="00374C74" w:rsidP="00374C74">
            <w:pPr>
              <w:spacing w:before="240"/>
              <w:rPr>
                <w:rFonts w:ascii="Corbel" w:hAnsi="Corbel"/>
                <w:noProof/>
              </w:rPr>
            </w:pPr>
            <w:r w:rsidRPr="00AD0CEA">
              <w:rPr>
                <w:rFonts w:ascii="Corbel" w:hAnsi="Corbel"/>
                <w:noProof/>
              </w:rPr>
              <w:t>NO</w:t>
            </w:r>
          </w:p>
        </w:tc>
        <w:tc>
          <w:tcPr>
            <w:tcW w:w="630" w:type="dxa"/>
            <w:shd w:val="clear" w:color="auto" w:fill="auto"/>
          </w:tcPr>
          <w:p w14:paraId="0BF12209" w14:textId="77777777" w:rsidR="00374C74" w:rsidRPr="00AD0CEA" w:rsidRDefault="00374C74" w:rsidP="00374C74">
            <w:pPr>
              <w:spacing w:before="240"/>
              <w:rPr>
                <w:rFonts w:ascii="Corbel" w:hAnsi="Corbel"/>
                <w:noProof/>
              </w:rPr>
            </w:pPr>
            <w:r w:rsidRPr="00AD0CEA">
              <w:rPr>
                <w:rFonts w:ascii="Corbel" w:hAnsi="Corbel"/>
                <w:noProof/>
              </w:rPr>
              <w:t>N/A</w:t>
            </w:r>
          </w:p>
        </w:tc>
      </w:tr>
      <w:tr w:rsidR="00374C74" w:rsidRPr="00AD0CEA" w14:paraId="03971161" w14:textId="77777777" w:rsidTr="00374C74">
        <w:tc>
          <w:tcPr>
            <w:tcW w:w="7344" w:type="dxa"/>
            <w:shd w:val="clear" w:color="auto" w:fill="auto"/>
          </w:tcPr>
          <w:p w14:paraId="4C2B6005" w14:textId="77777777" w:rsidR="00374C74" w:rsidRPr="00AD0CEA" w:rsidRDefault="00374C74" w:rsidP="00374C74">
            <w:pPr>
              <w:pStyle w:val="Text1"/>
              <w:numPr>
                <w:ilvl w:val="0"/>
                <w:numId w:val="48"/>
              </w:numPr>
              <w:spacing w:before="40" w:after="40"/>
              <w:rPr>
                <w:rFonts w:ascii="Corbel" w:hAnsi="Corbel"/>
                <w:noProof/>
              </w:rPr>
            </w:pPr>
            <w:r w:rsidRPr="00AD0CEA">
              <w:rPr>
                <w:rFonts w:ascii="Corbel" w:hAnsi="Corbel"/>
                <w:noProof/>
              </w:rPr>
              <w:t>It has the legal and regulatory capacity to pursue the professional activity needed for performing the contract;</w:t>
            </w:r>
          </w:p>
        </w:tc>
        <w:tc>
          <w:tcPr>
            <w:tcW w:w="704" w:type="dxa"/>
            <w:shd w:val="clear" w:color="auto" w:fill="auto"/>
          </w:tcPr>
          <w:p w14:paraId="370F8199"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08" w:type="dxa"/>
            <w:shd w:val="clear" w:color="auto" w:fill="auto"/>
          </w:tcPr>
          <w:p w14:paraId="68EBA5FE"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30" w:type="dxa"/>
          </w:tcPr>
          <w:p w14:paraId="334BF231"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574B2DA6" w14:textId="77777777" w:rsidTr="00374C74">
        <w:tc>
          <w:tcPr>
            <w:tcW w:w="7344" w:type="dxa"/>
            <w:shd w:val="clear" w:color="auto" w:fill="auto"/>
          </w:tcPr>
          <w:p w14:paraId="558265F7" w14:textId="77777777" w:rsidR="00374C74" w:rsidRPr="00AD0CEA" w:rsidRDefault="00374C74" w:rsidP="00374C74">
            <w:pPr>
              <w:pStyle w:val="Text1"/>
              <w:numPr>
                <w:ilvl w:val="0"/>
                <w:numId w:val="48"/>
              </w:numPr>
              <w:spacing w:before="40" w:after="40"/>
              <w:rPr>
                <w:rFonts w:ascii="Corbel" w:hAnsi="Corbel"/>
                <w:noProof/>
              </w:rPr>
            </w:pPr>
            <w:r w:rsidRPr="00AD0CEA">
              <w:rPr>
                <w:rFonts w:ascii="Corbel" w:hAnsi="Corbel"/>
                <w:noProof/>
              </w:rPr>
              <w:t>It fulfills the applicable economic and financial criteria indicated in section 6.4.3.A of the Guide for candidates;</w:t>
            </w:r>
          </w:p>
        </w:tc>
        <w:tc>
          <w:tcPr>
            <w:tcW w:w="704" w:type="dxa"/>
            <w:shd w:val="clear" w:color="auto" w:fill="auto"/>
          </w:tcPr>
          <w:p w14:paraId="068EA99F"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08" w:type="dxa"/>
            <w:shd w:val="clear" w:color="auto" w:fill="auto"/>
          </w:tcPr>
          <w:p w14:paraId="2A0DFA07"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30" w:type="dxa"/>
          </w:tcPr>
          <w:p w14:paraId="753D9A08"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r w:rsidR="00374C74" w:rsidRPr="00AD0CEA" w14:paraId="766082A0" w14:textId="77777777" w:rsidTr="00374C74">
        <w:tc>
          <w:tcPr>
            <w:tcW w:w="7344" w:type="dxa"/>
            <w:shd w:val="clear" w:color="auto" w:fill="auto"/>
          </w:tcPr>
          <w:p w14:paraId="7A23262C" w14:textId="77777777" w:rsidR="00374C74" w:rsidRPr="00AD0CEA" w:rsidRDefault="00374C74" w:rsidP="00374C74">
            <w:pPr>
              <w:pStyle w:val="Text1"/>
              <w:numPr>
                <w:ilvl w:val="0"/>
                <w:numId w:val="48"/>
              </w:numPr>
              <w:spacing w:before="40" w:after="40"/>
              <w:rPr>
                <w:rFonts w:ascii="Corbel" w:hAnsi="Corbel"/>
                <w:noProof/>
              </w:rPr>
            </w:pPr>
            <w:r w:rsidRPr="00AD0CEA">
              <w:rPr>
                <w:rFonts w:ascii="Corbel" w:hAnsi="Corbel"/>
                <w:noProof/>
              </w:rPr>
              <w:t>It fulfills the applicable technical and professional criteria indicated in section 6.4.3.B of the Guide for candidates.</w:t>
            </w:r>
          </w:p>
        </w:tc>
        <w:tc>
          <w:tcPr>
            <w:tcW w:w="704" w:type="dxa"/>
            <w:shd w:val="clear" w:color="auto" w:fill="auto"/>
          </w:tcPr>
          <w:p w14:paraId="317C6344"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08" w:type="dxa"/>
            <w:shd w:val="clear" w:color="auto" w:fill="auto"/>
          </w:tcPr>
          <w:p w14:paraId="0BF8F628"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30" w:type="dxa"/>
          </w:tcPr>
          <w:p w14:paraId="690816D3"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bl>
    <w:p w14:paraId="6F803C7E" w14:textId="77777777" w:rsidR="00374C74" w:rsidRPr="00AD0CEA" w:rsidRDefault="00374C74" w:rsidP="00374C74">
      <w:pPr>
        <w:rPr>
          <w:rFonts w:ascii="Corbel" w:hAnsi="Corbel"/>
        </w:rPr>
      </w:pPr>
    </w:p>
    <w:p w14:paraId="259D9E18" w14:textId="77777777" w:rsidR="00374C74" w:rsidRPr="00AD0CEA" w:rsidRDefault="00374C74" w:rsidP="00374C74">
      <w:pPr>
        <w:rPr>
          <w:rFonts w:ascii="Corbel" w:hAnsi="Corbel"/>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4C74" w:rsidRPr="00AD0CEA" w14:paraId="47F70CA7" w14:textId="77777777" w:rsidTr="00374C74">
        <w:tc>
          <w:tcPr>
            <w:tcW w:w="7344" w:type="dxa"/>
            <w:shd w:val="clear" w:color="auto" w:fill="auto"/>
          </w:tcPr>
          <w:p w14:paraId="2AC6BCFC" w14:textId="77777777" w:rsidR="00374C74" w:rsidRPr="00AD0CEA" w:rsidRDefault="00374C74" w:rsidP="00374C74">
            <w:pPr>
              <w:numPr>
                <w:ilvl w:val="0"/>
                <w:numId w:val="31"/>
              </w:numPr>
              <w:ind w:left="502"/>
              <w:rPr>
                <w:rFonts w:ascii="Corbel" w:hAnsi="Corbel"/>
                <w:noProof/>
              </w:rPr>
            </w:pPr>
            <w:r w:rsidRPr="00AD0CEA">
              <w:rPr>
                <w:rFonts w:ascii="Corbel" w:hAnsi="Corbel"/>
                <w:noProof/>
              </w:rPr>
              <w:t xml:space="preserve"> if the above-mentioned person is the </w:t>
            </w:r>
            <w:r w:rsidRPr="00AD0CEA">
              <w:rPr>
                <w:rFonts w:ascii="Corbel" w:hAnsi="Corbel"/>
                <w:b/>
                <w:noProof/>
              </w:rPr>
              <w:t>sole tenderer</w:t>
            </w:r>
            <w:r w:rsidRPr="00AD0CEA">
              <w:rPr>
                <w:rFonts w:ascii="Corbel" w:hAnsi="Corbel"/>
                <w:noProof/>
              </w:rPr>
              <w:t xml:space="preserve"> or the </w:t>
            </w:r>
            <w:r w:rsidRPr="00AD0CEA">
              <w:rPr>
                <w:rFonts w:ascii="Corbel" w:hAnsi="Corbel"/>
                <w:b/>
                <w:noProof/>
              </w:rPr>
              <w:t>leader in case of joint tender</w:t>
            </w:r>
            <w:r w:rsidRPr="00AD0CEA">
              <w:rPr>
                <w:rFonts w:ascii="Corbel" w:hAnsi="Corbel"/>
                <w:noProof/>
              </w:rPr>
              <w:t>, declares that:</w:t>
            </w:r>
          </w:p>
        </w:tc>
        <w:tc>
          <w:tcPr>
            <w:tcW w:w="704" w:type="dxa"/>
            <w:shd w:val="clear" w:color="auto" w:fill="auto"/>
          </w:tcPr>
          <w:p w14:paraId="254CE737" w14:textId="77777777" w:rsidR="00374C74" w:rsidRPr="00AD0CEA" w:rsidRDefault="00374C74" w:rsidP="00374C74">
            <w:pPr>
              <w:spacing w:before="240"/>
              <w:rPr>
                <w:rFonts w:ascii="Corbel" w:hAnsi="Corbel"/>
                <w:noProof/>
              </w:rPr>
            </w:pPr>
            <w:r w:rsidRPr="00AD0CEA">
              <w:rPr>
                <w:rFonts w:ascii="Corbel" w:hAnsi="Corbel"/>
                <w:noProof/>
              </w:rPr>
              <w:t>YES</w:t>
            </w:r>
          </w:p>
        </w:tc>
        <w:tc>
          <w:tcPr>
            <w:tcW w:w="602" w:type="dxa"/>
            <w:shd w:val="clear" w:color="auto" w:fill="auto"/>
          </w:tcPr>
          <w:p w14:paraId="124EF064" w14:textId="77777777" w:rsidR="00374C74" w:rsidRPr="00AD0CEA" w:rsidRDefault="00374C74" w:rsidP="00374C74">
            <w:pPr>
              <w:spacing w:before="240"/>
              <w:rPr>
                <w:rFonts w:ascii="Corbel" w:hAnsi="Corbel"/>
                <w:noProof/>
              </w:rPr>
            </w:pPr>
            <w:r w:rsidRPr="00AD0CEA">
              <w:rPr>
                <w:rFonts w:ascii="Corbel" w:hAnsi="Corbel"/>
                <w:noProof/>
              </w:rPr>
              <w:t>NO</w:t>
            </w:r>
          </w:p>
        </w:tc>
        <w:tc>
          <w:tcPr>
            <w:tcW w:w="636" w:type="dxa"/>
            <w:gridSpan w:val="2"/>
            <w:shd w:val="clear" w:color="auto" w:fill="auto"/>
          </w:tcPr>
          <w:p w14:paraId="7968E3C6" w14:textId="77777777" w:rsidR="00374C74" w:rsidRPr="00AD0CEA" w:rsidRDefault="00374C74" w:rsidP="00374C74">
            <w:pPr>
              <w:spacing w:before="240"/>
              <w:rPr>
                <w:rFonts w:ascii="Corbel" w:hAnsi="Corbel"/>
                <w:noProof/>
              </w:rPr>
            </w:pPr>
            <w:r w:rsidRPr="00AD0CEA">
              <w:rPr>
                <w:rFonts w:ascii="Corbel" w:hAnsi="Corbel"/>
                <w:noProof/>
              </w:rPr>
              <w:t>N/A</w:t>
            </w:r>
          </w:p>
        </w:tc>
      </w:tr>
      <w:tr w:rsidR="00374C74" w:rsidRPr="00AD0CEA" w14:paraId="096A96A6" w14:textId="77777777" w:rsidTr="00374C74">
        <w:tc>
          <w:tcPr>
            <w:tcW w:w="7344" w:type="dxa"/>
            <w:shd w:val="clear" w:color="auto" w:fill="auto"/>
          </w:tcPr>
          <w:p w14:paraId="6BAD47E5" w14:textId="77777777" w:rsidR="00374C74" w:rsidRPr="00AD0CEA" w:rsidRDefault="00374C74" w:rsidP="00374C74">
            <w:pPr>
              <w:pStyle w:val="Text1"/>
              <w:numPr>
                <w:ilvl w:val="0"/>
                <w:numId w:val="48"/>
              </w:numPr>
              <w:spacing w:before="40" w:after="40"/>
              <w:rPr>
                <w:rFonts w:ascii="Corbel" w:hAnsi="Corbel"/>
                <w:noProof/>
              </w:rPr>
            </w:pPr>
            <w:r w:rsidRPr="00AD0CEA">
              <w:rPr>
                <w:rFonts w:ascii="Corbel" w:hAnsi="Corbel"/>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71AC053D"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08" w:type="dxa"/>
            <w:gridSpan w:val="2"/>
            <w:shd w:val="clear" w:color="auto" w:fill="auto"/>
          </w:tcPr>
          <w:p w14:paraId="6F51E879"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c>
          <w:tcPr>
            <w:tcW w:w="630" w:type="dxa"/>
          </w:tcPr>
          <w:p w14:paraId="345058C7" w14:textId="77777777" w:rsidR="00374C74" w:rsidRPr="00AD0CEA" w:rsidRDefault="00374C74" w:rsidP="00374C74">
            <w:pPr>
              <w:spacing w:before="240"/>
              <w:rPr>
                <w:rFonts w:ascii="Corbel" w:hAnsi="Corbel"/>
                <w:noProof/>
              </w:rPr>
            </w:pPr>
            <w:r w:rsidRPr="00AD0CEA">
              <w:rPr>
                <w:rFonts w:ascii="Corbel" w:hAnsi="Corbel"/>
                <w:noProof/>
              </w:rPr>
              <w:fldChar w:fldCharType="begin">
                <w:ffData>
                  <w:name w:val="Check1"/>
                  <w:enabled/>
                  <w:calcOnExit w:val="0"/>
                  <w:checkBox>
                    <w:sizeAuto/>
                    <w:default w:val="0"/>
                  </w:checkBox>
                </w:ffData>
              </w:fldChar>
            </w:r>
            <w:r w:rsidRPr="00AD0CEA">
              <w:rPr>
                <w:rFonts w:ascii="Corbel" w:hAnsi="Corbel"/>
                <w:noProof/>
              </w:rPr>
              <w:instrText xml:space="preserve"> FORMCHECKBOX </w:instrText>
            </w:r>
            <w:r w:rsidR="00A81F0F">
              <w:rPr>
                <w:rFonts w:ascii="Corbel" w:hAnsi="Corbel"/>
                <w:noProof/>
              </w:rPr>
            </w:r>
            <w:r w:rsidR="00A81F0F">
              <w:rPr>
                <w:rFonts w:ascii="Corbel" w:hAnsi="Corbel"/>
                <w:noProof/>
              </w:rPr>
              <w:fldChar w:fldCharType="separate"/>
            </w:r>
            <w:r w:rsidRPr="00AD0CEA">
              <w:rPr>
                <w:rFonts w:ascii="Corbel" w:hAnsi="Corbel"/>
                <w:noProof/>
              </w:rPr>
              <w:fldChar w:fldCharType="end"/>
            </w:r>
          </w:p>
        </w:tc>
      </w:tr>
    </w:tbl>
    <w:p w14:paraId="5922154D" w14:textId="77777777" w:rsidR="00374C74" w:rsidRPr="00AD0CEA" w:rsidRDefault="00374C74" w:rsidP="00374C74">
      <w:pPr>
        <w:pStyle w:val="Title"/>
        <w:jc w:val="left"/>
        <w:rPr>
          <w:rFonts w:ascii="Corbel" w:hAnsi="Corbel"/>
          <w:i/>
          <w:sz w:val="24"/>
          <w:szCs w:val="24"/>
        </w:rPr>
      </w:pPr>
      <w:r w:rsidRPr="00AD0CEA">
        <w:rPr>
          <w:rFonts w:ascii="Corbel" w:hAnsi="Corbel"/>
          <w:noProof/>
          <w:sz w:val="24"/>
          <w:szCs w:val="24"/>
        </w:rPr>
        <w:t>VII – Evidence for selection</w:t>
      </w:r>
    </w:p>
    <w:p w14:paraId="0B981141" w14:textId="77777777" w:rsidR="00374C74" w:rsidRPr="00AD0CEA" w:rsidRDefault="00374C74" w:rsidP="00374C74">
      <w:pPr>
        <w:spacing w:before="100" w:beforeAutospacing="1" w:after="100" w:afterAutospacing="1"/>
        <w:rPr>
          <w:rFonts w:ascii="Corbel" w:hAnsi="Corbel"/>
          <w:noProof/>
        </w:rPr>
      </w:pPr>
      <w:r w:rsidRPr="00AD0CEA">
        <w:rPr>
          <w:rFonts w:ascii="Corbel" w:hAnsi="Corbel"/>
        </w:rPr>
        <w:t xml:space="preserve">The signatory declares </w:t>
      </w:r>
      <w:r w:rsidRPr="00AD0CEA">
        <w:rPr>
          <w:rFonts w:ascii="Corbel" w:hAnsi="Corbel"/>
          <w:noProof/>
        </w:rPr>
        <w:t>that the above-mentioned person is able to provide the necessary supporting documents listed in the relevant sections of the tender specifications and which are not available electronically upon request and without delay.</w:t>
      </w:r>
    </w:p>
    <w:p w14:paraId="63DA9BC4" w14:textId="77777777" w:rsidR="00374C74" w:rsidRPr="00AD0CEA" w:rsidRDefault="00374C74" w:rsidP="00374C74">
      <w:pPr>
        <w:spacing w:before="100" w:beforeAutospacing="1" w:after="100" w:afterAutospacing="1"/>
        <w:rPr>
          <w:rFonts w:ascii="Corbel" w:hAnsi="Corbel"/>
        </w:rPr>
      </w:pPr>
      <w:r w:rsidRPr="00AD0CEA">
        <w:rPr>
          <w:rFonts w:ascii="Corbel" w:hAnsi="Corbel"/>
        </w:rPr>
        <w:t xml:space="preserve">The person is not required to submit the evidence if the person has already submitted it for another procurement procedure. The documents must be issued no more than one year before the date of their request by the contracting authority and must still be valid at that date. </w:t>
      </w:r>
    </w:p>
    <w:p w14:paraId="54968E09" w14:textId="77777777" w:rsidR="00374C74" w:rsidRPr="00AD0CEA" w:rsidRDefault="00374C74" w:rsidP="00374C74">
      <w:pPr>
        <w:spacing w:before="100" w:beforeAutospacing="1" w:after="100" w:afterAutospacing="1"/>
        <w:rPr>
          <w:rFonts w:ascii="Corbel" w:hAnsi="Corbel"/>
        </w:rPr>
      </w:pPr>
      <w:r w:rsidRPr="00AD0CEA">
        <w:rPr>
          <w:rFonts w:ascii="Corbel" w:hAnsi="Corbel"/>
        </w:rPr>
        <w:t xml:space="preserve">The signatory declares that the person has already provided the documentary evidence for a previous procedure and confirms that there has been no change in its situation: </w:t>
      </w:r>
    </w:p>
    <w:tbl>
      <w:tblPr>
        <w:tblStyle w:val="TableGrid"/>
        <w:tblW w:w="9464" w:type="dxa"/>
        <w:tblLook w:val="04A0" w:firstRow="1" w:lastRow="0" w:firstColumn="1" w:lastColumn="0" w:noHBand="0" w:noVBand="1"/>
      </w:tblPr>
      <w:tblGrid>
        <w:gridCol w:w="4786"/>
        <w:gridCol w:w="4678"/>
      </w:tblGrid>
      <w:tr w:rsidR="00374C74" w:rsidRPr="00AD0CEA" w14:paraId="44508C09" w14:textId="77777777" w:rsidTr="00374C74">
        <w:tc>
          <w:tcPr>
            <w:tcW w:w="4786" w:type="dxa"/>
          </w:tcPr>
          <w:p w14:paraId="2ED3D553" w14:textId="77777777" w:rsidR="00374C74" w:rsidRPr="00AD0CEA" w:rsidRDefault="00374C74" w:rsidP="00374C74">
            <w:pPr>
              <w:spacing w:before="100" w:beforeAutospacing="1" w:after="100" w:afterAutospacing="1"/>
              <w:jc w:val="center"/>
              <w:rPr>
                <w:rFonts w:ascii="Corbel" w:hAnsi="Corbel"/>
                <w:b/>
                <w:sz w:val="22"/>
              </w:rPr>
            </w:pPr>
            <w:r w:rsidRPr="00AD0CEA">
              <w:rPr>
                <w:rFonts w:ascii="Corbel" w:hAnsi="Corbel"/>
                <w:b/>
                <w:sz w:val="22"/>
              </w:rPr>
              <w:t>Document</w:t>
            </w:r>
          </w:p>
        </w:tc>
        <w:tc>
          <w:tcPr>
            <w:tcW w:w="4678" w:type="dxa"/>
          </w:tcPr>
          <w:p w14:paraId="0FAB93C4" w14:textId="77777777" w:rsidR="00374C74" w:rsidRPr="00AD0CEA" w:rsidRDefault="00374C74" w:rsidP="00374C74">
            <w:pPr>
              <w:spacing w:before="100" w:beforeAutospacing="1" w:after="100" w:afterAutospacing="1"/>
              <w:jc w:val="center"/>
              <w:rPr>
                <w:rFonts w:ascii="Corbel" w:hAnsi="Corbel"/>
                <w:b/>
                <w:sz w:val="22"/>
              </w:rPr>
            </w:pPr>
            <w:r w:rsidRPr="00AD0CEA">
              <w:rPr>
                <w:rFonts w:ascii="Corbel" w:hAnsi="Corbel"/>
                <w:b/>
                <w:sz w:val="22"/>
              </w:rPr>
              <w:t>Full reference to previous procedure</w:t>
            </w:r>
          </w:p>
        </w:tc>
      </w:tr>
      <w:tr w:rsidR="00374C74" w:rsidRPr="00AD0CEA" w14:paraId="25424DAE" w14:textId="77777777" w:rsidTr="00374C74">
        <w:tc>
          <w:tcPr>
            <w:tcW w:w="4786" w:type="dxa"/>
          </w:tcPr>
          <w:p w14:paraId="61191A32" w14:textId="77777777" w:rsidR="00374C74" w:rsidRPr="00AD0CEA" w:rsidRDefault="00374C74" w:rsidP="00374C74">
            <w:pPr>
              <w:spacing w:before="100" w:beforeAutospacing="1" w:after="100" w:afterAutospacing="1"/>
              <w:rPr>
                <w:rFonts w:ascii="Corbel" w:hAnsi="Corbel"/>
              </w:rPr>
            </w:pPr>
            <w:r w:rsidRPr="00AD0CEA">
              <w:rPr>
                <w:rFonts w:ascii="Corbel" w:hAnsi="Corbel"/>
                <w:i/>
                <w:highlight w:val="lightGray"/>
              </w:rPr>
              <w:t>Insert as many lines as necessary.</w:t>
            </w:r>
          </w:p>
        </w:tc>
        <w:tc>
          <w:tcPr>
            <w:tcW w:w="4678" w:type="dxa"/>
          </w:tcPr>
          <w:p w14:paraId="1B0EE3B5" w14:textId="77777777" w:rsidR="00374C74" w:rsidRPr="00AD0CEA" w:rsidRDefault="00374C74" w:rsidP="00374C74">
            <w:pPr>
              <w:spacing w:before="100" w:beforeAutospacing="1" w:after="100" w:afterAutospacing="1"/>
              <w:rPr>
                <w:rFonts w:ascii="Corbel" w:hAnsi="Corbel"/>
              </w:rPr>
            </w:pPr>
          </w:p>
        </w:tc>
      </w:tr>
    </w:tbl>
    <w:p w14:paraId="7BAAC527" w14:textId="77777777" w:rsidR="00374C74" w:rsidRPr="00AD0CEA" w:rsidRDefault="00374C74" w:rsidP="00374C74">
      <w:pPr>
        <w:spacing w:before="40" w:after="40"/>
        <w:rPr>
          <w:rFonts w:ascii="Corbel" w:hAnsi="Corbel"/>
          <w:noProof/>
        </w:rPr>
      </w:pPr>
    </w:p>
    <w:p w14:paraId="615A6B2B" w14:textId="77777777" w:rsidR="00374C74" w:rsidRPr="00AD0CEA" w:rsidRDefault="00374C74" w:rsidP="00374C74">
      <w:pPr>
        <w:spacing w:before="40" w:after="40"/>
        <w:rPr>
          <w:rFonts w:ascii="Corbel" w:hAnsi="Corbel"/>
          <w:b/>
          <w:i/>
          <w:noProof/>
        </w:rPr>
      </w:pPr>
      <w:r w:rsidRPr="00AD0CEA">
        <w:rPr>
          <w:rFonts w:ascii="Corbel" w:hAnsi="Corbel"/>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64CE3027" w14:textId="77777777" w:rsidR="00374C74" w:rsidRPr="00AD0CEA" w:rsidRDefault="00374C74" w:rsidP="00374C74">
      <w:pPr>
        <w:spacing w:before="40" w:after="40"/>
        <w:rPr>
          <w:rFonts w:ascii="Corbel" w:hAnsi="Corbel"/>
          <w:noProof/>
        </w:rPr>
      </w:pPr>
    </w:p>
    <w:p w14:paraId="551A38B6" w14:textId="77777777" w:rsidR="00374C74" w:rsidRPr="00AD0CEA" w:rsidRDefault="00374C74" w:rsidP="00374C74">
      <w:pPr>
        <w:tabs>
          <w:tab w:val="left" w:pos="4395"/>
          <w:tab w:val="left" w:pos="7797"/>
        </w:tabs>
        <w:spacing w:before="40" w:after="40"/>
        <w:rPr>
          <w:rFonts w:ascii="Corbel" w:hAnsi="Corbel"/>
          <w:noProof/>
        </w:rPr>
      </w:pPr>
      <w:r w:rsidRPr="00AD0CEA">
        <w:rPr>
          <w:rFonts w:ascii="Corbel" w:hAnsi="Corbel"/>
          <w:noProof/>
        </w:rPr>
        <w:t>Full name</w:t>
      </w:r>
      <w:r w:rsidRPr="00AD0CEA">
        <w:rPr>
          <w:rFonts w:ascii="Corbel" w:hAnsi="Corbel"/>
          <w:noProof/>
        </w:rPr>
        <w:tab/>
        <w:t>Date</w:t>
      </w:r>
      <w:r w:rsidRPr="00AD0CEA">
        <w:rPr>
          <w:rFonts w:ascii="Corbel" w:hAnsi="Corbel"/>
          <w:noProof/>
        </w:rPr>
        <w:tab/>
        <w:t>Signature</w:t>
      </w:r>
    </w:p>
    <w:p w14:paraId="78AB37CE" w14:textId="77777777" w:rsidR="00566285" w:rsidRPr="00F76ABA" w:rsidRDefault="00566285" w:rsidP="00566285">
      <w:pPr>
        <w:rPr>
          <w:noProof/>
        </w:rPr>
      </w:pPr>
    </w:p>
    <w:p w14:paraId="2C9E41A7" w14:textId="6E5A86A6" w:rsidR="00B974C8" w:rsidRPr="002F5B99" w:rsidRDefault="005B1915" w:rsidP="00C12F79">
      <w:pPr>
        <w:pStyle w:val="Heading1-Section"/>
        <w:rPr>
          <w:rFonts w:ascii="Corbel" w:hAnsi="Corbel" w:cs="Tahoma"/>
          <w:bCs/>
          <w:smallCaps/>
          <w:sz w:val="22"/>
          <w:lang w:val="en-GB"/>
        </w:rPr>
      </w:pPr>
      <w:bookmarkStart w:id="47" w:name="_Toc473189220"/>
      <w:r w:rsidRPr="002F5B99">
        <w:rPr>
          <w:rFonts w:ascii="Corbel" w:hAnsi="Corbel" w:cs="Tahoma"/>
          <w:bCs/>
          <w:smallCaps/>
          <w:sz w:val="22"/>
          <w:lang w:val="en-GB"/>
        </w:rPr>
        <w:lastRenderedPageBreak/>
        <w:t>S</w:t>
      </w:r>
      <w:r w:rsidR="002F5B99">
        <w:rPr>
          <w:rFonts w:ascii="Corbel" w:hAnsi="Corbel" w:cs="Tahoma"/>
          <w:bCs/>
          <w:smallCaps/>
          <w:sz w:val="22"/>
          <w:lang w:val="en-GB"/>
        </w:rPr>
        <w:t>ection 3 -</w:t>
      </w:r>
      <w:r w:rsidR="008B287D" w:rsidRPr="002F5B99">
        <w:rPr>
          <w:rFonts w:ascii="Corbel" w:hAnsi="Corbel" w:cs="Tahoma"/>
          <w:bCs/>
          <w:smallCaps/>
          <w:sz w:val="22"/>
          <w:lang w:val="en-GB"/>
        </w:rPr>
        <w:t xml:space="preserve"> S</w:t>
      </w:r>
      <w:r w:rsidR="002F5B99">
        <w:rPr>
          <w:rFonts w:ascii="Corbel" w:hAnsi="Corbel" w:cs="Tahoma"/>
          <w:bCs/>
          <w:smallCaps/>
          <w:sz w:val="22"/>
          <w:lang w:val="en-GB"/>
        </w:rPr>
        <w:t>election criteria</w:t>
      </w:r>
      <w:r w:rsidR="008B287D" w:rsidRPr="002F5B99">
        <w:rPr>
          <w:rFonts w:ascii="Corbel" w:hAnsi="Corbel" w:cs="Tahoma"/>
          <w:bCs/>
          <w:smallCaps/>
          <w:sz w:val="22"/>
          <w:lang w:val="en-GB"/>
        </w:rPr>
        <w:t xml:space="preserve"> </w:t>
      </w:r>
      <w:r w:rsidR="002F5B99">
        <w:rPr>
          <w:rFonts w:ascii="Corbel" w:hAnsi="Corbel" w:cs="Tahoma"/>
          <w:bCs/>
          <w:smallCaps/>
          <w:sz w:val="22"/>
          <w:lang w:val="en-GB"/>
        </w:rPr>
        <w:t>–</w:t>
      </w:r>
      <w:r w:rsidR="0083454A" w:rsidRPr="002F5B99">
        <w:rPr>
          <w:rFonts w:ascii="Corbel" w:hAnsi="Corbel" w:cs="Tahoma"/>
          <w:bCs/>
          <w:smallCaps/>
          <w:sz w:val="22"/>
          <w:lang w:val="en-GB"/>
        </w:rPr>
        <w:t>E</w:t>
      </w:r>
      <w:r w:rsidR="002F5B99">
        <w:rPr>
          <w:rFonts w:ascii="Corbel" w:hAnsi="Corbel" w:cs="Tahoma"/>
          <w:bCs/>
          <w:smallCaps/>
          <w:sz w:val="22"/>
          <w:lang w:val="en-GB"/>
        </w:rPr>
        <w:t>conomic and Financial capacity</w:t>
      </w:r>
      <w:bookmarkEnd w:id="47"/>
    </w:p>
    <w:p w14:paraId="4E497723" w14:textId="2A28D51E" w:rsidR="00B974C8" w:rsidRPr="003C3134" w:rsidRDefault="00B974C8" w:rsidP="00B974C8">
      <w:pPr>
        <w:pStyle w:val="Heading3"/>
        <w:numPr>
          <w:ilvl w:val="0"/>
          <w:numId w:val="0"/>
        </w:numPr>
        <w:spacing w:after="0"/>
        <w:rPr>
          <w:rFonts w:ascii="Corbel" w:hAnsi="Corbel" w:cs="Tahoma"/>
          <w:i w:val="0"/>
          <w:szCs w:val="22"/>
        </w:rPr>
      </w:pPr>
      <w:r w:rsidRPr="003C3134">
        <w:rPr>
          <w:rFonts w:ascii="Corbel" w:hAnsi="Corbel" w:cs="Tahoma"/>
          <w:i w:val="0"/>
          <w:szCs w:val="22"/>
        </w:rPr>
        <w:t xml:space="preserve">3. </w:t>
      </w:r>
      <w:r w:rsidR="00C12F79" w:rsidRPr="003C3134">
        <w:rPr>
          <w:rFonts w:ascii="Corbel" w:hAnsi="Corbel" w:cs="Tahoma"/>
          <w:i w:val="0"/>
          <w:szCs w:val="22"/>
        </w:rPr>
        <w:t>1</w:t>
      </w:r>
      <w:r w:rsidRPr="003C3134">
        <w:rPr>
          <w:rFonts w:ascii="Corbel" w:hAnsi="Corbel" w:cs="Tahoma"/>
          <w:i w:val="0"/>
          <w:szCs w:val="22"/>
        </w:rPr>
        <w:t xml:space="preserve"> Have you enclosed balance sheets and results for the past t</w:t>
      </w:r>
      <w:r w:rsidR="000A198D" w:rsidRPr="003C3134">
        <w:rPr>
          <w:rFonts w:ascii="Corbel" w:hAnsi="Corbel" w:cs="Tahoma"/>
          <w:i w:val="0"/>
          <w:szCs w:val="22"/>
        </w:rPr>
        <w:t>hree</w:t>
      </w:r>
      <w:r w:rsidRPr="003C3134">
        <w:rPr>
          <w:rFonts w:ascii="Corbel" w:hAnsi="Corbel" w:cs="Tahoma"/>
          <w:i w:val="0"/>
          <w:szCs w:val="22"/>
        </w:rPr>
        <w:t xml:space="preserve"> financial years?</w:t>
      </w:r>
      <w:r w:rsidR="00110453">
        <w:rPr>
          <w:rFonts w:ascii="Corbel" w:hAnsi="Corbel" w:cs="Tahoma"/>
          <w:i w:val="0"/>
          <w:szCs w:val="22"/>
        </w:rPr>
        <w:t xml:space="preserve"> Please note that </w:t>
      </w:r>
      <w:r w:rsidR="00110453" w:rsidRPr="00110453">
        <w:rPr>
          <w:rFonts w:ascii="Corbel" w:hAnsi="Corbel" w:cs="Tahoma"/>
          <w:i w:val="0"/>
          <w:szCs w:val="22"/>
        </w:rPr>
        <w:t>an overall annual turnover of at least 20,000,000 (twenty million) Euro is required from the candidates in each of the past three years for which the accounts have been closed</w:t>
      </w:r>
      <w:r w:rsidR="00D52130">
        <w:rPr>
          <w:rFonts w:ascii="Corbel" w:hAnsi="Corbel" w:cs="Tahoma"/>
          <w:i w:val="0"/>
          <w:szCs w:val="22"/>
        </w:rPr>
        <w:t xml:space="preserve"> as indicated in Section 6</w:t>
      </w:r>
      <w:r w:rsidR="00110453">
        <w:rPr>
          <w:rFonts w:ascii="Corbel" w:hAnsi="Corbel" w:cs="Tahoma"/>
          <w:i w:val="0"/>
          <w:szCs w:val="22"/>
        </w:rPr>
        <w:t>.4.3.A of the Guide for candidates</w:t>
      </w:r>
      <w:r w:rsidR="00110453" w:rsidRPr="00110453">
        <w:rPr>
          <w:rFonts w:ascii="Corbel" w:hAnsi="Corbel" w:cs="Tahoma"/>
          <w:i w:val="0"/>
          <w:szCs w:val="22"/>
        </w:rPr>
        <w:t>.</w:t>
      </w:r>
    </w:p>
    <w:p w14:paraId="736C60E3" w14:textId="77777777" w:rsidR="00B974C8" w:rsidRPr="003C3134" w:rsidRDefault="00B974C8" w:rsidP="00B974C8">
      <w:pPr>
        <w:pStyle w:val="Text3"/>
        <w:rPr>
          <w:rFonts w:ascii="Corbel" w:hAnsi="Corbel" w:cs="Tahoma"/>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3C3134" w14:paraId="39799DE8" w14:textId="77777777" w:rsidTr="000C45D9">
        <w:trPr>
          <w:cantSplit/>
        </w:trPr>
        <w:tc>
          <w:tcPr>
            <w:tcW w:w="8867" w:type="dxa"/>
            <w:vAlign w:val="center"/>
          </w:tcPr>
          <w:p w14:paraId="1FCDE93D" w14:textId="77777777" w:rsidR="00B974C8" w:rsidRPr="003C3134" w:rsidRDefault="00B974C8" w:rsidP="000C45D9">
            <w:pPr>
              <w:spacing w:before="100" w:beforeAutospacing="1" w:after="100" w:afterAutospacing="1"/>
              <w:rPr>
                <w:rFonts w:ascii="Corbel" w:hAnsi="Corbel" w:cs="Tahoma"/>
                <w:szCs w:val="22"/>
              </w:rPr>
            </w:pPr>
            <w:r w:rsidRPr="003C3134">
              <w:rPr>
                <w:rFonts w:ascii="Corbel" w:hAnsi="Corbel" w:cs="Tahoma"/>
                <w:szCs w:val="22"/>
              </w:rPr>
              <w:t>YES/NO</w:t>
            </w:r>
            <w:r w:rsidRPr="003C3134">
              <w:rPr>
                <w:rFonts w:ascii="Corbel" w:hAnsi="Corbel" w:cs="Tahoma"/>
                <w:szCs w:val="22"/>
              </w:rPr>
              <w:br/>
              <w:t>Reference: ….</w:t>
            </w:r>
          </w:p>
        </w:tc>
      </w:tr>
    </w:tbl>
    <w:p w14:paraId="09AB9178" w14:textId="77777777" w:rsidR="00B974C8" w:rsidRPr="003C3134" w:rsidRDefault="00B974C8" w:rsidP="00B974C8">
      <w:pPr>
        <w:pStyle w:val="Text1"/>
        <w:spacing w:after="0"/>
        <w:ind w:left="1134"/>
        <w:rPr>
          <w:rFonts w:ascii="Corbel" w:hAnsi="Corbel" w:cs="Tahoma"/>
          <w:szCs w:val="22"/>
          <w:lang w:val="en-US"/>
        </w:rPr>
      </w:pPr>
    </w:p>
    <w:p w14:paraId="15F86750" w14:textId="77777777" w:rsidR="00B974C8" w:rsidRPr="003C3134" w:rsidRDefault="00B974C8" w:rsidP="00B974C8">
      <w:pPr>
        <w:pStyle w:val="Text1"/>
        <w:spacing w:after="0"/>
        <w:ind w:left="1134"/>
        <w:rPr>
          <w:rFonts w:ascii="Corbel" w:hAnsi="Corbel" w:cs="Tahoma"/>
          <w:szCs w:val="22"/>
          <w:lang w:val="en-US"/>
        </w:rPr>
      </w:pPr>
      <w:r w:rsidRPr="003C3134">
        <w:rPr>
          <w:rFonts w:ascii="Corbel" w:hAnsi="Corbel" w:cs="Tahoma"/>
          <w:szCs w:val="22"/>
          <w:lang w:val="en-US"/>
        </w:rPr>
        <w:t>If not, have you enclosed equivalent documentation?</w:t>
      </w:r>
    </w:p>
    <w:p w14:paraId="75A01CCF" w14:textId="77777777" w:rsidR="00B974C8" w:rsidRPr="003C3134" w:rsidRDefault="00B974C8" w:rsidP="00B974C8">
      <w:pPr>
        <w:pStyle w:val="Text1"/>
        <w:spacing w:after="0"/>
        <w:ind w:left="1134"/>
        <w:rPr>
          <w:rFonts w:ascii="Corbel" w:hAnsi="Corbel" w:cs="Tahoma"/>
          <w:szCs w:val="22"/>
          <w:lang w:val="en-U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3C3134" w14:paraId="75821670" w14:textId="77777777" w:rsidTr="000C45D9">
        <w:trPr>
          <w:cantSplit/>
        </w:trPr>
        <w:tc>
          <w:tcPr>
            <w:tcW w:w="8867" w:type="dxa"/>
            <w:vAlign w:val="center"/>
          </w:tcPr>
          <w:p w14:paraId="1A7E2C9C" w14:textId="77777777" w:rsidR="00B974C8" w:rsidRPr="003C3134" w:rsidRDefault="00B974C8" w:rsidP="00B974C8">
            <w:pPr>
              <w:spacing w:before="100" w:beforeAutospacing="1" w:after="100" w:afterAutospacing="1"/>
              <w:jc w:val="left"/>
              <w:rPr>
                <w:rFonts w:ascii="Corbel" w:hAnsi="Corbel" w:cs="Tahoma"/>
                <w:szCs w:val="22"/>
              </w:rPr>
            </w:pPr>
            <w:r w:rsidRPr="003C3134">
              <w:rPr>
                <w:rFonts w:ascii="Corbel" w:hAnsi="Corbel" w:cs="Tahoma"/>
                <w:szCs w:val="22"/>
              </w:rPr>
              <w:t xml:space="preserve">YES/NO </w:t>
            </w:r>
            <w:r w:rsidRPr="003C3134">
              <w:rPr>
                <w:rFonts w:ascii="Corbel" w:hAnsi="Corbel" w:cs="Tahoma"/>
                <w:spacing w:val="-3"/>
                <w:szCs w:val="22"/>
                <w:lang w:val="en-US"/>
              </w:rPr>
              <w:t xml:space="preserve">(Mandatory if previous reply is NO) </w:t>
            </w:r>
            <w:r w:rsidRPr="003C3134">
              <w:rPr>
                <w:rFonts w:ascii="Corbel" w:hAnsi="Corbel" w:cs="Tahoma"/>
                <w:spacing w:val="-3"/>
                <w:szCs w:val="22"/>
                <w:lang w:val="en-US"/>
              </w:rPr>
              <w:br/>
            </w:r>
            <w:r w:rsidRPr="003C3134">
              <w:rPr>
                <w:rFonts w:ascii="Corbel" w:hAnsi="Corbel" w:cs="Tahoma"/>
                <w:szCs w:val="22"/>
              </w:rPr>
              <w:t>Reference: ….</w:t>
            </w:r>
          </w:p>
        </w:tc>
      </w:tr>
    </w:tbl>
    <w:p w14:paraId="1AA3C89E" w14:textId="77777777" w:rsidR="00B974C8" w:rsidRPr="003C3134" w:rsidRDefault="00B974C8" w:rsidP="00B974C8">
      <w:pPr>
        <w:pStyle w:val="Heading3"/>
        <w:numPr>
          <w:ilvl w:val="0"/>
          <w:numId w:val="0"/>
        </w:numPr>
        <w:spacing w:after="0"/>
        <w:rPr>
          <w:rFonts w:ascii="Corbel" w:hAnsi="Corbel" w:cs="Tahoma"/>
          <w:i w:val="0"/>
          <w:szCs w:val="22"/>
        </w:rPr>
      </w:pPr>
    </w:p>
    <w:p w14:paraId="3D103A99" w14:textId="636C6382" w:rsidR="000A198D" w:rsidRPr="003C3134" w:rsidRDefault="00C12F79" w:rsidP="00C12F79">
      <w:pPr>
        <w:pStyle w:val="Text1"/>
        <w:spacing w:after="0"/>
        <w:ind w:left="0"/>
        <w:rPr>
          <w:rFonts w:ascii="Corbel" w:hAnsi="Corbel" w:cs="Tahoma"/>
          <w:szCs w:val="22"/>
          <w:lang w:val="en-US"/>
        </w:rPr>
      </w:pPr>
      <w:r w:rsidRPr="003C3134">
        <w:rPr>
          <w:rFonts w:ascii="Corbel" w:hAnsi="Corbel" w:cs="Tahoma"/>
          <w:szCs w:val="22"/>
        </w:rPr>
        <w:t xml:space="preserve">3.2 </w:t>
      </w:r>
      <w:r w:rsidR="000A198D" w:rsidRPr="003C3134">
        <w:rPr>
          <w:rFonts w:ascii="Corbel" w:hAnsi="Corbel" w:cs="Tahoma"/>
          <w:szCs w:val="22"/>
        </w:rPr>
        <w:t xml:space="preserve">Have you filled in the </w:t>
      </w:r>
      <w:r w:rsidR="00B01557" w:rsidRPr="003C3134">
        <w:rPr>
          <w:rFonts w:ascii="Corbel" w:hAnsi="Corbel" w:cs="Tahoma"/>
          <w:szCs w:val="22"/>
        </w:rPr>
        <w:t xml:space="preserve">below </w:t>
      </w:r>
      <w:r w:rsidR="000A198D" w:rsidRPr="003C3134">
        <w:rPr>
          <w:rFonts w:ascii="Corbel" w:hAnsi="Corbel" w:cs="Tahoma"/>
          <w:szCs w:val="22"/>
        </w:rPr>
        <w:t>Financial and economic capacity overview table?</w:t>
      </w:r>
    </w:p>
    <w:p w14:paraId="32A4DD9E" w14:textId="77777777" w:rsidR="000A198D" w:rsidRPr="003C3134" w:rsidRDefault="000A198D" w:rsidP="000A198D">
      <w:pPr>
        <w:pStyle w:val="Text1"/>
        <w:spacing w:after="0"/>
        <w:ind w:left="1134"/>
        <w:rPr>
          <w:rFonts w:ascii="Corbel" w:hAnsi="Corbel" w:cs="Tahoma"/>
          <w:szCs w:val="22"/>
          <w:lang w:val="en-U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0A198D" w:rsidRPr="003C3134" w14:paraId="40C3288C" w14:textId="77777777" w:rsidTr="00575A10">
        <w:trPr>
          <w:cantSplit/>
        </w:trPr>
        <w:tc>
          <w:tcPr>
            <w:tcW w:w="8867" w:type="dxa"/>
            <w:vAlign w:val="center"/>
          </w:tcPr>
          <w:p w14:paraId="79D6CEA9" w14:textId="52E61FD8" w:rsidR="000A198D" w:rsidRPr="003C3134" w:rsidRDefault="000A198D" w:rsidP="00C12F79">
            <w:pPr>
              <w:spacing w:before="100" w:beforeAutospacing="1" w:after="100" w:afterAutospacing="1"/>
              <w:jc w:val="left"/>
              <w:rPr>
                <w:rFonts w:ascii="Corbel" w:hAnsi="Corbel" w:cs="Tahoma"/>
                <w:szCs w:val="22"/>
              </w:rPr>
            </w:pPr>
            <w:r w:rsidRPr="003C3134">
              <w:rPr>
                <w:rFonts w:ascii="Corbel" w:hAnsi="Corbel" w:cs="Tahoma"/>
                <w:szCs w:val="22"/>
              </w:rPr>
              <w:t xml:space="preserve">YES/NO </w:t>
            </w:r>
            <w:r w:rsidR="00FC3CFA" w:rsidRPr="003C3134">
              <w:rPr>
                <w:rFonts w:ascii="Corbel" w:hAnsi="Corbel" w:cs="Tahoma"/>
                <w:szCs w:val="22"/>
              </w:rPr>
              <w:t>(</w:t>
            </w:r>
            <w:r w:rsidR="00C12F79" w:rsidRPr="003C3134">
              <w:rPr>
                <w:rFonts w:ascii="Corbel" w:hAnsi="Corbel" w:cs="Tahoma"/>
                <w:szCs w:val="22"/>
              </w:rPr>
              <w:t>Mandatory)</w:t>
            </w:r>
            <w:r w:rsidRPr="003C3134">
              <w:rPr>
                <w:rFonts w:ascii="Corbel" w:hAnsi="Corbel" w:cs="Tahoma"/>
                <w:spacing w:val="-3"/>
                <w:szCs w:val="22"/>
                <w:lang w:val="en-US"/>
              </w:rPr>
              <w:br/>
            </w:r>
            <w:r w:rsidRPr="003C3134">
              <w:rPr>
                <w:rFonts w:ascii="Corbel" w:hAnsi="Corbel" w:cs="Tahoma"/>
                <w:szCs w:val="22"/>
              </w:rPr>
              <w:t>Reference: ….</w:t>
            </w:r>
          </w:p>
        </w:tc>
      </w:tr>
    </w:tbl>
    <w:p w14:paraId="19F76624" w14:textId="77777777" w:rsidR="000A198D" w:rsidRPr="003C3134" w:rsidRDefault="000A198D" w:rsidP="000A198D">
      <w:pPr>
        <w:pStyle w:val="Heading3"/>
        <w:numPr>
          <w:ilvl w:val="0"/>
          <w:numId w:val="0"/>
        </w:numPr>
        <w:spacing w:after="0"/>
        <w:rPr>
          <w:rFonts w:ascii="Corbel" w:hAnsi="Corbel" w:cs="Tahoma"/>
          <w:i w:val="0"/>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5"/>
        <w:gridCol w:w="110"/>
        <w:gridCol w:w="1275"/>
        <w:gridCol w:w="1560"/>
        <w:gridCol w:w="1842"/>
      </w:tblGrid>
      <w:tr w:rsidR="00052743" w:rsidRPr="003C3134" w14:paraId="42D452C3" w14:textId="77777777" w:rsidTr="00575A10">
        <w:trPr>
          <w:trHeight w:val="391"/>
        </w:trPr>
        <w:tc>
          <w:tcPr>
            <w:tcW w:w="9072" w:type="dxa"/>
            <w:gridSpan w:val="5"/>
            <w:tcBorders>
              <w:bottom w:val="single" w:sz="4" w:space="0" w:color="auto"/>
            </w:tcBorders>
            <w:shd w:val="clear" w:color="auto" w:fill="C0C0C0"/>
            <w:vAlign w:val="center"/>
          </w:tcPr>
          <w:p w14:paraId="47649CDE" w14:textId="46129994" w:rsidR="00203704" w:rsidRDefault="00203704" w:rsidP="00203704">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0" w:after="0"/>
              <w:jc w:val="center"/>
              <w:rPr>
                <w:rFonts w:ascii="Corbel" w:hAnsi="Corbel"/>
                <w:b/>
                <w:szCs w:val="22"/>
              </w:rPr>
            </w:pPr>
            <w:r>
              <w:rPr>
                <w:rFonts w:ascii="Corbel" w:hAnsi="Corbel"/>
                <w:b/>
                <w:szCs w:val="22"/>
              </w:rPr>
              <w:t>INDIVIDUAL</w:t>
            </w:r>
          </w:p>
          <w:p w14:paraId="56C7F390" w14:textId="77777777" w:rsidR="00052743" w:rsidRDefault="00052743" w:rsidP="00203704">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0" w:after="0"/>
              <w:jc w:val="center"/>
              <w:rPr>
                <w:rFonts w:ascii="Corbel" w:hAnsi="Corbel"/>
                <w:b/>
                <w:szCs w:val="22"/>
              </w:rPr>
            </w:pPr>
            <w:r w:rsidRPr="003C3134">
              <w:rPr>
                <w:rFonts w:ascii="Corbel" w:hAnsi="Corbel"/>
                <w:b/>
                <w:szCs w:val="22"/>
              </w:rPr>
              <w:t>FINANCIAL AND ECONOMIC CAPACITY OVERVIEW</w:t>
            </w:r>
          </w:p>
          <w:p w14:paraId="0F72D14E" w14:textId="4FA44B1A" w:rsidR="00F834C6" w:rsidRPr="003C3134" w:rsidRDefault="00F834C6" w:rsidP="00F834C6">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jc w:val="center"/>
              <w:rPr>
                <w:rFonts w:ascii="Corbel" w:hAnsi="Corbel"/>
                <w:szCs w:val="22"/>
              </w:rPr>
            </w:pPr>
            <w:r>
              <w:rPr>
                <w:rFonts w:ascii="Corbel" w:hAnsi="Corbel"/>
                <w:b/>
                <w:szCs w:val="22"/>
              </w:rPr>
              <w:t>(NB In case of joint-candidature, one form per each member of the group must be provided)</w:t>
            </w:r>
          </w:p>
        </w:tc>
      </w:tr>
      <w:tr w:rsidR="00052743" w:rsidRPr="003C3134" w14:paraId="34A574F0" w14:textId="77777777" w:rsidTr="00575A10">
        <w:trPr>
          <w:trHeight w:val="391"/>
        </w:trPr>
        <w:tc>
          <w:tcPr>
            <w:tcW w:w="4285" w:type="dxa"/>
            <w:tcBorders>
              <w:right w:val="nil"/>
            </w:tcBorders>
            <w:shd w:val="clear" w:color="auto" w:fill="C0C0C0"/>
            <w:vAlign w:val="center"/>
          </w:tcPr>
          <w:p w14:paraId="6677C9DF"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b/>
                <w:szCs w:val="22"/>
              </w:rPr>
            </w:pPr>
            <w:r w:rsidRPr="003C3134">
              <w:rPr>
                <w:rFonts w:ascii="Corbel" w:hAnsi="Corbel"/>
                <w:b/>
                <w:szCs w:val="22"/>
              </w:rPr>
              <w:t xml:space="preserve">Currency : </w:t>
            </w:r>
            <w:r w:rsidRPr="003C3134">
              <w:rPr>
                <w:rFonts w:ascii="Corbel" w:hAnsi="Corbel"/>
                <w:i/>
                <w:szCs w:val="22"/>
              </w:rPr>
              <w:t>EURO</w:t>
            </w:r>
          </w:p>
        </w:tc>
        <w:tc>
          <w:tcPr>
            <w:tcW w:w="4787" w:type="dxa"/>
            <w:gridSpan w:val="4"/>
            <w:tcBorders>
              <w:left w:val="nil"/>
            </w:tcBorders>
            <w:shd w:val="clear" w:color="auto" w:fill="C0C0C0"/>
            <w:vAlign w:val="center"/>
          </w:tcPr>
          <w:p w14:paraId="1C885159"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jc w:val="right"/>
              <w:rPr>
                <w:rFonts w:ascii="Corbel" w:hAnsi="Corbel"/>
                <w:b/>
                <w:szCs w:val="22"/>
              </w:rPr>
            </w:pPr>
            <w:r w:rsidRPr="003C3134">
              <w:rPr>
                <w:rFonts w:ascii="Corbel" w:hAnsi="Corbel"/>
                <w:b/>
                <w:szCs w:val="22"/>
              </w:rPr>
              <w:t xml:space="preserve">Figures </w:t>
            </w:r>
            <w:r w:rsidRPr="003C3134">
              <w:rPr>
                <w:rFonts w:ascii="Corbel" w:hAnsi="Corbel"/>
                <w:b/>
                <w:i/>
                <w:szCs w:val="22"/>
              </w:rPr>
              <w:t>(000)</w:t>
            </w:r>
          </w:p>
        </w:tc>
      </w:tr>
      <w:tr w:rsidR="00052743" w:rsidRPr="003C3134" w14:paraId="5B806E21" w14:textId="77777777" w:rsidTr="002566B5">
        <w:tc>
          <w:tcPr>
            <w:tcW w:w="4395" w:type="dxa"/>
            <w:gridSpan w:val="2"/>
          </w:tcPr>
          <w:p w14:paraId="4A83D81B"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275" w:type="dxa"/>
          </w:tcPr>
          <w:p w14:paraId="3F065123" w14:textId="296FEC02" w:rsidR="00052743" w:rsidRPr="003C3134" w:rsidRDefault="00052743" w:rsidP="0043767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jc w:val="center"/>
              <w:rPr>
                <w:rFonts w:ascii="Corbel" w:hAnsi="Corbel"/>
                <w:szCs w:val="22"/>
              </w:rPr>
            </w:pPr>
            <w:r w:rsidRPr="003C3134">
              <w:rPr>
                <w:rFonts w:ascii="Corbel" w:hAnsi="Corbel"/>
                <w:szCs w:val="22"/>
              </w:rPr>
              <w:t>201</w:t>
            </w:r>
            <w:r w:rsidR="00437670">
              <w:rPr>
                <w:rFonts w:ascii="Corbel" w:hAnsi="Corbel"/>
                <w:szCs w:val="22"/>
              </w:rPr>
              <w:t>…</w:t>
            </w:r>
          </w:p>
        </w:tc>
        <w:tc>
          <w:tcPr>
            <w:tcW w:w="1560" w:type="dxa"/>
          </w:tcPr>
          <w:p w14:paraId="70637092" w14:textId="7EB8CD73" w:rsidR="00052743" w:rsidRPr="003C3134" w:rsidRDefault="00437670"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jc w:val="center"/>
              <w:rPr>
                <w:rFonts w:ascii="Corbel" w:hAnsi="Corbel"/>
                <w:szCs w:val="22"/>
              </w:rPr>
            </w:pPr>
            <w:r>
              <w:rPr>
                <w:rFonts w:ascii="Corbel" w:hAnsi="Corbel"/>
                <w:szCs w:val="22"/>
              </w:rPr>
              <w:t>201…</w:t>
            </w:r>
          </w:p>
        </w:tc>
        <w:tc>
          <w:tcPr>
            <w:tcW w:w="1842" w:type="dxa"/>
          </w:tcPr>
          <w:p w14:paraId="31E28E78" w14:textId="56664D2E" w:rsidR="00052743" w:rsidRPr="003C3134" w:rsidRDefault="00437670"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jc w:val="center"/>
              <w:rPr>
                <w:rFonts w:ascii="Corbel" w:hAnsi="Corbel"/>
                <w:szCs w:val="22"/>
              </w:rPr>
            </w:pPr>
            <w:r>
              <w:rPr>
                <w:rFonts w:ascii="Corbel" w:hAnsi="Corbel"/>
                <w:szCs w:val="22"/>
              </w:rPr>
              <w:t>201…</w:t>
            </w:r>
          </w:p>
        </w:tc>
      </w:tr>
      <w:tr w:rsidR="00052743" w:rsidRPr="003C3134" w14:paraId="44F85766" w14:textId="77777777" w:rsidTr="002566B5">
        <w:trPr>
          <w:trHeight w:hRule="exact" w:val="567"/>
        </w:trPr>
        <w:tc>
          <w:tcPr>
            <w:tcW w:w="4395" w:type="dxa"/>
            <w:gridSpan w:val="2"/>
            <w:vAlign w:val="center"/>
          </w:tcPr>
          <w:p w14:paraId="690DCE57"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b/>
                <w:szCs w:val="22"/>
              </w:rPr>
            </w:pPr>
            <w:r w:rsidRPr="003C3134">
              <w:rPr>
                <w:rFonts w:ascii="Corbel" w:hAnsi="Corbel"/>
                <w:b/>
                <w:szCs w:val="22"/>
              </w:rPr>
              <w:t>Total Balance Sheet</w:t>
            </w:r>
          </w:p>
        </w:tc>
        <w:tc>
          <w:tcPr>
            <w:tcW w:w="1275" w:type="dxa"/>
            <w:vAlign w:val="center"/>
          </w:tcPr>
          <w:p w14:paraId="51B1BE17"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jc w:val="center"/>
              <w:rPr>
                <w:rFonts w:ascii="Corbel" w:hAnsi="Corbel"/>
                <w:szCs w:val="22"/>
                <w:u w:val="single"/>
              </w:rPr>
            </w:pPr>
          </w:p>
        </w:tc>
        <w:tc>
          <w:tcPr>
            <w:tcW w:w="1560" w:type="dxa"/>
            <w:vAlign w:val="center"/>
          </w:tcPr>
          <w:p w14:paraId="2AD65412"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jc w:val="center"/>
              <w:rPr>
                <w:rFonts w:ascii="Corbel" w:hAnsi="Corbel"/>
                <w:szCs w:val="22"/>
                <w:u w:val="single"/>
              </w:rPr>
            </w:pPr>
          </w:p>
        </w:tc>
        <w:tc>
          <w:tcPr>
            <w:tcW w:w="1842" w:type="dxa"/>
            <w:vAlign w:val="center"/>
          </w:tcPr>
          <w:p w14:paraId="7B63F699"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jc w:val="center"/>
              <w:rPr>
                <w:rFonts w:ascii="Corbel" w:hAnsi="Corbel"/>
                <w:szCs w:val="22"/>
                <w:u w:val="single"/>
              </w:rPr>
            </w:pPr>
          </w:p>
        </w:tc>
      </w:tr>
      <w:tr w:rsidR="00052743" w:rsidRPr="003C3134" w14:paraId="476F9CA1" w14:textId="77777777" w:rsidTr="002566B5">
        <w:trPr>
          <w:trHeight w:hRule="exact" w:val="1044"/>
        </w:trPr>
        <w:tc>
          <w:tcPr>
            <w:tcW w:w="4395" w:type="dxa"/>
            <w:gridSpan w:val="2"/>
            <w:vAlign w:val="center"/>
          </w:tcPr>
          <w:p w14:paraId="063DBBCD"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r w:rsidRPr="003C3134">
              <w:rPr>
                <w:rFonts w:ascii="Corbel" w:hAnsi="Corbel"/>
                <w:szCs w:val="22"/>
              </w:rPr>
              <w:t>TRADE DEBTORS</w:t>
            </w:r>
          </w:p>
          <w:p w14:paraId="095A4F7D"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i/>
                <w:szCs w:val="22"/>
              </w:rPr>
            </w:pPr>
            <w:r w:rsidRPr="003C3134">
              <w:rPr>
                <w:rFonts w:ascii="Corbel" w:hAnsi="Corbel"/>
                <w:i/>
                <w:szCs w:val="22"/>
              </w:rPr>
              <w:t>Amounts due by commercial customers</w:t>
            </w:r>
          </w:p>
        </w:tc>
        <w:tc>
          <w:tcPr>
            <w:tcW w:w="1275" w:type="dxa"/>
            <w:vAlign w:val="center"/>
          </w:tcPr>
          <w:p w14:paraId="68A821BC"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560" w:type="dxa"/>
            <w:vAlign w:val="center"/>
          </w:tcPr>
          <w:p w14:paraId="15231366"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842" w:type="dxa"/>
            <w:vAlign w:val="center"/>
          </w:tcPr>
          <w:p w14:paraId="7DABEB52"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r>
      <w:tr w:rsidR="00052743" w:rsidRPr="003C3134" w14:paraId="4F6B9561" w14:textId="77777777" w:rsidTr="002566B5">
        <w:trPr>
          <w:trHeight w:hRule="exact" w:val="567"/>
        </w:trPr>
        <w:tc>
          <w:tcPr>
            <w:tcW w:w="4395" w:type="dxa"/>
            <w:gridSpan w:val="2"/>
            <w:vAlign w:val="center"/>
          </w:tcPr>
          <w:p w14:paraId="1FD89F70"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r w:rsidRPr="003C3134">
              <w:rPr>
                <w:rFonts w:ascii="Corbel" w:hAnsi="Corbel"/>
                <w:szCs w:val="22"/>
              </w:rPr>
              <w:t>CAPITAL and RESERVES</w:t>
            </w:r>
          </w:p>
          <w:p w14:paraId="54694216"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i/>
                <w:szCs w:val="22"/>
              </w:rPr>
            </w:pPr>
            <w:r w:rsidRPr="003C3134">
              <w:rPr>
                <w:rFonts w:ascii="Corbel" w:hAnsi="Corbel"/>
                <w:i/>
                <w:szCs w:val="22"/>
              </w:rPr>
              <w:t>Amounts owned by the company</w:t>
            </w:r>
          </w:p>
        </w:tc>
        <w:tc>
          <w:tcPr>
            <w:tcW w:w="1275" w:type="dxa"/>
            <w:vAlign w:val="center"/>
          </w:tcPr>
          <w:p w14:paraId="65191AE2"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560" w:type="dxa"/>
            <w:vAlign w:val="center"/>
          </w:tcPr>
          <w:p w14:paraId="0F294897"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842" w:type="dxa"/>
            <w:vAlign w:val="center"/>
          </w:tcPr>
          <w:p w14:paraId="3DD27F54"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r>
      <w:tr w:rsidR="00052743" w:rsidRPr="003C3134" w14:paraId="50CEEA10" w14:textId="77777777" w:rsidTr="002566B5">
        <w:trPr>
          <w:trHeight w:hRule="exact" w:val="567"/>
        </w:trPr>
        <w:tc>
          <w:tcPr>
            <w:tcW w:w="4395" w:type="dxa"/>
            <w:gridSpan w:val="2"/>
            <w:vAlign w:val="center"/>
          </w:tcPr>
          <w:p w14:paraId="6D4E783C" w14:textId="77777777" w:rsidR="00052743" w:rsidRPr="003C3134" w:rsidRDefault="00052743" w:rsidP="00575A10">
            <w:pPr>
              <w:spacing w:before="100" w:beforeAutospacing="1" w:after="100" w:afterAutospacing="1"/>
              <w:rPr>
                <w:rFonts w:ascii="Corbel" w:hAnsi="Corbel"/>
                <w:szCs w:val="22"/>
              </w:rPr>
            </w:pPr>
            <w:r w:rsidRPr="003C3134">
              <w:rPr>
                <w:rFonts w:ascii="Corbel" w:hAnsi="Corbel"/>
                <w:szCs w:val="22"/>
              </w:rPr>
              <w:t>TRADE CREDITORS</w:t>
            </w:r>
          </w:p>
          <w:p w14:paraId="7667995E"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r w:rsidRPr="003C3134">
              <w:rPr>
                <w:rFonts w:ascii="Corbel" w:hAnsi="Corbel"/>
                <w:i/>
                <w:szCs w:val="22"/>
              </w:rPr>
              <w:t>Amounts due to commercial suppliers</w:t>
            </w:r>
          </w:p>
        </w:tc>
        <w:tc>
          <w:tcPr>
            <w:tcW w:w="1275" w:type="dxa"/>
            <w:vAlign w:val="center"/>
          </w:tcPr>
          <w:p w14:paraId="7F73A9D9"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560" w:type="dxa"/>
            <w:vAlign w:val="center"/>
          </w:tcPr>
          <w:p w14:paraId="1347F008"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842" w:type="dxa"/>
            <w:vAlign w:val="center"/>
          </w:tcPr>
          <w:p w14:paraId="49D022AC"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r>
      <w:tr w:rsidR="00052743" w:rsidRPr="003C3134" w14:paraId="0589FF87" w14:textId="77777777" w:rsidTr="002566B5">
        <w:trPr>
          <w:trHeight w:hRule="exact" w:val="567"/>
        </w:trPr>
        <w:tc>
          <w:tcPr>
            <w:tcW w:w="4395" w:type="dxa"/>
            <w:gridSpan w:val="2"/>
            <w:vAlign w:val="center"/>
          </w:tcPr>
          <w:p w14:paraId="2CF64FE4"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r w:rsidRPr="003C3134">
              <w:rPr>
                <w:rFonts w:ascii="Corbel" w:hAnsi="Corbel"/>
                <w:szCs w:val="22"/>
              </w:rPr>
              <w:t>SHORT TERM DEBT</w:t>
            </w:r>
          </w:p>
        </w:tc>
        <w:tc>
          <w:tcPr>
            <w:tcW w:w="1275" w:type="dxa"/>
            <w:vAlign w:val="center"/>
          </w:tcPr>
          <w:p w14:paraId="00639CC6"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560" w:type="dxa"/>
            <w:vAlign w:val="center"/>
          </w:tcPr>
          <w:p w14:paraId="0881FB3A"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842" w:type="dxa"/>
            <w:vAlign w:val="center"/>
          </w:tcPr>
          <w:p w14:paraId="7D8F8263"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r>
      <w:tr w:rsidR="00052743" w:rsidRPr="003C3134" w14:paraId="3CB039D4" w14:textId="77777777" w:rsidTr="002566B5">
        <w:trPr>
          <w:trHeight w:hRule="exact" w:val="567"/>
        </w:trPr>
        <w:tc>
          <w:tcPr>
            <w:tcW w:w="4395" w:type="dxa"/>
            <w:gridSpan w:val="2"/>
            <w:tcBorders>
              <w:bottom w:val="single" w:sz="4" w:space="0" w:color="auto"/>
            </w:tcBorders>
            <w:vAlign w:val="center"/>
          </w:tcPr>
          <w:p w14:paraId="1A1C9412"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r w:rsidRPr="003C3134">
              <w:rPr>
                <w:rFonts w:ascii="Corbel" w:hAnsi="Corbel"/>
                <w:szCs w:val="22"/>
              </w:rPr>
              <w:t>LONG TERM DEBT</w:t>
            </w:r>
          </w:p>
        </w:tc>
        <w:tc>
          <w:tcPr>
            <w:tcW w:w="1275" w:type="dxa"/>
            <w:tcBorders>
              <w:bottom w:val="single" w:sz="4" w:space="0" w:color="auto"/>
            </w:tcBorders>
            <w:vAlign w:val="center"/>
          </w:tcPr>
          <w:p w14:paraId="55692897"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560" w:type="dxa"/>
            <w:tcBorders>
              <w:bottom w:val="single" w:sz="4" w:space="0" w:color="auto"/>
            </w:tcBorders>
            <w:vAlign w:val="center"/>
          </w:tcPr>
          <w:p w14:paraId="3E470F95"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842" w:type="dxa"/>
            <w:tcBorders>
              <w:bottom w:val="single" w:sz="4" w:space="0" w:color="auto"/>
            </w:tcBorders>
            <w:vAlign w:val="center"/>
          </w:tcPr>
          <w:p w14:paraId="472DA217"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r>
      <w:tr w:rsidR="00052743" w:rsidRPr="003C3134" w14:paraId="5F460B98" w14:textId="77777777" w:rsidTr="002566B5">
        <w:trPr>
          <w:trHeight w:hRule="exact" w:val="567"/>
        </w:trPr>
        <w:tc>
          <w:tcPr>
            <w:tcW w:w="4395" w:type="dxa"/>
            <w:gridSpan w:val="2"/>
            <w:shd w:val="clear" w:color="auto" w:fill="auto"/>
            <w:vAlign w:val="center"/>
          </w:tcPr>
          <w:p w14:paraId="4FA73BF4"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r w:rsidRPr="003C3134">
              <w:rPr>
                <w:rFonts w:ascii="Corbel" w:hAnsi="Corbel"/>
                <w:szCs w:val="22"/>
              </w:rPr>
              <w:t>LIQUIDITY</w:t>
            </w:r>
          </w:p>
          <w:p w14:paraId="5DB3D37C"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i/>
                <w:szCs w:val="22"/>
              </w:rPr>
            </w:pPr>
            <w:r w:rsidRPr="003C3134">
              <w:rPr>
                <w:rFonts w:ascii="Corbel" w:hAnsi="Corbel"/>
                <w:i/>
                <w:szCs w:val="22"/>
              </w:rPr>
              <w:t>Banks and cash at hand</w:t>
            </w:r>
          </w:p>
        </w:tc>
        <w:tc>
          <w:tcPr>
            <w:tcW w:w="1275" w:type="dxa"/>
            <w:shd w:val="clear" w:color="auto" w:fill="auto"/>
            <w:vAlign w:val="center"/>
          </w:tcPr>
          <w:p w14:paraId="56C51FB3"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560" w:type="dxa"/>
            <w:shd w:val="clear" w:color="auto" w:fill="auto"/>
            <w:vAlign w:val="center"/>
          </w:tcPr>
          <w:p w14:paraId="635E0631"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842" w:type="dxa"/>
            <w:shd w:val="clear" w:color="auto" w:fill="auto"/>
            <w:vAlign w:val="center"/>
          </w:tcPr>
          <w:p w14:paraId="292082C8"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r>
      <w:tr w:rsidR="00052743" w:rsidRPr="003C3134" w14:paraId="5AE9A7B3" w14:textId="77777777" w:rsidTr="002566B5">
        <w:trPr>
          <w:trHeight w:hRule="exact" w:val="567"/>
        </w:trPr>
        <w:tc>
          <w:tcPr>
            <w:tcW w:w="4395" w:type="dxa"/>
            <w:gridSpan w:val="2"/>
            <w:shd w:val="clear" w:color="auto" w:fill="C0C0C0"/>
            <w:vAlign w:val="center"/>
          </w:tcPr>
          <w:p w14:paraId="1D37B75D"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275" w:type="dxa"/>
            <w:shd w:val="clear" w:color="auto" w:fill="C0C0C0"/>
            <w:vAlign w:val="center"/>
          </w:tcPr>
          <w:p w14:paraId="7D8228E6"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560" w:type="dxa"/>
            <w:shd w:val="clear" w:color="auto" w:fill="C0C0C0"/>
            <w:vAlign w:val="center"/>
          </w:tcPr>
          <w:p w14:paraId="0567EFA7"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842" w:type="dxa"/>
            <w:shd w:val="clear" w:color="auto" w:fill="C0C0C0"/>
            <w:vAlign w:val="center"/>
          </w:tcPr>
          <w:p w14:paraId="7F6182F3"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r>
      <w:tr w:rsidR="00052743" w:rsidRPr="008F3E05" w14:paraId="597C7A97" w14:textId="77777777" w:rsidTr="002566B5">
        <w:trPr>
          <w:trHeight w:hRule="exact" w:val="567"/>
        </w:trPr>
        <w:tc>
          <w:tcPr>
            <w:tcW w:w="4395" w:type="dxa"/>
            <w:gridSpan w:val="2"/>
            <w:vAlign w:val="center"/>
          </w:tcPr>
          <w:p w14:paraId="50D36EF2" w14:textId="77777777" w:rsidR="00052743" w:rsidRPr="008F3E05"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r w:rsidRPr="008F3E05">
              <w:rPr>
                <w:rFonts w:ascii="Corbel" w:hAnsi="Corbel"/>
                <w:szCs w:val="22"/>
                <w:u w:val="single"/>
              </w:rPr>
              <w:lastRenderedPageBreak/>
              <w:t>About PROFIT &amp; LOSS</w:t>
            </w:r>
          </w:p>
        </w:tc>
        <w:tc>
          <w:tcPr>
            <w:tcW w:w="1275" w:type="dxa"/>
            <w:vAlign w:val="center"/>
          </w:tcPr>
          <w:p w14:paraId="5A54097D" w14:textId="77777777" w:rsidR="00052743" w:rsidRPr="008F3E05"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560" w:type="dxa"/>
            <w:vAlign w:val="center"/>
          </w:tcPr>
          <w:p w14:paraId="64FCD680" w14:textId="77777777" w:rsidR="00052743" w:rsidRPr="008F3E05"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842" w:type="dxa"/>
            <w:vAlign w:val="center"/>
          </w:tcPr>
          <w:p w14:paraId="52BDE163" w14:textId="77777777" w:rsidR="00052743" w:rsidRPr="008F3E05"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r>
      <w:tr w:rsidR="00052743" w:rsidRPr="003C3134" w14:paraId="60F80E93" w14:textId="77777777" w:rsidTr="002566B5">
        <w:trPr>
          <w:trHeight w:hRule="exact" w:val="567"/>
        </w:trPr>
        <w:tc>
          <w:tcPr>
            <w:tcW w:w="4395" w:type="dxa"/>
            <w:gridSpan w:val="2"/>
            <w:vAlign w:val="center"/>
          </w:tcPr>
          <w:p w14:paraId="1777D4B7" w14:textId="7EE0D685" w:rsidR="00052743" w:rsidRPr="003C3134" w:rsidRDefault="002566B5"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b/>
                <w:szCs w:val="22"/>
              </w:rPr>
            </w:pPr>
            <w:r w:rsidRPr="003C3134">
              <w:rPr>
                <w:rFonts w:ascii="Corbel" w:hAnsi="Corbel"/>
                <w:b/>
                <w:szCs w:val="22"/>
              </w:rPr>
              <w:t xml:space="preserve">OVERALL </w:t>
            </w:r>
            <w:r w:rsidR="00052743" w:rsidRPr="003C3134">
              <w:rPr>
                <w:rFonts w:ascii="Corbel" w:hAnsi="Corbel"/>
                <w:b/>
                <w:szCs w:val="22"/>
              </w:rPr>
              <w:t>TURNOVER</w:t>
            </w:r>
          </w:p>
        </w:tc>
        <w:tc>
          <w:tcPr>
            <w:tcW w:w="1275" w:type="dxa"/>
            <w:vAlign w:val="center"/>
          </w:tcPr>
          <w:p w14:paraId="6B282C7F"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b/>
                <w:szCs w:val="22"/>
              </w:rPr>
            </w:pPr>
          </w:p>
        </w:tc>
        <w:tc>
          <w:tcPr>
            <w:tcW w:w="1560" w:type="dxa"/>
            <w:vAlign w:val="center"/>
          </w:tcPr>
          <w:p w14:paraId="7F3FF0EE"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b/>
                <w:szCs w:val="22"/>
              </w:rPr>
            </w:pPr>
          </w:p>
        </w:tc>
        <w:tc>
          <w:tcPr>
            <w:tcW w:w="1842" w:type="dxa"/>
            <w:vAlign w:val="center"/>
          </w:tcPr>
          <w:p w14:paraId="530AD0C6"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b/>
                <w:szCs w:val="22"/>
              </w:rPr>
            </w:pPr>
          </w:p>
        </w:tc>
      </w:tr>
      <w:tr w:rsidR="002566B5" w:rsidRPr="003C3134" w14:paraId="4F89A695" w14:textId="77777777" w:rsidTr="002566B5">
        <w:trPr>
          <w:trHeight w:hRule="exact" w:val="872"/>
        </w:trPr>
        <w:tc>
          <w:tcPr>
            <w:tcW w:w="4395" w:type="dxa"/>
            <w:gridSpan w:val="2"/>
            <w:vAlign w:val="center"/>
          </w:tcPr>
          <w:p w14:paraId="7B119C04" w14:textId="1364ACB2" w:rsidR="002566B5" w:rsidRPr="003C3134" w:rsidRDefault="002566B5" w:rsidP="00641A61">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jc w:val="left"/>
              <w:rPr>
                <w:rFonts w:ascii="Corbel" w:hAnsi="Corbel"/>
                <w:b/>
                <w:szCs w:val="22"/>
              </w:rPr>
            </w:pPr>
            <w:r w:rsidRPr="003C3134">
              <w:rPr>
                <w:rFonts w:ascii="Corbel" w:hAnsi="Corbel"/>
                <w:b/>
                <w:szCs w:val="22"/>
              </w:rPr>
              <w:t xml:space="preserve">TURNOVER </w:t>
            </w:r>
            <w:r w:rsidRPr="003C3134">
              <w:rPr>
                <w:rFonts w:ascii="Corbel" w:hAnsi="Corbel"/>
                <w:b/>
                <w:caps/>
                <w:szCs w:val="22"/>
              </w:rPr>
              <w:t>related to the maintenance of large-scale IT systems</w:t>
            </w:r>
          </w:p>
        </w:tc>
        <w:tc>
          <w:tcPr>
            <w:tcW w:w="1275" w:type="dxa"/>
            <w:vAlign w:val="center"/>
          </w:tcPr>
          <w:p w14:paraId="6D9B4774" w14:textId="77777777" w:rsidR="002566B5" w:rsidRPr="003C3134" w:rsidRDefault="002566B5"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b/>
                <w:szCs w:val="22"/>
              </w:rPr>
            </w:pPr>
          </w:p>
        </w:tc>
        <w:tc>
          <w:tcPr>
            <w:tcW w:w="1560" w:type="dxa"/>
            <w:vAlign w:val="center"/>
          </w:tcPr>
          <w:p w14:paraId="79110CAC" w14:textId="77777777" w:rsidR="002566B5" w:rsidRPr="003C3134" w:rsidRDefault="002566B5"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b/>
                <w:szCs w:val="22"/>
              </w:rPr>
            </w:pPr>
          </w:p>
        </w:tc>
        <w:tc>
          <w:tcPr>
            <w:tcW w:w="1842" w:type="dxa"/>
            <w:vAlign w:val="center"/>
          </w:tcPr>
          <w:p w14:paraId="1E20131B" w14:textId="77777777" w:rsidR="002566B5" w:rsidRPr="003C3134" w:rsidRDefault="002566B5"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b/>
                <w:szCs w:val="22"/>
              </w:rPr>
            </w:pPr>
          </w:p>
        </w:tc>
      </w:tr>
      <w:tr w:rsidR="00052743" w:rsidRPr="003C3134" w14:paraId="7D91B170" w14:textId="77777777" w:rsidTr="002566B5">
        <w:trPr>
          <w:trHeight w:hRule="exact" w:val="567"/>
        </w:trPr>
        <w:tc>
          <w:tcPr>
            <w:tcW w:w="4395" w:type="dxa"/>
            <w:gridSpan w:val="2"/>
            <w:vAlign w:val="center"/>
          </w:tcPr>
          <w:p w14:paraId="275404A8"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r w:rsidRPr="003C3134">
              <w:rPr>
                <w:rFonts w:ascii="Corbel" w:hAnsi="Corbel"/>
                <w:szCs w:val="22"/>
              </w:rPr>
              <w:t>ORDINARY RESULT</w:t>
            </w:r>
          </w:p>
        </w:tc>
        <w:tc>
          <w:tcPr>
            <w:tcW w:w="1275" w:type="dxa"/>
            <w:vAlign w:val="center"/>
          </w:tcPr>
          <w:p w14:paraId="5D43600B"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560" w:type="dxa"/>
            <w:vAlign w:val="center"/>
          </w:tcPr>
          <w:p w14:paraId="7CC87CFB"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842" w:type="dxa"/>
            <w:vAlign w:val="center"/>
          </w:tcPr>
          <w:p w14:paraId="326F941C"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r>
      <w:tr w:rsidR="00052743" w:rsidRPr="003C3134" w14:paraId="7AC3BA5B" w14:textId="77777777" w:rsidTr="002566B5">
        <w:trPr>
          <w:trHeight w:hRule="exact" w:val="567"/>
        </w:trPr>
        <w:tc>
          <w:tcPr>
            <w:tcW w:w="4395" w:type="dxa"/>
            <w:gridSpan w:val="2"/>
            <w:vAlign w:val="center"/>
          </w:tcPr>
          <w:p w14:paraId="59510987"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r w:rsidRPr="003C3134">
              <w:rPr>
                <w:rFonts w:ascii="Corbel" w:hAnsi="Corbel"/>
                <w:szCs w:val="22"/>
              </w:rPr>
              <w:t>EXTRAORDINARY RESULT</w:t>
            </w:r>
          </w:p>
        </w:tc>
        <w:tc>
          <w:tcPr>
            <w:tcW w:w="1275" w:type="dxa"/>
            <w:vAlign w:val="center"/>
          </w:tcPr>
          <w:p w14:paraId="14E752FE"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560" w:type="dxa"/>
            <w:vAlign w:val="center"/>
          </w:tcPr>
          <w:p w14:paraId="096790AD"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842" w:type="dxa"/>
            <w:vAlign w:val="center"/>
          </w:tcPr>
          <w:p w14:paraId="6525EB60"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r>
      <w:tr w:rsidR="00052743" w:rsidRPr="003C3134" w14:paraId="26DCB65D" w14:textId="77777777" w:rsidTr="002566B5">
        <w:trPr>
          <w:trHeight w:hRule="exact" w:val="567"/>
        </w:trPr>
        <w:tc>
          <w:tcPr>
            <w:tcW w:w="4395" w:type="dxa"/>
            <w:gridSpan w:val="2"/>
            <w:vAlign w:val="center"/>
          </w:tcPr>
          <w:p w14:paraId="41D13842"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r w:rsidRPr="003C3134">
              <w:rPr>
                <w:rFonts w:ascii="Corbel" w:hAnsi="Corbel"/>
                <w:szCs w:val="22"/>
              </w:rPr>
              <w:t>INCOME TAX</w:t>
            </w:r>
          </w:p>
        </w:tc>
        <w:tc>
          <w:tcPr>
            <w:tcW w:w="1275" w:type="dxa"/>
            <w:vAlign w:val="center"/>
          </w:tcPr>
          <w:p w14:paraId="126817EB"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560" w:type="dxa"/>
            <w:vAlign w:val="center"/>
          </w:tcPr>
          <w:p w14:paraId="3E6A40FA"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842" w:type="dxa"/>
            <w:vAlign w:val="center"/>
          </w:tcPr>
          <w:p w14:paraId="0D4B8FEA"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r>
      <w:tr w:rsidR="00052743" w:rsidRPr="003C3134" w14:paraId="3F47CAFD" w14:textId="77777777" w:rsidTr="002566B5">
        <w:trPr>
          <w:trHeight w:hRule="exact" w:val="567"/>
        </w:trPr>
        <w:tc>
          <w:tcPr>
            <w:tcW w:w="4395" w:type="dxa"/>
            <w:gridSpan w:val="2"/>
            <w:vAlign w:val="center"/>
          </w:tcPr>
          <w:p w14:paraId="7C4CC3A8"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r w:rsidRPr="003C3134">
              <w:rPr>
                <w:rFonts w:ascii="Corbel" w:hAnsi="Corbel"/>
                <w:szCs w:val="22"/>
              </w:rPr>
              <w:t>NET RESULT</w:t>
            </w:r>
          </w:p>
        </w:tc>
        <w:tc>
          <w:tcPr>
            <w:tcW w:w="1275" w:type="dxa"/>
            <w:vAlign w:val="center"/>
          </w:tcPr>
          <w:p w14:paraId="27FAF4E0"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560" w:type="dxa"/>
            <w:vAlign w:val="center"/>
          </w:tcPr>
          <w:p w14:paraId="6190FE21"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c>
          <w:tcPr>
            <w:tcW w:w="1842" w:type="dxa"/>
            <w:vAlign w:val="center"/>
          </w:tcPr>
          <w:p w14:paraId="12722024" w14:textId="77777777" w:rsidR="00052743" w:rsidRPr="003C3134" w:rsidRDefault="00052743" w:rsidP="00575A1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szCs w:val="22"/>
              </w:rPr>
            </w:pPr>
          </w:p>
        </w:tc>
      </w:tr>
    </w:tbl>
    <w:p w14:paraId="613288EE" w14:textId="77777777" w:rsidR="00B974C8" w:rsidRDefault="00B974C8" w:rsidP="00B974C8">
      <w:pPr>
        <w:pStyle w:val="Heading3"/>
        <w:numPr>
          <w:ilvl w:val="0"/>
          <w:numId w:val="0"/>
        </w:numPr>
        <w:spacing w:after="0"/>
        <w:rPr>
          <w:rFonts w:ascii="Corbel" w:hAnsi="Corbel" w:cs="Tahoma"/>
          <w:i w:val="0"/>
          <w:szCs w:val="22"/>
        </w:rPr>
      </w:pPr>
    </w:p>
    <w:p w14:paraId="726269A4" w14:textId="77777777" w:rsidR="00F834C6" w:rsidRDefault="00F834C6" w:rsidP="00F834C6">
      <w:pPr>
        <w:pStyle w:val="Text3"/>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1275"/>
        <w:gridCol w:w="1560"/>
        <w:gridCol w:w="1842"/>
      </w:tblGrid>
      <w:tr w:rsidR="00F834C6" w:rsidRPr="003C3134" w14:paraId="1B27E231" w14:textId="77777777" w:rsidTr="00F834C6">
        <w:trPr>
          <w:trHeight w:hRule="exact" w:val="1117"/>
        </w:trPr>
        <w:tc>
          <w:tcPr>
            <w:tcW w:w="9072" w:type="dxa"/>
            <w:gridSpan w:val="4"/>
            <w:shd w:val="clear" w:color="auto" w:fill="D9D9D9" w:themeFill="background1" w:themeFillShade="D9"/>
            <w:vAlign w:val="center"/>
          </w:tcPr>
          <w:p w14:paraId="7D1907DD" w14:textId="77777777" w:rsidR="00203704" w:rsidRDefault="00F834C6" w:rsidP="00242A7E">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0" w:after="0"/>
              <w:jc w:val="center"/>
              <w:rPr>
                <w:rFonts w:ascii="Corbel" w:hAnsi="Corbel"/>
                <w:b/>
                <w:szCs w:val="22"/>
              </w:rPr>
            </w:pPr>
            <w:r>
              <w:rPr>
                <w:rFonts w:ascii="Corbel" w:hAnsi="Corbel"/>
                <w:b/>
                <w:szCs w:val="22"/>
              </w:rPr>
              <w:t xml:space="preserve">AGGREGATE </w:t>
            </w:r>
          </w:p>
          <w:p w14:paraId="79158156" w14:textId="444F963B" w:rsidR="00F834C6" w:rsidRDefault="00F834C6" w:rsidP="00242A7E">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0" w:after="0"/>
              <w:jc w:val="center"/>
              <w:rPr>
                <w:rFonts w:ascii="Corbel" w:hAnsi="Corbel"/>
                <w:b/>
                <w:szCs w:val="22"/>
              </w:rPr>
            </w:pPr>
            <w:r w:rsidRPr="003C3134">
              <w:rPr>
                <w:rFonts w:ascii="Corbel" w:hAnsi="Corbel"/>
                <w:b/>
                <w:szCs w:val="22"/>
              </w:rPr>
              <w:t xml:space="preserve">FINANCIAL AND ECONOMIC </w:t>
            </w:r>
            <w:r>
              <w:rPr>
                <w:rFonts w:ascii="Corbel" w:hAnsi="Corbel"/>
                <w:b/>
                <w:szCs w:val="22"/>
              </w:rPr>
              <w:t>CAPACITY OF THE CANDIDATE</w:t>
            </w:r>
          </w:p>
          <w:p w14:paraId="490FC1CB" w14:textId="14C19029" w:rsidR="00F834C6" w:rsidRDefault="00F834C6" w:rsidP="00F834C6">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jc w:val="center"/>
              <w:rPr>
                <w:rFonts w:ascii="Corbel" w:hAnsi="Corbel"/>
                <w:b/>
                <w:szCs w:val="22"/>
              </w:rPr>
            </w:pPr>
            <w:r>
              <w:rPr>
                <w:rFonts w:ascii="Corbel" w:hAnsi="Corbel"/>
                <w:b/>
                <w:szCs w:val="22"/>
              </w:rPr>
              <w:t xml:space="preserve">(NB In case of joint-candidature, the below figures must result from the sum of individual </w:t>
            </w:r>
            <w:r w:rsidR="004D61F1">
              <w:rPr>
                <w:rFonts w:ascii="Corbel" w:hAnsi="Corbel"/>
                <w:b/>
                <w:szCs w:val="22"/>
              </w:rPr>
              <w:t xml:space="preserve">financial and economic </w:t>
            </w:r>
            <w:r>
              <w:rPr>
                <w:rFonts w:ascii="Corbel" w:hAnsi="Corbel"/>
                <w:b/>
                <w:szCs w:val="22"/>
              </w:rPr>
              <w:t>capacities of each member of the group)</w:t>
            </w:r>
          </w:p>
          <w:p w14:paraId="22330A89" w14:textId="78A44FB3" w:rsidR="00F834C6" w:rsidRPr="003C3134" w:rsidRDefault="00F834C6" w:rsidP="00F834C6">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jc w:val="center"/>
              <w:rPr>
                <w:rFonts w:ascii="Corbel" w:hAnsi="Corbel"/>
                <w:b/>
                <w:szCs w:val="22"/>
              </w:rPr>
            </w:pPr>
          </w:p>
        </w:tc>
      </w:tr>
      <w:tr w:rsidR="00C24D49" w:rsidRPr="008F3E05" w14:paraId="03D3F5A1" w14:textId="77777777" w:rsidTr="00437670">
        <w:trPr>
          <w:trHeight w:hRule="exact" w:val="567"/>
        </w:trPr>
        <w:tc>
          <w:tcPr>
            <w:tcW w:w="4395" w:type="dxa"/>
          </w:tcPr>
          <w:p w14:paraId="17BF4C16" w14:textId="77777777" w:rsidR="00C24D49" w:rsidRPr="003C3134" w:rsidRDefault="00C24D49" w:rsidP="0043767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b/>
                <w:szCs w:val="22"/>
              </w:rPr>
            </w:pPr>
          </w:p>
        </w:tc>
        <w:tc>
          <w:tcPr>
            <w:tcW w:w="1275" w:type="dxa"/>
          </w:tcPr>
          <w:p w14:paraId="20D6B35F" w14:textId="42E3BA56" w:rsidR="00C24D49" w:rsidRPr="008F3E05" w:rsidRDefault="00C24D49" w:rsidP="0043767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jc w:val="center"/>
              <w:rPr>
                <w:rFonts w:ascii="Corbel" w:hAnsi="Corbel"/>
                <w:szCs w:val="22"/>
              </w:rPr>
            </w:pPr>
            <w:r w:rsidRPr="008F3E05">
              <w:rPr>
                <w:rFonts w:ascii="Corbel" w:hAnsi="Corbel"/>
                <w:szCs w:val="22"/>
              </w:rPr>
              <w:t>201</w:t>
            </w:r>
            <w:r w:rsidR="00437670" w:rsidRPr="008F3E05">
              <w:rPr>
                <w:rFonts w:ascii="Corbel" w:hAnsi="Corbel"/>
                <w:szCs w:val="22"/>
              </w:rPr>
              <w:t>…</w:t>
            </w:r>
          </w:p>
        </w:tc>
        <w:tc>
          <w:tcPr>
            <w:tcW w:w="1560" w:type="dxa"/>
          </w:tcPr>
          <w:p w14:paraId="67AC1302" w14:textId="15004A5C" w:rsidR="00C24D49" w:rsidRPr="008F3E05" w:rsidRDefault="00437670" w:rsidP="00C24D49">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jc w:val="center"/>
              <w:rPr>
                <w:rFonts w:ascii="Corbel" w:hAnsi="Corbel"/>
                <w:szCs w:val="22"/>
              </w:rPr>
            </w:pPr>
            <w:r w:rsidRPr="008F3E05">
              <w:rPr>
                <w:rFonts w:ascii="Corbel" w:hAnsi="Corbel"/>
                <w:szCs w:val="22"/>
              </w:rPr>
              <w:t>201…</w:t>
            </w:r>
          </w:p>
        </w:tc>
        <w:tc>
          <w:tcPr>
            <w:tcW w:w="1842" w:type="dxa"/>
          </w:tcPr>
          <w:p w14:paraId="4F622937" w14:textId="505F67E5" w:rsidR="00C24D49" w:rsidRPr="008F3E05" w:rsidRDefault="00437670" w:rsidP="00C24D49">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jc w:val="center"/>
              <w:rPr>
                <w:rFonts w:ascii="Corbel" w:hAnsi="Corbel"/>
                <w:szCs w:val="22"/>
              </w:rPr>
            </w:pPr>
            <w:r w:rsidRPr="008F3E05">
              <w:rPr>
                <w:rFonts w:ascii="Corbel" w:hAnsi="Corbel"/>
                <w:szCs w:val="22"/>
              </w:rPr>
              <w:t>201…</w:t>
            </w:r>
          </w:p>
        </w:tc>
      </w:tr>
      <w:tr w:rsidR="00F834C6" w:rsidRPr="003C3134" w14:paraId="4192BF4D" w14:textId="77777777" w:rsidTr="00437670">
        <w:trPr>
          <w:trHeight w:hRule="exact" w:val="567"/>
        </w:trPr>
        <w:tc>
          <w:tcPr>
            <w:tcW w:w="4395" w:type="dxa"/>
            <w:vAlign w:val="center"/>
          </w:tcPr>
          <w:p w14:paraId="51FD69ED" w14:textId="77777777" w:rsidR="00F834C6" w:rsidRPr="003C3134" w:rsidRDefault="00F834C6" w:rsidP="0043767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b/>
                <w:szCs w:val="22"/>
              </w:rPr>
            </w:pPr>
            <w:r w:rsidRPr="003C3134">
              <w:rPr>
                <w:rFonts w:ascii="Corbel" w:hAnsi="Corbel"/>
                <w:b/>
                <w:szCs w:val="22"/>
              </w:rPr>
              <w:t>OVERALL TURNOVER</w:t>
            </w:r>
          </w:p>
        </w:tc>
        <w:tc>
          <w:tcPr>
            <w:tcW w:w="1275" w:type="dxa"/>
            <w:vAlign w:val="center"/>
          </w:tcPr>
          <w:p w14:paraId="01D58E08" w14:textId="77777777" w:rsidR="00F834C6" w:rsidRPr="003C3134" w:rsidRDefault="00F834C6" w:rsidP="0043767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b/>
                <w:szCs w:val="22"/>
              </w:rPr>
            </w:pPr>
          </w:p>
        </w:tc>
        <w:tc>
          <w:tcPr>
            <w:tcW w:w="1560" w:type="dxa"/>
            <w:vAlign w:val="center"/>
          </w:tcPr>
          <w:p w14:paraId="78B66FB7" w14:textId="77777777" w:rsidR="00F834C6" w:rsidRPr="003C3134" w:rsidRDefault="00F834C6" w:rsidP="0043767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b/>
                <w:szCs w:val="22"/>
              </w:rPr>
            </w:pPr>
          </w:p>
        </w:tc>
        <w:tc>
          <w:tcPr>
            <w:tcW w:w="1842" w:type="dxa"/>
            <w:vAlign w:val="center"/>
          </w:tcPr>
          <w:p w14:paraId="09E8C323" w14:textId="77777777" w:rsidR="00F834C6" w:rsidRPr="003C3134" w:rsidRDefault="00F834C6" w:rsidP="0043767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b/>
                <w:szCs w:val="22"/>
              </w:rPr>
            </w:pPr>
          </w:p>
        </w:tc>
      </w:tr>
      <w:tr w:rsidR="00F834C6" w:rsidRPr="003C3134" w14:paraId="3993B3B8" w14:textId="77777777" w:rsidTr="00437670">
        <w:trPr>
          <w:trHeight w:hRule="exact" w:val="872"/>
        </w:trPr>
        <w:tc>
          <w:tcPr>
            <w:tcW w:w="4395" w:type="dxa"/>
            <w:vAlign w:val="center"/>
          </w:tcPr>
          <w:p w14:paraId="35C1BF8B" w14:textId="77777777" w:rsidR="00F834C6" w:rsidRPr="003C3134" w:rsidRDefault="00F834C6" w:rsidP="0043767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jc w:val="left"/>
              <w:rPr>
                <w:rFonts w:ascii="Corbel" w:hAnsi="Corbel"/>
                <w:b/>
                <w:szCs w:val="22"/>
              </w:rPr>
            </w:pPr>
            <w:r w:rsidRPr="003C3134">
              <w:rPr>
                <w:rFonts w:ascii="Corbel" w:hAnsi="Corbel"/>
                <w:b/>
                <w:szCs w:val="22"/>
              </w:rPr>
              <w:t xml:space="preserve">TURNOVER </w:t>
            </w:r>
            <w:r w:rsidRPr="003C3134">
              <w:rPr>
                <w:rFonts w:ascii="Corbel" w:hAnsi="Corbel"/>
                <w:b/>
                <w:caps/>
                <w:szCs w:val="22"/>
              </w:rPr>
              <w:t>related to the maintenance of large-scale IT systems</w:t>
            </w:r>
          </w:p>
        </w:tc>
        <w:tc>
          <w:tcPr>
            <w:tcW w:w="1275" w:type="dxa"/>
            <w:vAlign w:val="center"/>
          </w:tcPr>
          <w:p w14:paraId="64DE17C7" w14:textId="77777777" w:rsidR="00F834C6" w:rsidRPr="003C3134" w:rsidRDefault="00F834C6" w:rsidP="0043767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b/>
                <w:szCs w:val="22"/>
              </w:rPr>
            </w:pPr>
          </w:p>
        </w:tc>
        <w:tc>
          <w:tcPr>
            <w:tcW w:w="1560" w:type="dxa"/>
            <w:vAlign w:val="center"/>
          </w:tcPr>
          <w:p w14:paraId="374316CB" w14:textId="77777777" w:rsidR="00F834C6" w:rsidRPr="003C3134" w:rsidRDefault="00F834C6" w:rsidP="0043767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b/>
                <w:szCs w:val="22"/>
              </w:rPr>
            </w:pPr>
          </w:p>
        </w:tc>
        <w:tc>
          <w:tcPr>
            <w:tcW w:w="1842" w:type="dxa"/>
            <w:vAlign w:val="center"/>
          </w:tcPr>
          <w:p w14:paraId="23CE39FF" w14:textId="77777777" w:rsidR="00F834C6" w:rsidRPr="003C3134" w:rsidRDefault="00F834C6" w:rsidP="00437670">
            <w:pPr>
              <w:tabs>
                <w:tab w:val="left" w:pos="-432"/>
                <w:tab w:val="left" w:pos="-142"/>
                <w:tab w:val="left" w:pos="288"/>
                <w:tab w:val="left" w:pos="1008"/>
                <w:tab w:val="left" w:pos="1418"/>
                <w:tab w:val="left" w:pos="1728"/>
                <w:tab w:val="left" w:pos="2088"/>
                <w:tab w:val="left" w:pos="2646"/>
                <w:tab w:val="left" w:pos="3006"/>
                <w:tab w:val="left" w:pos="3366"/>
                <w:tab w:val="left" w:pos="4266"/>
                <w:tab w:val="left" w:pos="4896"/>
                <w:tab w:val="left" w:pos="5436"/>
                <w:tab w:val="left" w:pos="6048"/>
                <w:tab w:val="left" w:pos="6768"/>
              </w:tabs>
              <w:spacing w:before="100" w:beforeAutospacing="1" w:after="100" w:afterAutospacing="1"/>
              <w:rPr>
                <w:rFonts w:ascii="Corbel" w:hAnsi="Corbel"/>
                <w:b/>
                <w:szCs w:val="22"/>
              </w:rPr>
            </w:pPr>
          </w:p>
        </w:tc>
      </w:tr>
    </w:tbl>
    <w:p w14:paraId="0F995E5D" w14:textId="77777777" w:rsidR="00F834C6" w:rsidRDefault="00F834C6" w:rsidP="00F834C6">
      <w:pPr>
        <w:pStyle w:val="Text3"/>
      </w:pPr>
    </w:p>
    <w:p w14:paraId="09C5DCD2" w14:textId="77777777" w:rsidR="00F834C6" w:rsidRPr="00F834C6" w:rsidRDefault="00F834C6" w:rsidP="00F834C6">
      <w:pPr>
        <w:pStyle w:val="Text3"/>
      </w:pPr>
    </w:p>
    <w:p w14:paraId="07B8D66B" w14:textId="7E3452F5" w:rsidR="000A198D" w:rsidRPr="003C3134" w:rsidRDefault="00C12F79" w:rsidP="000A198D">
      <w:pPr>
        <w:pStyle w:val="Heading3"/>
        <w:numPr>
          <w:ilvl w:val="0"/>
          <w:numId w:val="0"/>
        </w:numPr>
        <w:rPr>
          <w:rStyle w:val="Heading3Char"/>
          <w:rFonts w:ascii="Corbel" w:hAnsi="Corbel" w:cs="Tahoma"/>
          <w:i/>
          <w:szCs w:val="22"/>
        </w:rPr>
      </w:pPr>
      <w:r w:rsidRPr="003C3134">
        <w:rPr>
          <w:rFonts w:ascii="Corbel" w:hAnsi="Corbel" w:cs="Tahoma"/>
          <w:i w:val="0"/>
          <w:szCs w:val="22"/>
        </w:rPr>
        <w:t>3.4</w:t>
      </w:r>
      <w:r w:rsidR="000A198D" w:rsidRPr="003C3134">
        <w:rPr>
          <w:rStyle w:val="Heading3Char"/>
          <w:rFonts w:ascii="Corbel" w:hAnsi="Corbel" w:cs="Tahoma"/>
          <w:i/>
          <w:szCs w:val="22"/>
        </w:rPr>
        <w:t xml:space="preserve"> </w:t>
      </w:r>
      <w:r w:rsidR="000A198D" w:rsidRPr="003C3134">
        <w:rPr>
          <w:rStyle w:val="Heading3Char"/>
          <w:rFonts w:ascii="Corbel" w:hAnsi="Corbel" w:cs="Tahoma"/>
          <w:szCs w:val="22"/>
        </w:rPr>
        <w:t>Have you enclosed evidence on professional risk indemnity insurance</w:t>
      </w:r>
      <w:r w:rsidR="00FC3CFA" w:rsidRPr="003C3134">
        <w:rPr>
          <w:rStyle w:val="Heading3Char"/>
          <w:rFonts w:ascii="Corbel" w:hAnsi="Corbel" w:cs="Tahoma"/>
          <w:szCs w:val="22"/>
        </w:rPr>
        <w:t xml:space="preserve"> and do you commit to keep it valid for the entire duration of the envisaged contract, if awarded</w:t>
      </w:r>
      <w:r w:rsidR="000A198D" w:rsidRPr="003C3134">
        <w:rPr>
          <w:rStyle w:val="Heading3Char"/>
          <w:rFonts w:ascii="Corbel" w:hAnsi="Corbel" w:cs="Tahoma"/>
          <w:i/>
          <w:szCs w:val="22"/>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0A198D" w:rsidRPr="003C3134" w14:paraId="6AF4BE75" w14:textId="77777777" w:rsidTr="00575A10">
        <w:trPr>
          <w:cantSplit/>
        </w:trPr>
        <w:tc>
          <w:tcPr>
            <w:tcW w:w="8867" w:type="dxa"/>
            <w:vAlign w:val="center"/>
          </w:tcPr>
          <w:p w14:paraId="59068A4E" w14:textId="77777777" w:rsidR="000A198D" w:rsidRPr="003C3134" w:rsidRDefault="000A198D" w:rsidP="00575A10">
            <w:pPr>
              <w:spacing w:before="100" w:beforeAutospacing="1" w:after="100" w:afterAutospacing="1"/>
              <w:jc w:val="left"/>
              <w:rPr>
                <w:rFonts w:ascii="Corbel" w:hAnsi="Corbel" w:cs="Tahoma"/>
                <w:szCs w:val="22"/>
              </w:rPr>
            </w:pPr>
            <w:r w:rsidRPr="003C3134">
              <w:rPr>
                <w:rFonts w:ascii="Corbel" w:hAnsi="Corbel" w:cs="Tahoma"/>
                <w:szCs w:val="22"/>
              </w:rPr>
              <w:t xml:space="preserve">YES/NO (mandatory) </w:t>
            </w:r>
            <w:r w:rsidRPr="003C3134">
              <w:rPr>
                <w:rFonts w:ascii="Corbel" w:hAnsi="Corbel" w:cs="Tahoma"/>
                <w:szCs w:val="22"/>
              </w:rPr>
              <w:br/>
              <w:t>Reference: ….</w:t>
            </w:r>
          </w:p>
        </w:tc>
      </w:tr>
    </w:tbl>
    <w:p w14:paraId="5897497E" w14:textId="5A97AC46" w:rsidR="00B974C8" w:rsidRPr="003C3134" w:rsidRDefault="00B974C8" w:rsidP="000A198D">
      <w:pPr>
        <w:pStyle w:val="Heading3"/>
        <w:numPr>
          <w:ilvl w:val="0"/>
          <w:numId w:val="0"/>
        </w:numPr>
        <w:spacing w:after="0"/>
        <w:rPr>
          <w:rFonts w:ascii="Corbel" w:hAnsi="Corbel" w:cs="Tahoma"/>
          <w:szCs w:val="22"/>
          <w:lang w:val="en-US"/>
        </w:rPr>
      </w:pPr>
    </w:p>
    <w:p w14:paraId="62917E56" w14:textId="40024403" w:rsidR="00401B0A" w:rsidRPr="003C3134" w:rsidRDefault="00401B0A">
      <w:pPr>
        <w:spacing w:before="0" w:after="200" w:line="276" w:lineRule="auto"/>
        <w:jc w:val="left"/>
        <w:rPr>
          <w:rFonts w:ascii="Corbel" w:hAnsi="Corbel" w:cs="Tahoma"/>
          <w:b/>
          <w:szCs w:val="22"/>
          <w:highlight w:val="green"/>
        </w:rPr>
      </w:pPr>
      <w:r w:rsidRPr="003C3134">
        <w:rPr>
          <w:rFonts w:ascii="Corbel" w:hAnsi="Corbel" w:cs="Tahoma"/>
          <w:b/>
          <w:szCs w:val="22"/>
          <w:highlight w:val="green"/>
        </w:rPr>
        <w:br w:type="page"/>
      </w:r>
    </w:p>
    <w:p w14:paraId="62A60E13" w14:textId="07F60C38" w:rsidR="00401B0A" w:rsidRPr="003C3134" w:rsidRDefault="00401B0A" w:rsidP="00401B0A">
      <w:pPr>
        <w:pStyle w:val="Heading1-Section"/>
        <w:rPr>
          <w:rFonts w:ascii="Corbel" w:hAnsi="Corbel" w:cs="Times New Roman"/>
          <w:sz w:val="22"/>
        </w:rPr>
      </w:pPr>
      <w:bookmarkStart w:id="48" w:name="_Toc390959082"/>
      <w:bookmarkStart w:id="49" w:name="_Toc473189221"/>
      <w:r w:rsidRPr="002F5B99">
        <w:rPr>
          <w:rFonts w:ascii="Corbel" w:hAnsi="Corbel" w:cs="Tahoma"/>
          <w:bCs/>
          <w:smallCaps/>
          <w:sz w:val="22"/>
          <w:lang w:val="en-GB"/>
        </w:rPr>
        <w:lastRenderedPageBreak/>
        <w:t>S</w:t>
      </w:r>
      <w:r w:rsidR="002F5B99">
        <w:rPr>
          <w:rFonts w:ascii="Corbel" w:hAnsi="Corbel" w:cs="Tahoma"/>
          <w:bCs/>
          <w:smallCaps/>
          <w:sz w:val="22"/>
          <w:lang w:val="en-GB"/>
        </w:rPr>
        <w:t xml:space="preserve">ection 4 – Technical selection – </w:t>
      </w:r>
      <w:r w:rsidRPr="002F5B99">
        <w:rPr>
          <w:rFonts w:ascii="Corbel" w:hAnsi="Corbel" w:cs="Tahoma"/>
          <w:bCs/>
          <w:smallCaps/>
          <w:sz w:val="22"/>
          <w:lang w:val="en-GB"/>
        </w:rPr>
        <w:t>T</w:t>
      </w:r>
      <w:r w:rsidR="002F5B99">
        <w:rPr>
          <w:rFonts w:ascii="Corbel" w:hAnsi="Corbel" w:cs="Tahoma"/>
          <w:bCs/>
          <w:smallCaps/>
          <w:sz w:val="22"/>
          <w:lang w:val="en-GB"/>
        </w:rPr>
        <w:t>echnical and Professional capacity</w:t>
      </w:r>
      <w:bookmarkEnd w:id="48"/>
      <w:bookmarkEnd w:id="49"/>
    </w:p>
    <w:p w14:paraId="6CBE4666" w14:textId="77777777" w:rsidR="00C12F79" w:rsidRPr="003C3134" w:rsidRDefault="00C12F79" w:rsidP="00C12F79">
      <w:pPr>
        <w:pStyle w:val="Heading2"/>
        <w:numPr>
          <w:ilvl w:val="1"/>
          <w:numId w:val="5"/>
        </w:numPr>
        <w:tabs>
          <w:tab w:val="clear" w:pos="1200"/>
        </w:tabs>
        <w:spacing w:before="0" w:after="240"/>
        <w:ind w:left="567" w:hanging="567"/>
        <w:rPr>
          <w:rStyle w:val="Indent2"/>
          <w:rFonts w:ascii="Corbel" w:hAnsi="Corbel"/>
          <w:spacing w:val="-3"/>
          <w:szCs w:val="22"/>
        </w:rPr>
      </w:pPr>
      <w:bookmarkStart w:id="50" w:name="_Toc473188683"/>
      <w:bookmarkStart w:id="51" w:name="_Toc473189222"/>
      <w:bookmarkStart w:id="52" w:name="_Toc390959084"/>
      <w:bookmarkStart w:id="53" w:name="_Toc121016269"/>
      <w:r w:rsidRPr="003C3134">
        <w:rPr>
          <w:rStyle w:val="Indent2"/>
          <w:rFonts w:ascii="Corbel" w:hAnsi="Corbel"/>
          <w:spacing w:val="-3"/>
          <w:szCs w:val="22"/>
        </w:rPr>
        <w:t>References in relation to similar projects/contracts</w:t>
      </w:r>
      <w:bookmarkEnd w:id="50"/>
      <w:bookmarkEnd w:id="51"/>
      <w:r w:rsidRPr="003C3134">
        <w:rPr>
          <w:rStyle w:val="Indent2"/>
          <w:rFonts w:ascii="Corbel" w:hAnsi="Corbel"/>
          <w:spacing w:val="-3"/>
          <w:szCs w:val="22"/>
        </w:rPr>
        <w:t xml:space="preserve"> </w:t>
      </w:r>
    </w:p>
    <w:p w14:paraId="5A9FB036" w14:textId="77777777" w:rsidR="00C12F79" w:rsidRPr="003C3134" w:rsidRDefault="00C12F79" w:rsidP="00C12F79">
      <w:pPr>
        <w:pStyle w:val="Heading3"/>
        <w:numPr>
          <w:ilvl w:val="2"/>
          <w:numId w:val="5"/>
        </w:numPr>
        <w:tabs>
          <w:tab w:val="clear" w:pos="1920"/>
        </w:tabs>
        <w:spacing w:before="0" w:after="240"/>
        <w:ind w:left="1134" w:hanging="1134"/>
        <w:rPr>
          <w:rFonts w:ascii="Corbel" w:hAnsi="Corbel"/>
          <w:szCs w:val="22"/>
        </w:rPr>
      </w:pPr>
      <w:r w:rsidRPr="003C3134">
        <w:rPr>
          <w:rFonts w:ascii="Corbel" w:hAnsi="Corbel"/>
          <w:szCs w:val="22"/>
        </w:rPr>
        <w:t>Client References</w:t>
      </w:r>
    </w:p>
    <w:p w14:paraId="0249D324" w14:textId="5604B28A" w:rsidR="004A172B" w:rsidRPr="0069719B" w:rsidRDefault="0069719B" w:rsidP="004A172B">
      <w:pPr>
        <w:spacing w:before="0" w:after="0"/>
        <w:ind w:left="1276"/>
        <w:rPr>
          <w:rFonts w:ascii="Corbel" w:hAnsi="Corbel"/>
          <w:szCs w:val="22"/>
        </w:rPr>
      </w:pPr>
      <w:r w:rsidRPr="0069719B">
        <w:rPr>
          <w:rFonts w:ascii="Corbel" w:hAnsi="Corbel"/>
          <w:bCs/>
          <w:szCs w:val="22"/>
        </w:rPr>
        <w:t>Have you prov</w:t>
      </w:r>
      <w:r w:rsidR="0011183D">
        <w:rPr>
          <w:rFonts w:ascii="Corbel" w:hAnsi="Corbel"/>
          <w:bCs/>
          <w:szCs w:val="22"/>
        </w:rPr>
        <w:t>ided a description of at least 3</w:t>
      </w:r>
      <w:r w:rsidRPr="0069719B">
        <w:rPr>
          <w:rFonts w:ascii="Corbel" w:hAnsi="Corbel"/>
          <w:bCs/>
          <w:szCs w:val="22"/>
        </w:rPr>
        <w:t xml:space="preserve"> projects </w:t>
      </w:r>
      <w:r w:rsidRPr="0069719B">
        <w:rPr>
          <w:rFonts w:ascii="Corbel" w:hAnsi="Corbel"/>
          <w:szCs w:val="22"/>
        </w:rPr>
        <w:t xml:space="preserve">in the design, development, maintenance and support of large-scale IT Systems fulfilling all the requirements stated </w:t>
      </w:r>
      <w:r w:rsidR="007806A3">
        <w:rPr>
          <w:rFonts w:ascii="Corbel" w:hAnsi="Corbel"/>
          <w:szCs w:val="22"/>
        </w:rPr>
        <w:t>in</w:t>
      </w:r>
      <w:r w:rsidRPr="0069719B">
        <w:rPr>
          <w:rFonts w:ascii="Corbel" w:hAnsi="Corbel"/>
          <w:szCs w:val="22"/>
        </w:rPr>
        <w:t xml:space="preserve"> section </w:t>
      </w:r>
      <w:r w:rsidR="007806A3">
        <w:rPr>
          <w:rFonts w:ascii="Corbel" w:hAnsi="Corbel"/>
          <w:szCs w:val="22"/>
        </w:rPr>
        <w:t>6.4.3</w:t>
      </w:r>
      <w:r w:rsidRPr="0069719B">
        <w:rPr>
          <w:rFonts w:ascii="Corbel" w:hAnsi="Corbel"/>
          <w:szCs w:val="22"/>
        </w:rPr>
        <w:t xml:space="preserve"> </w:t>
      </w:r>
      <w:r w:rsidR="00647182">
        <w:rPr>
          <w:rFonts w:ascii="Corbel" w:hAnsi="Corbel"/>
          <w:szCs w:val="22"/>
        </w:rPr>
        <w:t xml:space="preserve">B </w:t>
      </w:r>
      <w:r w:rsidRPr="0069719B">
        <w:rPr>
          <w:rFonts w:ascii="Corbel" w:hAnsi="Corbel"/>
          <w:szCs w:val="22"/>
        </w:rPr>
        <w:t>in the Guide for candidates,</w:t>
      </w:r>
      <w:r w:rsidRPr="0069719B">
        <w:rPr>
          <w:rFonts w:ascii="Corbel" w:hAnsi="Corbel"/>
          <w:bCs/>
          <w:szCs w:val="22"/>
        </w:rPr>
        <w:t xml:space="preserve"> </w:t>
      </w:r>
      <w:r w:rsidRPr="0069719B">
        <w:rPr>
          <w:rFonts w:ascii="Corbel" w:hAnsi="Corbel"/>
          <w:szCs w:val="22"/>
        </w:rPr>
        <w:t>using the Project Reference Form provided in Attachment 1  of the Questionnaire?</w:t>
      </w:r>
    </w:p>
    <w:p w14:paraId="2B4F5F90" w14:textId="77777777" w:rsidR="003B4A2F" w:rsidRDefault="003B4A2F" w:rsidP="004A172B">
      <w:pPr>
        <w:spacing w:before="0" w:after="0"/>
        <w:ind w:left="1276"/>
        <w:rPr>
          <w:rFonts w:ascii="Corbel" w:hAnsi="Corbel"/>
          <w:szCs w:val="22"/>
        </w:rPr>
      </w:pPr>
    </w:p>
    <w:tbl>
      <w:tblPr>
        <w:tblW w:w="82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C12F79" w:rsidRPr="003C3134" w14:paraId="4FC03B24" w14:textId="77777777" w:rsidTr="00575A10">
        <w:tc>
          <w:tcPr>
            <w:tcW w:w="8280" w:type="dxa"/>
          </w:tcPr>
          <w:p w14:paraId="3E1E56B8" w14:textId="0FC0FC60" w:rsidR="00C12F79" w:rsidRPr="003C3134" w:rsidRDefault="004A172B" w:rsidP="00575A10">
            <w:pPr>
              <w:pStyle w:val="Text3"/>
              <w:spacing w:before="60" w:after="60"/>
              <w:ind w:left="1168"/>
              <w:rPr>
                <w:rFonts w:ascii="Corbel" w:hAnsi="Corbel"/>
                <w:szCs w:val="22"/>
              </w:rPr>
            </w:pPr>
            <w:r w:rsidRPr="003C3134">
              <w:rPr>
                <w:rFonts w:ascii="Corbel" w:hAnsi="Corbel"/>
                <w:szCs w:val="22"/>
              </w:rPr>
              <w:t>YES/NO (</w:t>
            </w:r>
            <w:r w:rsidRPr="003C3134">
              <w:rPr>
                <w:rFonts w:ascii="Corbel" w:hAnsi="Corbel"/>
                <w:b/>
                <w:szCs w:val="22"/>
              </w:rPr>
              <w:t>mandatory</w:t>
            </w:r>
            <w:r w:rsidRPr="003C3134">
              <w:rPr>
                <w:rFonts w:ascii="Corbel" w:hAnsi="Corbel"/>
                <w:szCs w:val="22"/>
              </w:rPr>
              <w:t xml:space="preserve">):    </w:t>
            </w:r>
          </w:p>
          <w:p w14:paraId="2CF1B52D" w14:textId="77777777" w:rsidR="00C12F79" w:rsidRPr="003C3134" w:rsidRDefault="00C12F79" w:rsidP="00575A10">
            <w:pPr>
              <w:pStyle w:val="Text3"/>
              <w:spacing w:before="60" w:after="60"/>
              <w:ind w:left="1168"/>
              <w:rPr>
                <w:rFonts w:ascii="Corbel" w:hAnsi="Corbel"/>
                <w:szCs w:val="22"/>
              </w:rPr>
            </w:pPr>
            <w:r w:rsidRPr="003C3134">
              <w:rPr>
                <w:rFonts w:ascii="Corbel" w:hAnsi="Corbel"/>
                <w:szCs w:val="22"/>
              </w:rPr>
              <w:t>Reference: ……….</w:t>
            </w:r>
          </w:p>
        </w:tc>
      </w:tr>
    </w:tbl>
    <w:p w14:paraId="1CA9ABF9" w14:textId="77777777" w:rsidR="00C12F79" w:rsidRPr="003C3134" w:rsidRDefault="00C12F79" w:rsidP="00C12F79">
      <w:pPr>
        <w:pStyle w:val="Heading3"/>
        <w:numPr>
          <w:ilvl w:val="0"/>
          <w:numId w:val="0"/>
        </w:numPr>
        <w:spacing w:before="0" w:after="240"/>
        <w:ind w:left="1134"/>
        <w:rPr>
          <w:rFonts w:ascii="Corbel" w:hAnsi="Corbel"/>
          <w:bCs/>
          <w:szCs w:val="22"/>
        </w:rPr>
      </w:pPr>
    </w:p>
    <w:p w14:paraId="57E470D4" w14:textId="1FF7CCB7" w:rsidR="006E2D70" w:rsidRPr="003C3134" w:rsidRDefault="006E2D70" w:rsidP="006E2D70">
      <w:pPr>
        <w:pStyle w:val="Heading2"/>
        <w:numPr>
          <w:ilvl w:val="1"/>
          <w:numId w:val="5"/>
        </w:numPr>
        <w:tabs>
          <w:tab w:val="clear" w:pos="1200"/>
        </w:tabs>
        <w:spacing w:before="0" w:after="240"/>
        <w:ind w:left="1077" w:hanging="595"/>
        <w:rPr>
          <w:rFonts w:ascii="Corbel" w:hAnsi="Corbel"/>
          <w:noProof/>
          <w:szCs w:val="22"/>
        </w:rPr>
      </w:pPr>
      <w:bookmarkStart w:id="54" w:name="_Toc473188684"/>
      <w:bookmarkStart w:id="55" w:name="_Toc473189223"/>
      <w:r w:rsidRPr="003C3134">
        <w:rPr>
          <w:rFonts w:ascii="Corbel" w:hAnsi="Corbel"/>
          <w:szCs w:val="22"/>
        </w:rPr>
        <w:t>Manpower overall and relevant to the required services</w:t>
      </w:r>
      <w:bookmarkEnd w:id="54"/>
      <w:bookmarkEnd w:id="55"/>
      <w:r w:rsidRPr="003C3134">
        <w:rPr>
          <w:rFonts w:ascii="Corbel" w:hAnsi="Corbel"/>
          <w:noProof/>
          <w:szCs w:val="22"/>
        </w:rPr>
        <w:t xml:space="preserve"> </w:t>
      </w:r>
    </w:p>
    <w:p w14:paraId="71C95C44" w14:textId="5041B9AC" w:rsidR="006E2D70" w:rsidRPr="003C3134" w:rsidRDefault="00F42061" w:rsidP="006E2D70">
      <w:pPr>
        <w:pStyle w:val="Text2"/>
        <w:ind w:left="567"/>
        <w:rPr>
          <w:rFonts w:ascii="Corbel" w:hAnsi="Corbel"/>
          <w:szCs w:val="22"/>
        </w:rPr>
      </w:pPr>
      <w:r w:rsidRPr="003C3134">
        <w:rPr>
          <w:rFonts w:ascii="Corbel" w:hAnsi="Corbel"/>
          <w:szCs w:val="22"/>
        </w:rPr>
        <w:t>In case of a joint-candidature</w:t>
      </w:r>
      <w:r w:rsidR="006E2D70" w:rsidRPr="003C3134">
        <w:rPr>
          <w:rFonts w:ascii="Corbel" w:hAnsi="Corbel"/>
          <w:szCs w:val="22"/>
        </w:rPr>
        <w:t xml:space="preserve">, the required information should be provided for the </w:t>
      </w:r>
      <w:r w:rsidRPr="003C3134">
        <w:rPr>
          <w:rFonts w:ascii="Corbel" w:hAnsi="Corbel"/>
          <w:szCs w:val="22"/>
        </w:rPr>
        <w:t xml:space="preserve">members of the </w:t>
      </w:r>
      <w:r w:rsidR="006E2D70" w:rsidRPr="003C3134">
        <w:rPr>
          <w:rFonts w:ascii="Corbel" w:hAnsi="Corbel"/>
          <w:szCs w:val="22"/>
        </w:rPr>
        <w:t>group as a whole.</w:t>
      </w:r>
    </w:p>
    <w:p w14:paraId="54E58215" w14:textId="5DC7BABE" w:rsidR="006E2D70" w:rsidRPr="003C3134" w:rsidRDefault="006E2D70" w:rsidP="006E2D70">
      <w:pPr>
        <w:pStyle w:val="Heading3"/>
        <w:numPr>
          <w:ilvl w:val="2"/>
          <w:numId w:val="5"/>
        </w:numPr>
        <w:tabs>
          <w:tab w:val="clear" w:pos="1920"/>
        </w:tabs>
        <w:spacing w:before="0" w:after="240"/>
        <w:ind w:left="1134" w:hanging="1134"/>
        <w:rPr>
          <w:rFonts w:ascii="Corbel" w:hAnsi="Corbel"/>
          <w:szCs w:val="22"/>
        </w:rPr>
      </w:pPr>
      <w:r w:rsidRPr="003C3134">
        <w:rPr>
          <w:rFonts w:ascii="Corbel" w:hAnsi="Corbel"/>
          <w:szCs w:val="22"/>
        </w:rPr>
        <w:t>Profiles</w:t>
      </w:r>
    </w:p>
    <w:p w14:paraId="0EB51E34" w14:textId="77777777" w:rsidR="006E2D70" w:rsidRPr="003C3134" w:rsidRDefault="006E2D70" w:rsidP="006E2D70">
      <w:pPr>
        <w:spacing w:before="0" w:after="0"/>
        <w:ind w:left="720"/>
        <w:rPr>
          <w:rFonts w:ascii="Corbel" w:hAnsi="Corbel"/>
          <w:szCs w:val="22"/>
        </w:rPr>
      </w:pPr>
    </w:p>
    <w:p w14:paraId="334524B0" w14:textId="393CCB01" w:rsidR="006E2D70" w:rsidRPr="003C3134" w:rsidRDefault="006E2D70" w:rsidP="006E2D70">
      <w:pPr>
        <w:spacing w:before="0" w:after="0"/>
        <w:ind w:left="720"/>
        <w:rPr>
          <w:rFonts w:ascii="Corbel" w:hAnsi="Corbel"/>
          <w:szCs w:val="22"/>
        </w:rPr>
      </w:pPr>
      <w:r w:rsidRPr="003C3134">
        <w:rPr>
          <w:rFonts w:ascii="Corbel" w:hAnsi="Corbel"/>
          <w:szCs w:val="22"/>
        </w:rPr>
        <w:t xml:space="preserve"> The Candidate shall use the below forms and should provide any other information they deem relevant to demonstrate that they will be capable of mobilising the necessary profiles during the entire duration of the contract.</w:t>
      </w:r>
    </w:p>
    <w:p w14:paraId="7E9D4096" w14:textId="77777777" w:rsidR="006E2D70" w:rsidRPr="003C3134" w:rsidRDefault="006E2D70" w:rsidP="006E2D70">
      <w:pPr>
        <w:ind w:left="709"/>
        <w:rPr>
          <w:rFonts w:ascii="Corbel" w:hAnsi="Corbel"/>
          <w:szCs w:val="22"/>
          <w:u w:val="single"/>
        </w:rPr>
      </w:pPr>
      <w:r w:rsidRPr="003C3134">
        <w:rPr>
          <w:rFonts w:ascii="Corbel" w:hAnsi="Corbel"/>
          <w:szCs w:val="22"/>
          <w:u w:val="single"/>
        </w:rPr>
        <w:t>Candidates must not submit CVs as part of their candidature.</w:t>
      </w:r>
    </w:p>
    <w:p w14:paraId="6604CD6E" w14:textId="1120E69E" w:rsidR="006E2D70" w:rsidRPr="003C3134" w:rsidRDefault="006E2D70" w:rsidP="006E2D70">
      <w:pPr>
        <w:pStyle w:val="Text3"/>
        <w:ind w:left="567"/>
        <w:rPr>
          <w:rFonts w:ascii="Corbel" w:hAnsi="Corbel"/>
          <w:szCs w:val="22"/>
        </w:rPr>
      </w:pPr>
    </w:p>
    <w:tbl>
      <w:tblPr>
        <w:tblW w:w="9084" w:type="dxa"/>
        <w:tblInd w:w="93" w:type="dxa"/>
        <w:tblLayout w:type="fixed"/>
        <w:tblLook w:val="0000" w:firstRow="0" w:lastRow="0" w:firstColumn="0" w:lastColumn="0" w:noHBand="0" w:noVBand="0"/>
      </w:tblPr>
      <w:tblGrid>
        <w:gridCol w:w="2567"/>
        <w:gridCol w:w="2268"/>
        <w:gridCol w:w="1984"/>
        <w:gridCol w:w="2265"/>
      </w:tblGrid>
      <w:tr w:rsidR="006E2D70" w:rsidRPr="003C3134" w14:paraId="7FD6516D" w14:textId="77777777" w:rsidTr="006E2D70">
        <w:trPr>
          <w:trHeight w:val="825"/>
        </w:trPr>
        <w:tc>
          <w:tcPr>
            <w:tcW w:w="9084" w:type="dxa"/>
            <w:gridSpan w:val="4"/>
            <w:tcBorders>
              <w:top w:val="nil"/>
              <w:left w:val="nil"/>
              <w:bottom w:val="single" w:sz="8" w:space="0" w:color="auto"/>
              <w:right w:val="nil"/>
            </w:tcBorders>
            <w:shd w:val="clear" w:color="auto" w:fill="auto"/>
            <w:noWrap/>
            <w:vAlign w:val="bottom"/>
          </w:tcPr>
          <w:p w14:paraId="3184B5F2" w14:textId="77777777" w:rsidR="00374C74" w:rsidRDefault="00374C74" w:rsidP="00F42061">
            <w:pPr>
              <w:rPr>
                <w:rFonts w:ascii="Corbel" w:hAnsi="Corbel"/>
                <w:szCs w:val="22"/>
              </w:rPr>
            </w:pPr>
          </w:p>
          <w:p w14:paraId="4B44CD85" w14:textId="77777777" w:rsidR="00374C74" w:rsidRDefault="00374C74" w:rsidP="00F42061">
            <w:pPr>
              <w:rPr>
                <w:rFonts w:ascii="Corbel" w:hAnsi="Corbel"/>
                <w:szCs w:val="22"/>
              </w:rPr>
            </w:pPr>
          </w:p>
          <w:p w14:paraId="1A8873FC" w14:textId="2CA5B6BB" w:rsidR="006E2D70" w:rsidRPr="003C3134" w:rsidRDefault="00F42061" w:rsidP="00F42061">
            <w:pPr>
              <w:rPr>
                <w:rFonts w:ascii="Corbel" w:hAnsi="Corbel"/>
                <w:szCs w:val="22"/>
              </w:rPr>
            </w:pPr>
            <w:r w:rsidRPr="003C3134">
              <w:rPr>
                <w:rFonts w:ascii="Corbel" w:hAnsi="Corbel"/>
                <w:szCs w:val="22"/>
              </w:rPr>
              <w:t>Please i</w:t>
            </w:r>
            <w:r w:rsidR="006E2D70" w:rsidRPr="003C3134">
              <w:rPr>
                <w:rFonts w:ascii="Corbel" w:hAnsi="Corbel"/>
                <w:szCs w:val="22"/>
              </w:rPr>
              <w:t xml:space="preserve">ndicate your average annual manpower for the last three years. </w:t>
            </w:r>
          </w:p>
        </w:tc>
      </w:tr>
      <w:tr w:rsidR="006E2D70" w:rsidRPr="003C3134" w14:paraId="7D15C99A" w14:textId="77777777" w:rsidTr="00F42061">
        <w:trPr>
          <w:trHeight w:val="330"/>
        </w:trPr>
        <w:tc>
          <w:tcPr>
            <w:tcW w:w="2567" w:type="dxa"/>
            <w:tcBorders>
              <w:top w:val="nil"/>
              <w:left w:val="single" w:sz="8" w:space="0" w:color="auto"/>
              <w:bottom w:val="single" w:sz="8" w:space="0" w:color="auto"/>
              <w:right w:val="single" w:sz="8" w:space="0" w:color="auto"/>
            </w:tcBorders>
            <w:shd w:val="clear" w:color="auto" w:fill="auto"/>
          </w:tcPr>
          <w:p w14:paraId="5BFEBC5B" w14:textId="77777777" w:rsidR="006E2D70" w:rsidRPr="003C3134" w:rsidRDefault="006E2D70" w:rsidP="00575A10">
            <w:pPr>
              <w:rPr>
                <w:rFonts w:ascii="Corbel" w:hAnsi="Corbel"/>
                <w:b/>
                <w:szCs w:val="22"/>
              </w:rPr>
            </w:pPr>
            <w:r w:rsidRPr="003C3134">
              <w:rPr>
                <w:rFonts w:ascii="Corbel" w:hAnsi="Corbel"/>
                <w:b/>
                <w:szCs w:val="22"/>
              </w:rPr>
              <w:t>Total annual manpower</w:t>
            </w:r>
          </w:p>
        </w:tc>
        <w:tc>
          <w:tcPr>
            <w:tcW w:w="2268" w:type="dxa"/>
            <w:tcBorders>
              <w:top w:val="nil"/>
              <w:left w:val="nil"/>
              <w:bottom w:val="single" w:sz="8" w:space="0" w:color="auto"/>
              <w:right w:val="single" w:sz="8" w:space="0" w:color="auto"/>
            </w:tcBorders>
            <w:shd w:val="clear" w:color="auto" w:fill="auto"/>
          </w:tcPr>
          <w:p w14:paraId="568CCF57" w14:textId="6CAE150D" w:rsidR="006E2D70" w:rsidRPr="003C3134" w:rsidRDefault="00374C74" w:rsidP="00F42061">
            <w:pPr>
              <w:jc w:val="center"/>
              <w:rPr>
                <w:rFonts w:ascii="Corbel" w:hAnsi="Corbel"/>
                <w:b/>
                <w:szCs w:val="22"/>
              </w:rPr>
            </w:pPr>
            <w:r>
              <w:rPr>
                <w:rFonts w:ascii="Corbel" w:hAnsi="Corbel"/>
                <w:b/>
                <w:szCs w:val="22"/>
              </w:rPr>
              <w:t>2014</w:t>
            </w:r>
          </w:p>
        </w:tc>
        <w:tc>
          <w:tcPr>
            <w:tcW w:w="1984" w:type="dxa"/>
            <w:tcBorders>
              <w:top w:val="nil"/>
              <w:left w:val="nil"/>
              <w:bottom w:val="single" w:sz="8" w:space="0" w:color="auto"/>
              <w:right w:val="single" w:sz="8" w:space="0" w:color="auto"/>
            </w:tcBorders>
            <w:shd w:val="clear" w:color="auto" w:fill="auto"/>
          </w:tcPr>
          <w:p w14:paraId="72FB261A" w14:textId="2810D271" w:rsidR="006E2D70" w:rsidRPr="003C3134" w:rsidRDefault="00374C74" w:rsidP="00F42061">
            <w:pPr>
              <w:jc w:val="center"/>
              <w:rPr>
                <w:rFonts w:ascii="Corbel" w:hAnsi="Corbel"/>
                <w:b/>
                <w:szCs w:val="22"/>
              </w:rPr>
            </w:pPr>
            <w:r>
              <w:rPr>
                <w:rFonts w:ascii="Corbel" w:hAnsi="Corbel"/>
                <w:b/>
                <w:szCs w:val="22"/>
              </w:rPr>
              <w:t>2015</w:t>
            </w:r>
          </w:p>
        </w:tc>
        <w:tc>
          <w:tcPr>
            <w:tcW w:w="2265" w:type="dxa"/>
            <w:tcBorders>
              <w:top w:val="nil"/>
              <w:left w:val="nil"/>
              <w:bottom w:val="single" w:sz="8" w:space="0" w:color="auto"/>
              <w:right w:val="single" w:sz="8" w:space="0" w:color="auto"/>
            </w:tcBorders>
            <w:shd w:val="clear" w:color="auto" w:fill="auto"/>
          </w:tcPr>
          <w:p w14:paraId="27F1AA0F" w14:textId="6C7722F3" w:rsidR="006E2D70" w:rsidRPr="003C3134" w:rsidRDefault="00374C74" w:rsidP="00F42061">
            <w:pPr>
              <w:jc w:val="center"/>
              <w:rPr>
                <w:rFonts w:ascii="Corbel" w:hAnsi="Corbel"/>
                <w:b/>
                <w:szCs w:val="22"/>
              </w:rPr>
            </w:pPr>
            <w:r>
              <w:rPr>
                <w:rFonts w:ascii="Corbel" w:hAnsi="Corbel"/>
                <w:b/>
                <w:szCs w:val="22"/>
              </w:rPr>
              <w:t>2016</w:t>
            </w:r>
          </w:p>
        </w:tc>
      </w:tr>
      <w:tr w:rsidR="006E2D70" w:rsidRPr="003C3134" w14:paraId="564142FF" w14:textId="77777777" w:rsidTr="00F42061">
        <w:trPr>
          <w:trHeight w:val="330"/>
        </w:trPr>
        <w:tc>
          <w:tcPr>
            <w:tcW w:w="2567" w:type="dxa"/>
            <w:tcBorders>
              <w:top w:val="nil"/>
              <w:left w:val="single" w:sz="8" w:space="0" w:color="auto"/>
              <w:bottom w:val="single" w:sz="8" w:space="0" w:color="auto"/>
              <w:right w:val="single" w:sz="8" w:space="0" w:color="auto"/>
            </w:tcBorders>
            <w:shd w:val="clear" w:color="auto" w:fill="auto"/>
          </w:tcPr>
          <w:p w14:paraId="47E41613" w14:textId="6C5FFDEC" w:rsidR="006E2D70" w:rsidRPr="003C3134" w:rsidRDefault="006E2D70" w:rsidP="006375DD">
            <w:pPr>
              <w:jc w:val="left"/>
              <w:rPr>
                <w:rFonts w:ascii="Corbel" w:hAnsi="Corbel"/>
                <w:szCs w:val="22"/>
              </w:rPr>
            </w:pPr>
            <w:r w:rsidRPr="003C3134">
              <w:rPr>
                <w:rFonts w:ascii="Corbel" w:hAnsi="Corbel"/>
                <w:szCs w:val="22"/>
              </w:rPr>
              <w:t>Candidate's  staff</w:t>
            </w:r>
            <w:r w:rsidR="00F42061" w:rsidRPr="003C3134">
              <w:rPr>
                <w:rFonts w:ascii="Corbel" w:hAnsi="Corbel"/>
                <w:szCs w:val="22"/>
              </w:rPr>
              <w:t xml:space="preserve"> members</w:t>
            </w:r>
          </w:p>
        </w:tc>
        <w:tc>
          <w:tcPr>
            <w:tcW w:w="2268" w:type="dxa"/>
            <w:tcBorders>
              <w:top w:val="single" w:sz="8" w:space="0" w:color="auto"/>
              <w:left w:val="nil"/>
              <w:bottom w:val="single" w:sz="8" w:space="0" w:color="auto"/>
              <w:right w:val="single" w:sz="8" w:space="0" w:color="auto"/>
            </w:tcBorders>
            <w:shd w:val="clear" w:color="auto" w:fill="auto"/>
          </w:tcPr>
          <w:p w14:paraId="142FBDEF" w14:textId="77777777" w:rsidR="006E2D70" w:rsidRPr="003C3134" w:rsidRDefault="006E2D70" w:rsidP="00575A10">
            <w:pPr>
              <w:rPr>
                <w:rFonts w:ascii="Corbel" w:hAnsi="Corbel"/>
                <w:szCs w:val="22"/>
              </w:rPr>
            </w:pPr>
            <w:r w:rsidRPr="003C3134">
              <w:rPr>
                <w:rFonts w:ascii="Corbel" w:hAnsi="Corbel"/>
                <w:szCs w:val="22"/>
              </w:rPr>
              <w:t> </w:t>
            </w:r>
          </w:p>
        </w:tc>
        <w:tc>
          <w:tcPr>
            <w:tcW w:w="1984" w:type="dxa"/>
            <w:tcBorders>
              <w:top w:val="single" w:sz="8" w:space="0" w:color="auto"/>
              <w:left w:val="nil"/>
              <w:bottom w:val="single" w:sz="8" w:space="0" w:color="auto"/>
              <w:right w:val="single" w:sz="8" w:space="0" w:color="auto"/>
            </w:tcBorders>
            <w:shd w:val="clear" w:color="auto" w:fill="auto"/>
          </w:tcPr>
          <w:p w14:paraId="069623F0" w14:textId="77777777" w:rsidR="006E2D70" w:rsidRPr="003C3134" w:rsidRDefault="006E2D70" w:rsidP="00575A10">
            <w:pPr>
              <w:rPr>
                <w:rFonts w:ascii="Corbel" w:hAnsi="Corbel"/>
                <w:szCs w:val="22"/>
              </w:rPr>
            </w:pPr>
            <w:r w:rsidRPr="003C3134">
              <w:rPr>
                <w:rFonts w:ascii="Corbel" w:hAnsi="Corbel"/>
                <w:szCs w:val="22"/>
              </w:rPr>
              <w:t> </w:t>
            </w:r>
          </w:p>
        </w:tc>
        <w:tc>
          <w:tcPr>
            <w:tcW w:w="2265" w:type="dxa"/>
            <w:tcBorders>
              <w:top w:val="single" w:sz="8" w:space="0" w:color="auto"/>
              <w:left w:val="nil"/>
              <w:bottom w:val="single" w:sz="8" w:space="0" w:color="auto"/>
              <w:right w:val="single" w:sz="8" w:space="0" w:color="auto"/>
            </w:tcBorders>
            <w:shd w:val="clear" w:color="auto" w:fill="auto"/>
          </w:tcPr>
          <w:p w14:paraId="48ED64CF" w14:textId="77777777" w:rsidR="006E2D70" w:rsidRPr="003C3134" w:rsidRDefault="006E2D70" w:rsidP="00575A10">
            <w:pPr>
              <w:rPr>
                <w:rFonts w:ascii="Corbel" w:hAnsi="Corbel"/>
                <w:szCs w:val="22"/>
              </w:rPr>
            </w:pPr>
            <w:r w:rsidRPr="003C3134">
              <w:rPr>
                <w:rFonts w:ascii="Corbel" w:hAnsi="Corbel"/>
                <w:szCs w:val="22"/>
              </w:rPr>
              <w:t> </w:t>
            </w:r>
          </w:p>
        </w:tc>
      </w:tr>
      <w:tr w:rsidR="006E2D70" w:rsidRPr="003C3134" w14:paraId="20C33024" w14:textId="77777777" w:rsidTr="00F42061">
        <w:trPr>
          <w:trHeight w:val="330"/>
        </w:trPr>
        <w:tc>
          <w:tcPr>
            <w:tcW w:w="2567" w:type="dxa"/>
            <w:tcBorders>
              <w:top w:val="nil"/>
              <w:left w:val="single" w:sz="8" w:space="0" w:color="auto"/>
              <w:bottom w:val="single" w:sz="8" w:space="0" w:color="auto"/>
              <w:right w:val="single" w:sz="8" w:space="0" w:color="auto"/>
            </w:tcBorders>
            <w:shd w:val="clear" w:color="auto" w:fill="auto"/>
          </w:tcPr>
          <w:p w14:paraId="761F051E" w14:textId="77777777" w:rsidR="006E2D70" w:rsidRPr="003C3134" w:rsidRDefault="006E2D70" w:rsidP="00575A10">
            <w:pPr>
              <w:rPr>
                <w:rFonts w:ascii="Corbel" w:hAnsi="Corbel"/>
                <w:szCs w:val="22"/>
              </w:rPr>
            </w:pPr>
            <w:r w:rsidRPr="003C3134">
              <w:rPr>
                <w:rFonts w:ascii="Corbel" w:hAnsi="Corbel"/>
                <w:szCs w:val="22"/>
              </w:rPr>
              <w:t>Total</w:t>
            </w:r>
          </w:p>
        </w:tc>
        <w:tc>
          <w:tcPr>
            <w:tcW w:w="2268" w:type="dxa"/>
            <w:tcBorders>
              <w:top w:val="single" w:sz="8" w:space="0" w:color="auto"/>
              <w:left w:val="nil"/>
              <w:bottom w:val="single" w:sz="8" w:space="0" w:color="auto"/>
              <w:right w:val="single" w:sz="8" w:space="0" w:color="auto"/>
            </w:tcBorders>
            <w:shd w:val="clear" w:color="auto" w:fill="auto"/>
          </w:tcPr>
          <w:p w14:paraId="1F1453D9" w14:textId="77777777" w:rsidR="006E2D70" w:rsidRPr="003C3134" w:rsidRDefault="006E2D70" w:rsidP="00575A10">
            <w:pPr>
              <w:rPr>
                <w:rFonts w:ascii="Corbel" w:hAnsi="Corbel"/>
                <w:b/>
                <w:szCs w:val="22"/>
              </w:rPr>
            </w:pPr>
            <w:r w:rsidRPr="003C3134">
              <w:rPr>
                <w:rFonts w:ascii="Corbel" w:hAnsi="Corbel"/>
                <w:b/>
                <w:szCs w:val="22"/>
              </w:rPr>
              <w:t> </w:t>
            </w:r>
          </w:p>
        </w:tc>
        <w:tc>
          <w:tcPr>
            <w:tcW w:w="1984" w:type="dxa"/>
            <w:tcBorders>
              <w:top w:val="single" w:sz="8" w:space="0" w:color="auto"/>
              <w:left w:val="nil"/>
              <w:bottom w:val="single" w:sz="8" w:space="0" w:color="auto"/>
              <w:right w:val="single" w:sz="8" w:space="0" w:color="auto"/>
            </w:tcBorders>
            <w:shd w:val="clear" w:color="auto" w:fill="auto"/>
          </w:tcPr>
          <w:p w14:paraId="69E180B9" w14:textId="77777777" w:rsidR="006E2D70" w:rsidRPr="003C3134" w:rsidRDefault="006E2D70" w:rsidP="00575A10">
            <w:pPr>
              <w:rPr>
                <w:rFonts w:ascii="Corbel" w:hAnsi="Corbel"/>
                <w:b/>
                <w:szCs w:val="22"/>
              </w:rPr>
            </w:pPr>
            <w:r w:rsidRPr="003C3134">
              <w:rPr>
                <w:rFonts w:ascii="Corbel" w:hAnsi="Corbel"/>
                <w:b/>
                <w:szCs w:val="22"/>
              </w:rPr>
              <w:t> </w:t>
            </w:r>
          </w:p>
        </w:tc>
        <w:tc>
          <w:tcPr>
            <w:tcW w:w="2265" w:type="dxa"/>
            <w:tcBorders>
              <w:top w:val="single" w:sz="8" w:space="0" w:color="auto"/>
              <w:left w:val="nil"/>
              <w:bottom w:val="single" w:sz="8" w:space="0" w:color="auto"/>
              <w:right w:val="single" w:sz="8" w:space="0" w:color="auto"/>
            </w:tcBorders>
            <w:shd w:val="clear" w:color="auto" w:fill="auto"/>
          </w:tcPr>
          <w:p w14:paraId="0B1431B2" w14:textId="77777777" w:rsidR="006E2D70" w:rsidRPr="003C3134" w:rsidRDefault="006E2D70" w:rsidP="00575A10">
            <w:pPr>
              <w:rPr>
                <w:rFonts w:ascii="Corbel" w:hAnsi="Corbel"/>
                <w:b/>
                <w:szCs w:val="22"/>
              </w:rPr>
            </w:pPr>
            <w:r w:rsidRPr="003C3134">
              <w:rPr>
                <w:rFonts w:ascii="Corbel" w:hAnsi="Corbel"/>
                <w:b/>
                <w:szCs w:val="22"/>
              </w:rPr>
              <w:t> </w:t>
            </w:r>
          </w:p>
        </w:tc>
      </w:tr>
      <w:tr w:rsidR="006E2D70" w:rsidRPr="003C3134" w14:paraId="17EC0D7C" w14:textId="77777777" w:rsidTr="00F42061">
        <w:trPr>
          <w:trHeight w:val="315"/>
        </w:trPr>
        <w:tc>
          <w:tcPr>
            <w:tcW w:w="2567" w:type="dxa"/>
            <w:tcBorders>
              <w:top w:val="nil"/>
              <w:left w:val="nil"/>
              <w:bottom w:val="nil"/>
              <w:right w:val="nil"/>
            </w:tcBorders>
            <w:shd w:val="clear" w:color="auto" w:fill="auto"/>
            <w:noWrap/>
            <w:vAlign w:val="bottom"/>
          </w:tcPr>
          <w:p w14:paraId="7B1A8A93" w14:textId="77777777" w:rsidR="006E2D70" w:rsidRPr="003C3134" w:rsidRDefault="006E2D70" w:rsidP="003C3134">
            <w:pPr>
              <w:ind w:firstLineChars="600" w:firstLine="1320"/>
              <w:rPr>
                <w:rFonts w:ascii="Corbel" w:hAnsi="Corbel"/>
                <w:szCs w:val="22"/>
              </w:rPr>
            </w:pPr>
          </w:p>
        </w:tc>
        <w:tc>
          <w:tcPr>
            <w:tcW w:w="2268" w:type="dxa"/>
            <w:tcBorders>
              <w:top w:val="nil"/>
              <w:left w:val="nil"/>
              <w:bottom w:val="nil"/>
              <w:right w:val="nil"/>
            </w:tcBorders>
            <w:shd w:val="clear" w:color="auto" w:fill="auto"/>
            <w:noWrap/>
            <w:vAlign w:val="bottom"/>
          </w:tcPr>
          <w:p w14:paraId="44431DC4" w14:textId="77777777" w:rsidR="006E2D70" w:rsidRPr="003C3134" w:rsidRDefault="006E2D70" w:rsidP="00575A10">
            <w:pPr>
              <w:rPr>
                <w:rFonts w:ascii="Corbel" w:hAnsi="Corbel"/>
                <w:szCs w:val="22"/>
              </w:rPr>
            </w:pPr>
          </w:p>
        </w:tc>
        <w:tc>
          <w:tcPr>
            <w:tcW w:w="1984" w:type="dxa"/>
            <w:tcBorders>
              <w:top w:val="nil"/>
              <w:left w:val="nil"/>
              <w:bottom w:val="nil"/>
              <w:right w:val="nil"/>
            </w:tcBorders>
            <w:shd w:val="clear" w:color="auto" w:fill="auto"/>
            <w:noWrap/>
            <w:vAlign w:val="bottom"/>
          </w:tcPr>
          <w:p w14:paraId="5DD9C57D" w14:textId="77777777" w:rsidR="006E2D70" w:rsidRPr="003C3134" w:rsidRDefault="006E2D70" w:rsidP="00575A10">
            <w:pPr>
              <w:rPr>
                <w:rFonts w:ascii="Corbel" w:hAnsi="Corbel"/>
                <w:szCs w:val="22"/>
              </w:rPr>
            </w:pPr>
          </w:p>
        </w:tc>
        <w:tc>
          <w:tcPr>
            <w:tcW w:w="2265" w:type="dxa"/>
            <w:tcBorders>
              <w:top w:val="nil"/>
              <w:left w:val="nil"/>
              <w:bottom w:val="nil"/>
              <w:right w:val="nil"/>
            </w:tcBorders>
            <w:shd w:val="clear" w:color="auto" w:fill="auto"/>
            <w:noWrap/>
            <w:vAlign w:val="bottom"/>
          </w:tcPr>
          <w:p w14:paraId="067A2BB9" w14:textId="77777777" w:rsidR="006E2D70" w:rsidRPr="003C3134" w:rsidRDefault="006E2D70" w:rsidP="00575A10">
            <w:pPr>
              <w:rPr>
                <w:rFonts w:ascii="Corbel" w:hAnsi="Corbel"/>
                <w:szCs w:val="22"/>
              </w:rPr>
            </w:pPr>
          </w:p>
        </w:tc>
      </w:tr>
    </w:tbl>
    <w:p w14:paraId="5F91F24A" w14:textId="196E0929" w:rsidR="006E2D70" w:rsidRPr="003C3134" w:rsidRDefault="006E2D70" w:rsidP="006E2D70">
      <w:pPr>
        <w:rPr>
          <w:rFonts w:ascii="Corbel" w:hAnsi="Corbel"/>
          <w:b/>
          <w:noProof/>
          <w:szCs w:val="22"/>
        </w:rPr>
      </w:pPr>
      <w:r w:rsidRPr="003C3134">
        <w:rPr>
          <w:rFonts w:ascii="Corbel" w:hAnsi="Corbel"/>
          <w:b/>
          <w:noProof/>
          <w:szCs w:val="22"/>
        </w:rPr>
        <w:t xml:space="preserve">Number of Candidate staff members </w:t>
      </w:r>
      <w:r w:rsidRPr="003C3134">
        <w:rPr>
          <w:rFonts w:ascii="Corbel" w:hAnsi="Corbel"/>
          <w:b/>
          <w:noProof/>
          <w:szCs w:val="22"/>
          <w:u w:val="single"/>
        </w:rPr>
        <w:t>corresponding to the profiles listed</w:t>
      </w:r>
      <w:r w:rsidRPr="003C3134">
        <w:rPr>
          <w:rFonts w:ascii="Corbel" w:hAnsi="Corbel"/>
          <w:b/>
          <w:noProof/>
          <w:szCs w:val="22"/>
        </w:rPr>
        <w:t xml:space="preserve"> in Annex </w:t>
      </w:r>
      <w:r w:rsidR="00876AAA" w:rsidRPr="003C3134">
        <w:rPr>
          <w:rFonts w:ascii="Corbel" w:hAnsi="Corbel"/>
          <w:b/>
          <w:noProof/>
          <w:szCs w:val="22"/>
        </w:rPr>
        <w:t>1</w:t>
      </w:r>
      <w:r w:rsidR="00052743" w:rsidRPr="003C3134">
        <w:rPr>
          <w:rFonts w:ascii="Corbel" w:hAnsi="Corbel"/>
          <w:b/>
          <w:noProof/>
          <w:szCs w:val="22"/>
        </w:rPr>
        <w:t xml:space="preserve"> </w:t>
      </w:r>
      <w:r w:rsidR="00876AAA" w:rsidRPr="003C3134">
        <w:rPr>
          <w:rFonts w:ascii="Corbel" w:hAnsi="Corbel"/>
          <w:b/>
          <w:noProof/>
          <w:szCs w:val="22"/>
        </w:rPr>
        <w:t xml:space="preserve">to </w:t>
      </w:r>
      <w:r w:rsidR="00052743" w:rsidRPr="003C3134">
        <w:rPr>
          <w:rFonts w:ascii="Corbel" w:hAnsi="Corbel"/>
          <w:b/>
          <w:noProof/>
          <w:szCs w:val="22"/>
        </w:rPr>
        <w:t xml:space="preserve"> the Executive Summary</w:t>
      </w:r>
    </w:p>
    <w:p w14:paraId="7D08F4B8" w14:textId="3D3A4962" w:rsidR="006E2D70" w:rsidRPr="003C3134" w:rsidRDefault="00876AAA" w:rsidP="00876AAA">
      <w:pPr>
        <w:rPr>
          <w:rFonts w:ascii="Corbel" w:hAnsi="Corbel"/>
          <w:b/>
          <w:noProof/>
          <w:szCs w:val="22"/>
        </w:rPr>
      </w:pPr>
      <w:r w:rsidRPr="003C3134">
        <w:rPr>
          <w:rFonts w:ascii="Corbel" w:hAnsi="Corbel"/>
          <w:szCs w:val="22"/>
        </w:rPr>
        <w:t>A</w:t>
      </w:r>
      <w:r w:rsidR="006E2D70" w:rsidRPr="003C3134">
        <w:rPr>
          <w:rFonts w:ascii="Corbel" w:hAnsi="Corbel"/>
          <w:szCs w:val="22"/>
        </w:rPr>
        <w:t xml:space="preserve"> staff member can only be counted as contributing to one single profile in any given year. As an example, </w:t>
      </w:r>
      <w:r w:rsidRPr="003C3134">
        <w:rPr>
          <w:rFonts w:ascii="Corbel" w:hAnsi="Corbel"/>
          <w:szCs w:val="22"/>
        </w:rPr>
        <w:t>in 2013, a</w:t>
      </w:r>
      <w:r w:rsidR="006E2D70" w:rsidRPr="003C3134">
        <w:rPr>
          <w:rFonts w:ascii="Corbel" w:hAnsi="Corbel"/>
          <w:szCs w:val="22"/>
        </w:rPr>
        <w:t xml:space="preserve"> same staff member </w:t>
      </w:r>
      <w:r w:rsidR="006E2D70" w:rsidRPr="003C3134">
        <w:rPr>
          <w:rFonts w:ascii="Corbel" w:hAnsi="Corbel"/>
          <w:szCs w:val="22"/>
          <w:u w:val="single"/>
        </w:rPr>
        <w:t>cannot</w:t>
      </w:r>
      <w:r w:rsidR="006E2D70" w:rsidRPr="003C3134">
        <w:rPr>
          <w:rFonts w:ascii="Corbel" w:hAnsi="Corbel"/>
          <w:szCs w:val="22"/>
        </w:rPr>
        <w:t xml:space="preserve"> be counted as </w:t>
      </w:r>
      <w:r w:rsidRPr="003C3134">
        <w:rPr>
          <w:rFonts w:ascii="Corbel" w:hAnsi="Corbel"/>
          <w:szCs w:val="22"/>
        </w:rPr>
        <w:t>one</w:t>
      </w:r>
      <w:r w:rsidR="006E2D70" w:rsidRPr="003C3134">
        <w:rPr>
          <w:rFonts w:ascii="Corbel" w:hAnsi="Corbel"/>
          <w:szCs w:val="22"/>
        </w:rPr>
        <w:t xml:space="preserve"> 'Senior System Developer', and at the same time</w:t>
      </w:r>
      <w:r w:rsidRPr="003C3134">
        <w:rPr>
          <w:rFonts w:ascii="Corbel" w:hAnsi="Corbel"/>
          <w:szCs w:val="22"/>
        </w:rPr>
        <w:t>,</w:t>
      </w:r>
      <w:r w:rsidR="006E2D70" w:rsidRPr="003C3134">
        <w:rPr>
          <w:rFonts w:ascii="Corbel" w:hAnsi="Corbel"/>
          <w:szCs w:val="22"/>
        </w:rPr>
        <w:t xml:space="preserve"> </w:t>
      </w:r>
      <w:r w:rsidRPr="003C3134">
        <w:rPr>
          <w:rFonts w:ascii="Corbel" w:hAnsi="Corbel"/>
          <w:szCs w:val="22"/>
        </w:rPr>
        <w:t>as one 'System Developer'</w:t>
      </w:r>
      <w:r w:rsidR="006E2D70" w:rsidRPr="003C3134">
        <w:rPr>
          <w:rFonts w:ascii="Corbel" w:hAnsi="Corbel"/>
          <w:szCs w:val="22"/>
        </w:rPr>
        <w:t>.</w:t>
      </w:r>
    </w:p>
    <w:tbl>
      <w:tblPr>
        <w:tblW w:w="7743" w:type="dxa"/>
        <w:tblInd w:w="581"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shd w:val="clear" w:color="auto" w:fill="EEECE1"/>
        <w:tblLook w:val="04A0" w:firstRow="1" w:lastRow="0" w:firstColumn="1" w:lastColumn="0" w:noHBand="0" w:noVBand="1"/>
      </w:tblPr>
      <w:tblGrid>
        <w:gridCol w:w="511"/>
        <w:gridCol w:w="4307"/>
        <w:gridCol w:w="975"/>
        <w:gridCol w:w="19"/>
        <w:gridCol w:w="956"/>
        <w:gridCol w:w="18"/>
        <w:gridCol w:w="957"/>
      </w:tblGrid>
      <w:tr w:rsidR="006E2D70" w:rsidRPr="00716DDD" w14:paraId="04FFCEE7" w14:textId="77777777" w:rsidTr="000D58EE">
        <w:trPr>
          <w:trHeight w:val="253"/>
        </w:trPr>
        <w:tc>
          <w:tcPr>
            <w:tcW w:w="511" w:type="dxa"/>
            <w:tcBorders>
              <w:top w:val="single" w:sz="4" w:space="0" w:color="002060"/>
              <w:left w:val="single" w:sz="4" w:space="0" w:color="002060"/>
              <w:bottom w:val="single" w:sz="4" w:space="0" w:color="002060"/>
              <w:right w:val="single" w:sz="4" w:space="0" w:color="002060"/>
            </w:tcBorders>
            <w:shd w:val="clear" w:color="auto" w:fill="EEECE1"/>
          </w:tcPr>
          <w:p w14:paraId="5BA13000" w14:textId="77777777" w:rsidR="006E2D70" w:rsidRPr="000D58EE" w:rsidRDefault="006E2D70" w:rsidP="00575A10">
            <w:pPr>
              <w:rPr>
                <w:rFonts w:ascii="Corbel" w:hAnsi="Corbel"/>
                <w:b/>
                <w:szCs w:val="22"/>
              </w:rPr>
            </w:pPr>
            <w:r w:rsidRPr="000D58EE">
              <w:rPr>
                <w:rFonts w:ascii="Corbel" w:hAnsi="Corbel"/>
                <w:b/>
                <w:szCs w:val="22"/>
              </w:rPr>
              <w:lastRenderedPageBreak/>
              <w:t>No</w:t>
            </w:r>
          </w:p>
        </w:tc>
        <w:tc>
          <w:tcPr>
            <w:tcW w:w="4307" w:type="dxa"/>
            <w:tcBorders>
              <w:top w:val="single" w:sz="4" w:space="0" w:color="002060"/>
              <w:left w:val="single" w:sz="4" w:space="0" w:color="002060"/>
              <w:bottom w:val="single" w:sz="4" w:space="0" w:color="002060"/>
              <w:right w:val="single" w:sz="4" w:space="0" w:color="002060"/>
            </w:tcBorders>
            <w:shd w:val="clear" w:color="auto" w:fill="EEECE1"/>
            <w:noWrap/>
            <w:hideMark/>
          </w:tcPr>
          <w:p w14:paraId="51BB6543" w14:textId="77777777" w:rsidR="006E2D70" w:rsidRPr="000D58EE" w:rsidRDefault="006E2D70" w:rsidP="00575A10">
            <w:pPr>
              <w:rPr>
                <w:rFonts w:ascii="Corbel" w:hAnsi="Corbel"/>
                <w:b/>
                <w:szCs w:val="22"/>
              </w:rPr>
            </w:pPr>
            <w:r w:rsidRPr="000D58EE">
              <w:rPr>
                <w:rFonts w:ascii="Corbel" w:hAnsi="Corbel"/>
                <w:b/>
                <w:szCs w:val="22"/>
              </w:rPr>
              <w:t>Profile</w:t>
            </w:r>
          </w:p>
        </w:tc>
        <w:tc>
          <w:tcPr>
            <w:tcW w:w="975" w:type="dxa"/>
            <w:tcBorders>
              <w:top w:val="single" w:sz="4" w:space="0" w:color="002060"/>
              <w:left w:val="single" w:sz="4" w:space="0" w:color="002060"/>
              <w:bottom w:val="single" w:sz="4" w:space="0" w:color="002060"/>
              <w:right w:val="single" w:sz="4" w:space="0" w:color="002060"/>
            </w:tcBorders>
            <w:shd w:val="clear" w:color="auto" w:fill="EEECE1"/>
            <w:hideMark/>
          </w:tcPr>
          <w:p w14:paraId="1D289F72" w14:textId="77777777" w:rsidR="006E2D70" w:rsidRPr="000D58EE" w:rsidRDefault="006E2D70" w:rsidP="00575A10">
            <w:pPr>
              <w:jc w:val="center"/>
              <w:rPr>
                <w:rFonts w:ascii="Corbel" w:hAnsi="Corbel"/>
                <w:szCs w:val="22"/>
              </w:rPr>
            </w:pPr>
            <w:r w:rsidRPr="000D58EE">
              <w:rPr>
                <w:rFonts w:ascii="Corbel" w:hAnsi="Corbel"/>
                <w:szCs w:val="22"/>
              </w:rPr>
              <w:t>Average during</w:t>
            </w:r>
          </w:p>
          <w:p w14:paraId="3A79A5AA" w14:textId="2B17CC8F" w:rsidR="006E2D70" w:rsidRPr="000D58EE" w:rsidRDefault="00E901F7" w:rsidP="00575A10">
            <w:pPr>
              <w:jc w:val="center"/>
              <w:rPr>
                <w:rFonts w:ascii="Corbel" w:hAnsi="Corbel"/>
                <w:szCs w:val="22"/>
              </w:rPr>
            </w:pPr>
            <w:r w:rsidRPr="000D58EE">
              <w:rPr>
                <w:rFonts w:ascii="Corbel" w:hAnsi="Corbel"/>
                <w:szCs w:val="22"/>
              </w:rPr>
              <w:t>201</w:t>
            </w:r>
            <w:r w:rsidR="00374C74">
              <w:rPr>
                <w:rFonts w:ascii="Corbel" w:hAnsi="Corbel"/>
                <w:szCs w:val="22"/>
              </w:rPr>
              <w:t>4</w:t>
            </w: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EEECE1"/>
            <w:hideMark/>
          </w:tcPr>
          <w:p w14:paraId="67D54F02" w14:textId="77777777" w:rsidR="006E2D70" w:rsidRPr="000D58EE" w:rsidRDefault="006E2D70" w:rsidP="00575A10">
            <w:pPr>
              <w:jc w:val="center"/>
              <w:rPr>
                <w:rFonts w:ascii="Corbel" w:hAnsi="Corbel"/>
                <w:szCs w:val="22"/>
              </w:rPr>
            </w:pPr>
            <w:r w:rsidRPr="000D58EE">
              <w:rPr>
                <w:rFonts w:ascii="Corbel" w:hAnsi="Corbel"/>
                <w:szCs w:val="22"/>
              </w:rPr>
              <w:t>Average during</w:t>
            </w:r>
          </w:p>
          <w:p w14:paraId="7D450146" w14:textId="254C5266" w:rsidR="006E2D70" w:rsidRPr="000D58EE" w:rsidRDefault="00374C74" w:rsidP="00575A10">
            <w:pPr>
              <w:jc w:val="center"/>
              <w:rPr>
                <w:rFonts w:ascii="Corbel" w:hAnsi="Corbel"/>
                <w:szCs w:val="22"/>
              </w:rPr>
            </w:pPr>
            <w:r>
              <w:rPr>
                <w:rFonts w:ascii="Corbel" w:hAnsi="Corbel"/>
                <w:szCs w:val="22"/>
              </w:rPr>
              <w:t>2015</w:t>
            </w: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EEECE1"/>
            <w:hideMark/>
          </w:tcPr>
          <w:p w14:paraId="5B4EDCCE" w14:textId="77777777" w:rsidR="006E2D70" w:rsidRPr="000D58EE" w:rsidRDefault="006E2D70" w:rsidP="00575A10">
            <w:pPr>
              <w:jc w:val="center"/>
              <w:rPr>
                <w:rFonts w:ascii="Corbel" w:hAnsi="Corbel"/>
                <w:szCs w:val="22"/>
              </w:rPr>
            </w:pPr>
            <w:r w:rsidRPr="000D58EE">
              <w:rPr>
                <w:rFonts w:ascii="Corbel" w:hAnsi="Corbel"/>
                <w:szCs w:val="22"/>
              </w:rPr>
              <w:t>Average during</w:t>
            </w:r>
          </w:p>
          <w:p w14:paraId="7B79A6C5" w14:textId="6C29F591" w:rsidR="006E2D70" w:rsidRPr="000D58EE" w:rsidRDefault="00374C74" w:rsidP="00575A10">
            <w:pPr>
              <w:jc w:val="center"/>
              <w:rPr>
                <w:rFonts w:ascii="Corbel" w:hAnsi="Corbel"/>
                <w:szCs w:val="22"/>
              </w:rPr>
            </w:pPr>
            <w:r>
              <w:rPr>
                <w:rFonts w:ascii="Corbel" w:hAnsi="Corbel"/>
                <w:szCs w:val="22"/>
              </w:rPr>
              <w:t>2016</w:t>
            </w:r>
          </w:p>
        </w:tc>
      </w:tr>
      <w:tr w:rsidR="00374C74" w:rsidRPr="00716DDD" w14:paraId="513F40E2" w14:textId="77777777" w:rsidTr="000D58EE">
        <w:trPr>
          <w:trHeight w:val="253"/>
        </w:trPr>
        <w:tc>
          <w:tcPr>
            <w:tcW w:w="511" w:type="dxa"/>
            <w:tcBorders>
              <w:top w:val="single" w:sz="4" w:space="0" w:color="002060"/>
              <w:left w:val="single" w:sz="4" w:space="0" w:color="002060"/>
              <w:bottom w:val="single" w:sz="4" w:space="0" w:color="002060"/>
              <w:right w:val="single" w:sz="4" w:space="0" w:color="002060"/>
            </w:tcBorders>
          </w:tcPr>
          <w:p w14:paraId="67AB03F0" w14:textId="78728555" w:rsidR="00374C74" w:rsidRPr="000D58EE" w:rsidRDefault="00374C74" w:rsidP="00374C74">
            <w:pPr>
              <w:rPr>
                <w:rFonts w:ascii="Corbel" w:hAnsi="Corbel"/>
                <w:b/>
                <w:smallCaps/>
                <w:color w:val="000000"/>
                <w:szCs w:val="22"/>
              </w:rPr>
            </w:pPr>
            <w:r w:rsidRPr="000D58EE">
              <w:rPr>
                <w:rFonts w:ascii="Corbel" w:hAnsi="Corbel"/>
                <w:b/>
                <w:smallCaps/>
                <w:color w:val="000000"/>
                <w:szCs w:val="22"/>
              </w:rPr>
              <w:t>1</w:t>
            </w:r>
          </w:p>
        </w:tc>
        <w:tc>
          <w:tcPr>
            <w:tcW w:w="4307" w:type="dxa"/>
            <w:tcBorders>
              <w:top w:val="single" w:sz="4" w:space="0" w:color="002060"/>
              <w:left w:val="single" w:sz="4" w:space="0" w:color="002060"/>
              <w:bottom w:val="single" w:sz="4" w:space="0" w:color="002060"/>
              <w:right w:val="single" w:sz="4" w:space="0" w:color="002060"/>
            </w:tcBorders>
            <w:shd w:val="clear" w:color="auto" w:fill="auto"/>
            <w:noWrap/>
          </w:tcPr>
          <w:p w14:paraId="26C2F4EB" w14:textId="31349A71" w:rsidR="00374C74" w:rsidRPr="000D58EE" w:rsidRDefault="00374C74" w:rsidP="00374C74">
            <w:bookmarkStart w:id="56" w:name="_Toc425844935"/>
            <w:r w:rsidRPr="00E665B8">
              <w:rPr>
                <w:rFonts w:ascii="Corbel" w:hAnsi="Corbel"/>
                <w:color w:val="000000"/>
                <w:szCs w:val="22"/>
              </w:rPr>
              <w:t>Project Manager</w:t>
            </w:r>
            <w:bookmarkEnd w:id="56"/>
          </w:p>
        </w:tc>
        <w:tc>
          <w:tcPr>
            <w:tcW w:w="975" w:type="dxa"/>
            <w:tcBorders>
              <w:top w:val="single" w:sz="4" w:space="0" w:color="002060"/>
              <w:left w:val="single" w:sz="4" w:space="0" w:color="002060"/>
              <w:bottom w:val="single" w:sz="4" w:space="0" w:color="002060"/>
              <w:right w:val="single" w:sz="4" w:space="0" w:color="002060"/>
            </w:tcBorders>
            <w:shd w:val="clear" w:color="auto" w:fill="auto"/>
          </w:tcPr>
          <w:p w14:paraId="203A8FF9"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01B20A91"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264C1E9D" w14:textId="77777777" w:rsidR="00374C74" w:rsidRPr="00D52130" w:rsidRDefault="00374C74" w:rsidP="00374C74">
            <w:pPr>
              <w:jc w:val="center"/>
              <w:rPr>
                <w:rFonts w:ascii="Corbel" w:hAnsi="Corbel"/>
                <w:szCs w:val="22"/>
              </w:rPr>
            </w:pPr>
          </w:p>
        </w:tc>
      </w:tr>
      <w:tr w:rsidR="00374C74" w:rsidRPr="00716DDD" w14:paraId="4505EC26" w14:textId="77777777" w:rsidTr="00374C74">
        <w:trPr>
          <w:trHeight w:val="253"/>
        </w:trPr>
        <w:tc>
          <w:tcPr>
            <w:tcW w:w="511" w:type="dxa"/>
            <w:tcBorders>
              <w:top w:val="single" w:sz="4" w:space="0" w:color="002060"/>
              <w:left w:val="single" w:sz="4" w:space="0" w:color="002060"/>
              <w:bottom w:val="single" w:sz="4" w:space="0" w:color="002060"/>
              <w:right w:val="single" w:sz="4" w:space="0" w:color="002060"/>
            </w:tcBorders>
          </w:tcPr>
          <w:p w14:paraId="64B126CB" w14:textId="5C721606" w:rsidR="00374C74" w:rsidRPr="000D58EE" w:rsidRDefault="00374C74" w:rsidP="00374C74">
            <w:pPr>
              <w:rPr>
                <w:rFonts w:ascii="Corbel" w:hAnsi="Corbel"/>
                <w:b/>
                <w:smallCaps/>
                <w:color w:val="000000"/>
                <w:szCs w:val="22"/>
              </w:rPr>
            </w:pPr>
            <w:r w:rsidRPr="000D58EE">
              <w:rPr>
                <w:rFonts w:ascii="Corbel" w:hAnsi="Corbel"/>
                <w:b/>
                <w:color w:val="000000"/>
                <w:szCs w:val="22"/>
              </w:rPr>
              <w:t>2</w:t>
            </w:r>
          </w:p>
        </w:tc>
        <w:tc>
          <w:tcPr>
            <w:tcW w:w="4307" w:type="dxa"/>
            <w:tcBorders>
              <w:top w:val="single" w:sz="4" w:space="0" w:color="002060"/>
              <w:left w:val="single" w:sz="4" w:space="0" w:color="002060"/>
              <w:bottom w:val="single" w:sz="4" w:space="0" w:color="002060"/>
              <w:right w:val="single" w:sz="4" w:space="0" w:color="002060"/>
            </w:tcBorders>
            <w:shd w:val="clear" w:color="auto" w:fill="auto"/>
            <w:noWrap/>
          </w:tcPr>
          <w:p w14:paraId="7B2A2065" w14:textId="4A15B652" w:rsidR="00374C74" w:rsidRPr="000D58EE" w:rsidRDefault="00374C74" w:rsidP="00374C74">
            <w:bookmarkStart w:id="57" w:name="_Toc425844936"/>
            <w:r w:rsidRPr="00E665B8">
              <w:rPr>
                <w:rFonts w:ascii="Corbel" w:hAnsi="Corbel"/>
                <w:color w:val="000000"/>
                <w:szCs w:val="22"/>
              </w:rPr>
              <w:t>System Architect</w:t>
            </w:r>
            <w:bookmarkEnd w:id="57"/>
          </w:p>
        </w:tc>
        <w:tc>
          <w:tcPr>
            <w:tcW w:w="975" w:type="dxa"/>
            <w:tcBorders>
              <w:top w:val="single" w:sz="4" w:space="0" w:color="002060"/>
              <w:left w:val="single" w:sz="4" w:space="0" w:color="002060"/>
              <w:bottom w:val="single" w:sz="4" w:space="0" w:color="002060"/>
              <w:right w:val="single" w:sz="4" w:space="0" w:color="002060"/>
            </w:tcBorders>
            <w:shd w:val="clear" w:color="auto" w:fill="auto"/>
          </w:tcPr>
          <w:p w14:paraId="1A29BD0D"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4E466706"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7DEB4012" w14:textId="77777777" w:rsidR="00374C74" w:rsidRPr="00D52130" w:rsidRDefault="00374C74" w:rsidP="00374C74">
            <w:pPr>
              <w:jc w:val="center"/>
              <w:rPr>
                <w:rFonts w:ascii="Corbel" w:hAnsi="Corbel"/>
                <w:szCs w:val="22"/>
              </w:rPr>
            </w:pPr>
          </w:p>
        </w:tc>
      </w:tr>
      <w:tr w:rsidR="00374C74" w:rsidRPr="00716DDD" w14:paraId="3C9C521D" w14:textId="77777777" w:rsidTr="00374C74">
        <w:trPr>
          <w:trHeight w:val="253"/>
        </w:trPr>
        <w:tc>
          <w:tcPr>
            <w:tcW w:w="511" w:type="dxa"/>
            <w:tcBorders>
              <w:top w:val="single" w:sz="4" w:space="0" w:color="002060"/>
              <w:left w:val="single" w:sz="4" w:space="0" w:color="002060"/>
              <w:bottom w:val="single" w:sz="4" w:space="0" w:color="002060"/>
              <w:right w:val="single" w:sz="4" w:space="0" w:color="002060"/>
            </w:tcBorders>
          </w:tcPr>
          <w:p w14:paraId="0F414027" w14:textId="1FC3BFAB" w:rsidR="00374C74" w:rsidRPr="000D58EE" w:rsidRDefault="00374C74" w:rsidP="00374C74">
            <w:pPr>
              <w:rPr>
                <w:rFonts w:ascii="Corbel" w:hAnsi="Corbel"/>
                <w:b/>
                <w:color w:val="000000"/>
                <w:szCs w:val="22"/>
              </w:rPr>
            </w:pPr>
            <w:r w:rsidRPr="000D58EE">
              <w:rPr>
                <w:rFonts w:ascii="Corbel" w:hAnsi="Corbel"/>
                <w:b/>
                <w:color w:val="000000"/>
                <w:szCs w:val="22"/>
              </w:rPr>
              <w:t>3</w:t>
            </w:r>
          </w:p>
        </w:tc>
        <w:tc>
          <w:tcPr>
            <w:tcW w:w="4307" w:type="dxa"/>
            <w:tcBorders>
              <w:top w:val="single" w:sz="4" w:space="0" w:color="002060"/>
              <w:left w:val="single" w:sz="4" w:space="0" w:color="002060"/>
              <w:bottom w:val="single" w:sz="4" w:space="0" w:color="002060"/>
              <w:right w:val="single" w:sz="4" w:space="0" w:color="002060"/>
            </w:tcBorders>
            <w:shd w:val="clear" w:color="auto" w:fill="auto"/>
            <w:noWrap/>
          </w:tcPr>
          <w:p w14:paraId="5546E38B" w14:textId="3E003664" w:rsidR="00374C74" w:rsidRPr="000D58EE" w:rsidRDefault="00374C74" w:rsidP="00374C74">
            <w:bookmarkStart w:id="58" w:name="_Toc425844937"/>
            <w:r w:rsidRPr="00E665B8">
              <w:rPr>
                <w:rFonts w:ascii="Corbel" w:hAnsi="Corbel"/>
                <w:color w:val="000000"/>
                <w:szCs w:val="22"/>
              </w:rPr>
              <w:t>Enterprise Architect</w:t>
            </w:r>
            <w:bookmarkEnd w:id="58"/>
          </w:p>
        </w:tc>
        <w:tc>
          <w:tcPr>
            <w:tcW w:w="975" w:type="dxa"/>
            <w:tcBorders>
              <w:top w:val="single" w:sz="4" w:space="0" w:color="002060"/>
              <w:left w:val="single" w:sz="4" w:space="0" w:color="002060"/>
              <w:bottom w:val="single" w:sz="4" w:space="0" w:color="002060"/>
              <w:right w:val="single" w:sz="4" w:space="0" w:color="002060"/>
            </w:tcBorders>
            <w:shd w:val="clear" w:color="auto" w:fill="auto"/>
          </w:tcPr>
          <w:p w14:paraId="1B94415C"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219C358C"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00BF0E82" w14:textId="77777777" w:rsidR="00374C74" w:rsidRPr="00D52130" w:rsidRDefault="00374C74" w:rsidP="00374C74">
            <w:pPr>
              <w:jc w:val="center"/>
              <w:rPr>
                <w:rFonts w:ascii="Corbel" w:hAnsi="Corbel"/>
                <w:szCs w:val="22"/>
              </w:rPr>
            </w:pPr>
          </w:p>
        </w:tc>
      </w:tr>
      <w:tr w:rsidR="00374C74" w:rsidRPr="00716DDD" w14:paraId="3611F0CD" w14:textId="77777777" w:rsidTr="00374C74">
        <w:trPr>
          <w:trHeight w:val="253"/>
        </w:trPr>
        <w:tc>
          <w:tcPr>
            <w:tcW w:w="511" w:type="dxa"/>
            <w:tcBorders>
              <w:top w:val="single" w:sz="4" w:space="0" w:color="002060"/>
              <w:left w:val="single" w:sz="4" w:space="0" w:color="002060"/>
              <w:bottom w:val="single" w:sz="4" w:space="0" w:color="002060"/>
              <w:right w:val="single" w:sz="4" w:space="0" w:color="002060"/>
            </w:tcBorders>
          </w:tcPr>
          <w:p w14:paraId="540707EA" w14:textId="339CD4A5" w:rsidR="00374C74" w:rsidRPr="000D58EE" w:rsidRDefault="00374C74" w:rsidP="00374C74">
            <w:pPr>
              <w:rPr>
                <w:rFonts w:ascii="Corbel" w:hAnsi="Corbel"/>
                <w:b/>
                <w:color w:val="000000"/>
                <w:szCs w:val="22"/>
              </w:rPr>
            </w:pPr>
            <w:r w:rsidRPr="000D58EE">
              <w:rPr>
                <w:rFonts w:ascii="Corbel" w:hAnsi="Corbel"/>
                <w:b/>
                <w:color w:val="000000"/>
                <w:szCs w:val="22"/>
              </w:rPr>
              <w:t>4</w:t>
            </w:r>
          </w:p>
        </w:tc>
        <w:tc>
          <w:tcPr>
            <w:tcW w:w="4307" w:type="dxa"/>
            <w:tcBorders>
              <w:top w:val="single" w:sz="4" w:space="0" w:color="002060"/>
              <w:left w:val="single" w:sz="4" w:space="0" w:color="002060"/>
              <w:bottom w:val="single" w:sz="4" w:space="0" w:color="002060"/>
              <w:right w:val="single" w:sz="4" w:space="0" w:color="002060"/>
            </w:tcBorders>
            <w:shd w:val="clear" w:color="auto" w:fill="auto"/>
            <w:noWrap/>
          </w:tcPr>
          <w:p w14:paraId="2CC77819" w14:textId="29336290" w:rsidR="00374C74" w:rsidRPr="000D58EE" w:rsidRDefault="00374C74" w:rsidP="00374C74">
            <w:bookmarkStart w:id="59" w:name="_Toc425844938"/>
            <w:r w:rsidRPr="00E665B8">
              <w:rPr>
                <w:rFonts w:ascii="Corbel" w:hAnsi="Corbel"/>
                <w:color w:val="000000"/>
                <w:szCs w:val="22"/>
              </w:rPr>
              <w:t>System Administrator</w:t>
            </w:r>
            <w:bookmarkEnd w:id="59"/>
          </w:p>
        </w:tc>
        <w:tc>
          <w:tcPr>
            <w:tcW w:w="975" w:type="dxa"/>
            <w:tcBorders>
              <w:top w:val="single" w:sz="4" w:space="0" w:color="002060"/>
              <w:left w:val="single" w:sz="4" w:space="0" w:color="002060"/>
              <w:bottom w:val="single" w:sz="4" w:space="0" w:color="002060"/>
              <w:right w:val="single" w:sz="4" w:space="0" w:color="002060"/>
            </w:tcBorders>
            <w:shd w:val="clear" w:color="auto" w:fill="auto"/>
          </w:tcPr>
          <w:p w14:paraId="7B57139F"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5698B1F9"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3AF076FF" w14:textId="77777777" w:rsidR="00374C74" w:rsidRPr="00D52130" w:rsidRDefault="00374C74" w:rsidP="00374C74">
            <w:pPr>
              <w:jc w:val="center"/>
              <w:rPr>
                <w:rFonts w:ascii="Corbel" w:hAnsi="Corbel"/>
                <w:szCs w:val="22"/>
              </w:rPr>
            </w:pPr>
          </w:p>
        </w:tc>
      </w:tr>
      <w:tr w:rsidR="00374C74" w:rsidRPr="00716DDD" w14:paraId="0A3BB6F4" w14:textId="77777777" w:rsidTr="00374C74">
        <w:trPr>
          <w:trHeight w:val="253"/>
        </w:trPr>
        <w:tc>
          <w:tcPr>
            <w:tcW w:w="511" w:type="dxa"/>
            <w:tcBorders>
              <w:top w:val="single" w:sz="4" w:space="0" w:color="002060"/>
              <w:left w:val="single" w:sz="4" w:space="0" w:color="002060"/>
              <w:bottom w:val="single" w:sz="4" w:space="0" w:color="002060"/>
              <w:right w:val="single" w:sz="4" w:space="0" w:color="002060"/>
            </w:tcBorders>
          </w:tcPr>
          <w:p w14:paraId="694FABFB" w14:textId="22968965" w:rsidR="00374C74" w:rsidRPr="000D58EE" w:rsidRDefault="00374C74" w:rsidP="00374C74">
            <w:pPr>
              <w:rPr>
                <w:rFonts w:ascii="Corbel" w:hAnsi="Corbel"/>
                <w:b/>
                <w:color w:val="000000"/>
                <w:szCs w:val="22"/>
              </w:rPr>
            </w:pPr>
            <w:r w:rsidRPr="000D58EE">
              <w:rPr>
                <w:rFonts w:ascii="Corbel" w:hAnsi="Corbel"/>
                <w:b/>
                <w:color w:val="000000"/>
                <w:szCs w:val="22"/>
              </w:rPr>
              <w:t>5</w:t>
            </w:r>
          </w:p>
        </w:tc>
        <w:tc>
          <w:tcPr>
            <w:tcW w:w="4307" w:type="dxa"/>
            <w:tcBorders>
              <w:top w:val="single" w:sz="4" w:space="0" w:color="002060"/>
              <w:left w:val="single" w:sz="4" w:space="0" w:color="002060"/>
              <w:bottom w:val="single" w:sz="4" w:space="0" w:color="002060"/>
              <w:right w:val="single" w:sz="4" w:space="0" w:color="002060"/>
            </w:tcBorders>
            <w:shd w:val="clear" w:color="auto" w:fill="auto"/>
            <w:noWrap/>
          </w:tcPr>
          <w:p w14:paraId="3085AF46" w14:textId="3358E5B0" w:rsidR="00374C74" w:rsidRPr="000D58EE" w:rsidRDefault="00374C74" w:rsidP="00374C74">
            <w:bookmarkStart w:id="60" w:name="_Toc425844939"/>
            <w:r w:rsidRPr="00E665B8">
              <w:rPr>
                <w:rFonts w:ascii="Corbel" w:hAnsi="Corbel"/>
                <w:color w:val="000000"/>
                <w:szCs w:val="22"/>
              </w:rPr>
              <w:t>Helpdesk/Service desk staff</w:t>
            </w:r>
            <w:bookmarkEnd w:id="60"/>
          </w:p>
        </w:tc>
        <w:tc>
          <w:tcPr>
            <w:tcW w:w="975" w:type="dxa"/>
            <w:tcBorders>
              <w:top w:val="single" w:sz="4" w:space="0" w:color="002060"/>
              <w:left w:val="single" w:sz="4" w:space="0" w:color="002060"/>
              <w:bottom w:val="single" w:sz="4" w:space="0" w:color="002060"/>
              <w:right w:val="single" w:sz="4" w:space="0" w:color="002060"/>
            </w:tcBorders>
            <w:shd w:val="clear" w:color="auto" w:fill="auto"/>
          </w:tcPr>
          <w:p w14:paraId="13A1EA46"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45A52ABD"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6C656E0C" w14:textId="77777777" w:rsidR="00374C74" w:rsidRPr="00D52130" w:rsidRDefault="00374C74" w:rsidP="00374C74">
            <w:pPr>
              <w:jc w:val="center"/>
              <w:rPr>
                <w:rFonts w:ascii="Corbel" w:hAnsi="Corbel"/>
                <w:szCs w:val="22"/>
              </w:rPr>
            </w:pPr>
          </w:p>
        </w:tc>
      </w:tr>
      <w:tr w:rsidR="00374C74" w:rsidRPr="00716DDD" w14:paraId="08FDB05F" w14:textId="77777777" w:rsidTr="00374C74">
        <w:trPr>
          <w:trHeight w:val="253"/>
        </w:trPr>
        <w:tc>
          <w:tcPr>
            <w:tcW w:w="511" w:type="dxa"/>
            <w:tcBorders>
              <w:top w:val="single" w:sz="4" w:space="0" w:color="002060"/>
              <w:left w:val="single" w:sz="4" w:space="0" w:color="002060"/>
              <w:bottom w:val="single" w:sz="4" w:space="0" w:color="002060"/>
              <w:right w:val="single" w:sz="4" w:space="0" w:color="002060"/>
            </w:tcBorders>
          </w:tcPr>
          <w:p w14:paraId="2FE65408" w14:textId="0421BE2A" w:rsidR="00374C74" w:rsidRPr="000D58EE" w:rsidRDefault="00374C74" w:rsidP="00374C74">
            <w:pPr>
              <w:rPr>
                <w:rFonts w:ascii="Corbel" w:hAnsi="Corbel"/>
                <w:b/>
                <w:color w:val="000000"/>
                <w:szCs w:val="22"/>
              </w:rPr>
            </w:pPr>
            <w:r w:rsidRPr="000D58EE">
              <w:rPr>
                <w:rFonts w:ascii="Corbel" w:hAnsi="Corbel"/>
                <w:b/>
                <w:color w:val="000000"/>
                <w:szCs w:val="22"/>
              </w:rPr>
              <w:t>6</w:t>
            </w:r>
          </w:p>
        </w:tc>
        <w:tc>
          <w:tcPr>
            <w:tcW w:w="4307" w:type="dxa"/>
            <w:tcBorders>
              <w:top w:val="single" w:sz="4" w:space="0" w:color="002060"/>
              <w:left w:val="single" w:sz="4" w:space="0" w:color="002060"/>
              <w:bottom w:val="single" w:sz="4" w:space="0" w:color="002060"/>
              <w:right w:val="single" w:sz="4" w:space="0" w:color="002060"/>
            </w:tcBorders>
            <w:shd w:val="clear" w:color="auto" w:fill="auto"/>
            <w:noWrap/>
          </w:tcPr>
          <w:p w14:paraId="323282E2" w14:textId="74704D54" w:rsidR="00374C74" w:rsidRPr="000D58EE" w:rsidRDefault="00374C74" w:rsidP="00374C74">
            <w:bookmarkStart w:id="61" w:name="_Toc425844940"/>
            <w:r w:rsidRPr="00E665B8">
              <w:rPr>
                <w:rFonts w:ascii="Corbel" w:hAnsi="Corbel"/>
                <w:color w:val="000000"/>
                <w:szCs w:val="22"/>
              </w:rPr>
              <w:t>Quality Manager</w:t>
            </w:r>
            <w:bookmarkEnd w:id="61"/>
          </w:p>
        </w:tc>
        <w:tc>
          <w:tcPr>
            <w:tcW w:w="975" w:type="dxa"/>
            <w:tcBorders>
              <w:top w:val="single" w:sz="4" w:space="0" w:color="002060"/>
              <w:left w:val="single" w:sz="4" w:space="0" w:color="002060"/>
              <w:bottom w:val="single" w:sz="4" w:space="0" w:color="002060"/>
              <w:right w:val="single" w:sz="4" w:space="0" w:color="002060"/>
            </w:tcBorders>
            <w:shd w:val="clear" w:color="auto" w:fill="auto"/>
          </w:tcPr>
          <w:p w14:paraId="56D3F8FC"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1D03B012"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318651D2" w14:textId="77777777" w:rsidR="00374C74" w:rsidRPr="00D52130" w:rsidRDefault="00374C74" w:rsidP="00374C74">
            <w:pPr>
              <w:jc w:val="center"/>
              <w:rPr>
                <w:rFonts w:ascii="Corbel" w:hAnsi="Corbel"/>
                <w:szCs w:val="22"/>
              </w:rPr>
            </w:pPr>
          </w:p>
        </w:tc>
      </w:tr>
      <w:tr w:rsidR="00374C74" w:rsidRPr="00716DDD" w14:paraId="1912A40C" w14:textId="77777777" w:rsidTr="00374C74">
        <w:trPr>
          <w:trHeight w:val="253"/>
        </w:trPr>
        <w:tc>
          <w:tcPr>
            <w:tcW w:w="511" w:type="dxa"/>
            <w:tcBorders>
              <w:top w:val="single" w:sz="4" w:space="0" w:color="002060"/>
              <w:left w:val="single" w:sz="4" w:space="0" w:color="002060"/>
              <w:bottom w:val="single" w:sz="4" w:space="0" w:color="002060"/>
              <w:right w:val="single" w:sz="4" w:space="0" w:color="002060"/>
            </w:tcBorders>
          </w:tcPr>
          <w:p w14:paraId="0763E024" w14:textId="1D88F5E6" w:rsidR="00374C74" w:rsidRPr="000D58EE" w:rsidRDefault="00374C74" w:rsidP="00374C74">
            <w:pPr>
              <w:rPr>
                <w:rFonts w:ascii="Corbel" w:hAnsi="Corbel"/>
                <w:b/>
                <w:color w:val="000000"/>
                <w:szCs w:val="22"/>
              </w:rPr>
            </w:pPr>
            <w:r w:rsidRPr="000D58EE">
              <w:rPr>
                <w:rFonts w:ascii="Corbel" w:hAnsi="Corbel"/>
                <w:b/>
                <w:color w:val="000000"/>
                <w:szCs w:val="22"/>
              </w:rPr>
              <w:t>7</w:t>
            </w:r>
          </w:p>
        </w:tc>
        <w:tc>
          <w:tcPr>
            <w:tcW w:w="4307" w:type="dxa"/>
            <w:tcBorders>
              <w:top w:val="single" w:sz="4" w:space="0" w:color="002060"/>
              <w:left w:val="single" w:sz="4" w:space="0" w:color="002060"/>
              <w:bottom w:val="single" w:sz="4" w:space="0" w:color="002060"/>
              <w:right w:val="single" w:sz="4" w:space="0" w:color="002060"/>
            </w:tcBorders>
            <w:shd w:val="clear" w:color="auto" w:fill="auto"/>
            <w:noWrap/>
          </w:tcPr>
          <w:p w14:paraId="1D9A7E53" w14:textId="135378CB" w:rsidR="00374C74" w:rsidRPr="000D58EE" w:rsidRDefault="00374C74" w:rsidP="00374C74">
            <w:bookmarkStart w:id="62" w:name="_Toc425844941"/>
            <w:r w:rsidRPr="00E665B8">
              <w:rPr>
                <w:rFonts w:ascii="Corbel" w:hAnsi="Corbel"/>
                <w:color w:val="000000"/>
                <w:szCs w:val="22"/>
              </w:rPr>
              <w:t>Database Administrator</w:t>
            </w:r>
            <w:bookmarkEnd w:id="62"/>
          </w:p>
        </w:tc>
        <w:tc>
          <w:tcPr>
            <w:tcW w:w="975" w:type="dxa"/>
            <w:tcBorders>
              <w:top w:val="single" w:sz="4" w:space="0" w:color="002060"/>
              <w:left w:val="single" w:sz="4" w:space="0" w:color="002060"/>
              <w:bottom w:val="single" w:sz="4" w:space="0" w:color="002060"/>
              <w:right w:val="single" w:sz="4" w:space="0" w:color="002060"/>
            </w:tcBorders>
            <w:shd w:val="clear" w:color="auto" w:fill="auto"/>
          </w:tcPr>
          <w:p w14:paraId="4AED074D"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023DE3F4"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1B5EA5FD" w14:textId="77777777" w:rsidR="00374C74" w:rsidRPr="00D52130" w:rsidRDefault="00374C74" w:rsidP="00374C74">
            <w:pPr>
              <w:jc w:val="center"/>
              <w:rPr>
                <w:rFonts w:ascii="Corbel" w:hAnsi="Corbel"/>
                <w:szCs w:val="22"/>
              </w:rPr>
            </w:pPr>
          </w:p>
        </w:tc>
      </w:tr>
      <w:tr w:rsidR="00374C74" w:rsidRPr="00716DDD" w14:paraId="581DD908" w14:textId="77777777" w:rsidTr="00374C74">
        <w:trPr>
          <w:trHeight w:val="253"/>
        </w:trPr>
        <w:tc>
          <w:tcPr>
            <w:tcW w:w="511" w:type="dxa"/>
            <w:tcBorders>
              <w:top w:val="single" w:sz="4" w:space="0" w:color="002060"/>
              <w:left w:val="single" w:sz="4" w:space="0" w:color="002060"/>
              <w:bottom w:val="single" w:sz="4" w:space="0" w:color="002060"/>
              <w:right w:val="single" w:sz="4" w:space="0" w:color="002060"/>
            </w:tcBorders>
          </w:tcPr>
          <w:p w14:paraId="7B2C0F43" w14:textId="2A4E4B94" w:rsidR="00374C74" w:rsidRPr="000D58EE" w:rsidRDefault="00374C74" w:rsidP="00374C74">
            <w:pPr>
              <w:rPr>
                <w:rFonts w:ascii="Corbel" w:hAnsi="Corbel"/>
                <w:b/>
                <w:color w:val="000000"/>
                <w:szCs w:val="22"/>
              </w:rPr>
            </w:pPr>
            <w:r w:rsidRPr="000D58EE">
              <w:rPr>
                <w:rFonts w:ascii="Corbel" w:hAnsi="Corbel"/>
                <w:b/>
                <w:color w:val="000000"/>
                <w:szCs w:val="22"/>
              </w:rPr>
              <w:t>8</w:t>
            </w:r>
          </w:p>
        </w:tc>
        <w:tc>
          <w:tcPr>
            <w:tcW w:w="4307" w:type="dxa"/>
            <w:tcBorders>
              <w:top w:val="single" w:sz="4" w:space="0" w:color="002060"/>
              <w:left w:val="single" w:sz="4" w:space="0" w:color="002060"/>
              <w:bottom w:val="single" w:sz="4" w:space="0" w:color="002060"/>
              <w:right w:val="single" w:sz="4" w:space="0" w:color="002060"/>
            </w:tcBorders>
            <w:shd w:val="clear" w:color="auto" w:fill="auto"/>
            <w:noWrap/>
          </w:tcPr>
          <w:p w14:paraId="6452724D" w14:textId="044DBF2B" w:rsidR="00374C74" w:rsidRPr="000D58EE" w:rsidRDefault="00374C74" w:rsidP="00374C74">
            <w:bookmarkStart w:id="63" w:name="_Toc425844942"/>
            <w:r w:rsidRPr="00E665B8">
              <w:rPr>
                <w:rFonts w:ascii="Corbel" w:hAnsi="Corbel"/>
                <w:color w:val="000000"/>
                <w:szCs w:val="22"/>
              </w:rPr>
              <w:t>Telecommunication Expert</w:t>
            </w:r>
            <w:bookmarkEnd w:id="63"/>
          </w:p>
        </w:tc>
        <w:tc>
          <w:tcPr>
            <w:tcW w:w="975" w:type="dxa"/>
            <w:tcBorders>
              <w:top w:val="single" w:sz="4" w:space="0" w:color="002060"/>
              <w:left w:val="single" w:sz="4" w:space="0" w:color="002060"/>
              <w:bottom w:val="single" w:sz="4" w:space="0" w:color="002060"/>
              <w:right w:val="single" w:sz="4" w:space="0" w:color="002060"/>
            </w:tcBorders>
            <w:shd w:val="clear" w:color="auto" w:fill="auto"/>
          </w:tcPr>
          <w:p w14:paraId="49F7E2A4"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45BE9248"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3AFEB2CB" w14:textId="77777777" w:rsidR="00374C74" w:rsidRPr="00D52130" w:rsidRDefault="00374C74" w:rsidP="00374C74">
            <w:pPr>
              <w:jc w:val="center"/>
              <w:rPr>
                <w:rFonts w:ascii="Corbel" w:hAnsi="Corbel"/>
                <w:szCs w:val="22"/>
              </w:rPr>
            </w:pPr>
          </w:p>
        </w:tc>
      </w:tr>
      <w:tr w:rsidR="00374C74" w:rsidRPr="00716DDD" w14:paraId="62F15F67" w14:textId="77777777" w:rsidTr="00374C74">
        <w:trPr>
          <w:trHeight w:val="253"/>
        </w:trPr>
        <w:tc>
          <w:tcPr>
            <w:tcW w:w="511" w:type="dxa"/>
            <w:tcBorders>
              <w:top w:val="single" w:sz="4" w:space="0" w:color="002060"/>
              <w:left w:val="single" w:sz="4" w:space="0" w:color="002060"/>
              <w:bottom w:val="single" w:sz="4" w:space="0" w:color="002060"/>
              <w:right w:val="single" w:sz="4" w:space="0" w:color="002060"/>
            </w:tcBorders>
          </w:tcPr>
          <w:p w14:paraId="0C1BE618" w14:textId="18B62A22" w:rsidR="00374C74" w:rsidRPr="000D58EE" w:rsidRDefault="00374C74" w:rsidP="00374C74">
            <w:pPr>
              <w:rPr>
                <w:rFonts w:ascii="Corbel" w:hAnsi="Corbel"/>
                <w:b/>
                <w:color w:val="000000"/>
                <w:szCs w:val="22"/>
              </w:rPr>
            </w:pPr>
            <w:r w:rsidRPr="000D58EE">
              <w:rPr>
                <w:rFonts w:ascii="Corbel" w:hAnsi="Corbel"/>
                <w:b/>
                <w:color w:val="000000"/>
                <w:szCs w:val="22"/>
              </w:rPr>
              <w:t>9</w:t>
            </w:r>
          </w:p>
        </w:tc>
        <w:tc>
          <w:tcPr>
            <w:tcW w:w="4307" w:type="dxa"/>
            <w:tcBorders>
              <w:top w:val="single" w:sz="4" w:space="0" w:color="002060"/>
              <w:left w:val="single" w:sz="4" w:space="0" w:color="002060"/>
              <w:bottom w:val="single" w:sz="4" w:space="0" w:color="002060"/>
              <w:right w:val="single" w:sz="4" w:space="0" w:color="002060"/>
            </w:tcBorders>
            <w:shd w:val="clear" w:color="auto" w:fill="auto"/>
            <w:noWrap/>
          </w:tcPr>
          <w:p w14:paraId="2556E68F" w14:textId="35AB89AC" w:rsidR="00374C74" w:rsidRPr="000D58EE" w:rsidRDefault="00374C74" w:rsidP="00374C74">
            <w:bookmarkStart w:id="64" w:name="_Toc425844943"/>
            <w:r w:rsidRPr="00E665B8">
              <w:rPr>
                <w:rFonts w:ascii="Corbel" w:hAnsi="Corbel"/>
                <w:color w:val="000000"/>
                <w:szCs w:val="22"/>
              </w:rPr>
              <w:t>Security Manager</w:t>
            </w:r>
            <w:bookmarkEnd w:id="64"/>
            <w:r w:rsidRPr="00E665B8">
              <w:rPr>
                <w:rFonts w:ascii="Corbel" w:hAnsi="Corbel"/>
                <w:color w:val="000000"/>
                <w:szCs w:val="22"/>
              </w:rPr>
              <w:t xml:space="preserve">  </w:t>
            </w:r>
          </w:p>
        </w:tc>
        <w:tc>
          <w:tcPr>
            <w:tcW w:w="975" w:type="dxa"/>
            <w:tcBorders>
              <w:top w:val="single" w:sz="4" w:space="0" w:color="002060"/>
              <w:left w:val="single" w:sz="4" w:space="0" w:color="002060"/>
              <w:bottom w:val="single" w:sz="4" w:space="0" w:color="002060"/>
              <w:right w:val="single" w:sz="4" w:space="0" w:color="002060"/>
            </w:tcBorders>
            <w:shd w:val="clear" w:color="auto" w:fill="auto"/>
          </w:tcPr>
          <w:p w14:paraId="11D7CC80"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1ECD0818"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3ABC4009" w14:textId="77777777" w:rsidR="00374C74" w:rsidRPr="00D52130" w:rsidRDefault="00374C74" w:rsidP="00374C74">
            <w:pPr>
              <w:jc w:val="center"/>
              <w:rPr>
                <w:rFonts w:ascii="Corbel" w:hAnsi="Corbel"/>
                <w:szCs w:val="22"/>
              </w:rPr>
            </w:pPr>
          </w:p>
        </w:tc>
      </w:tr>
      <w:tr w:rsidR="00374C74" w:rsidRPr="00716DDD" w14:paraId="1C6F0740" w14:textId="77777777" w:rsidTr="00374C74">
        <w:trPr>
          <w:trHeight w:val="253"/>
        </w:trPr>
        <w:tc>
          <w:tcPr>
            <w:tcW w:w="511" w:type="dxa"/>
            <w:tcBorders>
              <w:top w:val="single" w:sz="4" w:space="0" w:color="002060"/>
              <w:left w:val="single" w:sz="4" w:space="0" w:color="002060"/>
              <w:bottom w:val="single" w:sz="4" w:space="0" w:color="002060"/>
              <w:right w:val="single" w:sz="4" w:space="0" w:color="002060"/>
            </w:tcBorders>
          </w:tcPr>
          <w:p w14:paraId="60E5CCDB" w14:textId="1F7B2B20" w:rsidR="00374C74" w:rsidRPr="000D58EE" w:rsidRDefault="00374C74" w:rsidP="00374C74">
            <w:pPr>
              <w:rPr>
                <w:rFonts w:ascii="Corbel" w:hAnsi="Corbel"/>
                <w:b/>
                <w:color w:val="000000"/>
                <w:szCs w:val="22"/>
              </w:rPr>
            </w:pPr>
            <w:r w:rsidRPr="000D58EE">
              <w:rPr>
                <w:rFonts w:ascii="Corbel" w:hAnsi="Corbel"/>
                <w:b/>
                <w:color w:val="000000"/>
                <w:szCs w:val="22"/>
              </w:rPr>
              <w:t>10</w:t>
            </w:r>
          </w:p>
        </w:tc>
        <w:tc>
          <w:tcPr>
            <w:tcW w:w="4307" w:type="dxa"/>
            <w:tcBorders>
              <w:top w:val="single" w:sz="4" w:space="0" w:color="002060"/>
              <w:left w:val="single" w:sz="4" w:space="0" w:color="002060"/>
              <w:bottom w:val="single" w:sz="4" w:space="0" w:color="002060"/>
              <w:right w:val="single" w:sz="4" w:space="0" w:color="002060"/>
            </w:tcBorders>
            <w:shd w:val="clear" w:color="auto" w:fill="auto"/>
            <w:noWrap/>
          </w:tcPr>
          <w:p w14:paraId="6AF0D09D" w14:textId="10CD560B" w:rsidR="00374C74" w:rsidRPr="000D58EE" w:rsidRDefault="00374C74" w:rsidP="00374C74">
            <w:bookmarkStart w:id="65" w:name="_Toc425844944"/>
            <w:r w:rsidRPr="00E665B8">
              <w:rPr>
                <w:rFonts w:ascii="Corbel" w:hAnsi="Corbel"/>
                <w:color w:val="000000"/>
                <w:szCs w:val="22"/>
              </w:rPr>
              <w:t>Test Manager</w:t>
            </w:r>
            <w:bookmarkEnd w:id="65"/>
          </w:p>
        </w:tc>
        <w:tc>
          <w:tcPr>
            <w:tcW w:w="975" w:type="dxa"/>
            <w:tcBorders>
              <w:top w:val="single" w:sz="4" w:space="0" w:color="002060"/>
              <w:left w:val="single" w:sz="4" w:space="0" w:color="002060"/>
              <w:bottom w:val="single" w:sz="4" w:space="0" w:color="002060"/>
              <w:right w:val="single" w:sz="4" w:space="0" w:color="002060"/>
            </w:tcBorders>
            <w:shd w:val="clear" w:color="auto" w:fill="auto"/>
          </w:tcPr>
          <w:p w14:paraId="337FF5D2"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4F064A96"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3F683967" w14:textId="77777777" w:rsidR="00374C74" w:rsidRPr="00D52130" w:rsidRDefault="00374C74" w:rsidP="00374C74">
            <w:pPr>
              <w:jc w:val="center"/>
              <w:rPr>
                <w:rFonts w:ascii="Corbel" w:hAnsi="Corbel"/>
                <w:szCs w:val="22"/>
              </w:rPr>
            </w:pPr>
          </w:p>
        </w:tc>
      </w:tr>
      <w:tr w:rsidR="00374C74" w:rsidRPr="00716DDD" w14:paraId="03438F3B" w14:textId="77777777" w:rsidTr="00374C74">
        <w:trPr>
          <w:trHeight w:val="253"/>
        </w:trPr>
        <w:tc>
          <w:tcPr>
            <w:tcW w:w="511" w:type="dxa"/>
            <w:tcBorders>
              <w:top w:val="single" w:sz="4" w:space="0" w:color="002060"/>
              <w:left w:val="single" w:sz="4" w:space="0" w:color="002060"/>
              <w:bottom w:val="single" w:sz="4" w:space="0" w:color="002060"/>
              <w:right w:val="single" w:sz="4" w:space="0" w:color="002060"/>
            </w:tcBorders>
          </w:tcPr>
          <w:p w14:paraId="6A75EC21" w14:textId="53323D1F" w:rsidR="00374C74" w:rsidRPr="000D58EE" w:rsidRDefault="00374C74" w:rsidP="00374C74">
            <w:pPr>
              <w:rPr>
                <w:rFonts w:ascii="Corbel" w:hAnsi="Corbel"/>
                <w:b/>
                <w:color w:val="000000"/>
                <w:szCs w:val="22"/>
              </w:rPr>
            </w:pPr>
            <w:r w:rsidRPr="000D58EE">
              <w:rPr>
                <w:rFonts w:ascii="Corbel" w:hAnsi="Corbel"/>
                <w:b/>
                <w:color w:val="000000"/>
                <w:szCs w:val="22"/>
              </w:rPr>
              <w:t>11</w:t>
            </w:r>
          </w:p>
        </w:tc>
        <w:tc>
          <w:tcPr>
            <w:tcW w:w="4307" w:type="dxa"/>
            <w:tcBorders>
              <w:top w:val="single" w:sz="4" w:space="0" w:color="002060"/>
              <w:left w:val="single" w:sz="4" w:space="0" w:color="002060"/>
              <w:bottom w:val="single" w:sz="4" w:space="0" w:color="002060"/>
              <w:right w:val="single" w:sz="4" w:space="0" w:color="002060"/>
            </w:tcBorders>
            <w:shd w:val="clear" w:color="auto" w:fill="auto"/>
            <w:noWrap/>
          </w:tcPr>
          <w:p w14:paraId="48F08B93" w14:textId="306A8D35" w:rsidR="00374C74" w:rsidRPr="000D58EE" w:rsidRDefault="00374C74" w:rsidP="00374C74">
            <w:bookmarkStart w:id="66" w:name="_Toc425844945"/>
            <w:r w:rsidRPr="00E665B8">
              <w:rPr>
                <w:rFonts w:ascii="Corbel" w:hAnsi="Corbel"/>
                <w:color w:val="000000"/>
                <w:szCs w:val="22"/>
              </w:rPr>
              <w:t>Senior Business Analyst</w:t>
            </w:r>
            <w:bookmarkEnd w:id="66"/>
          </w:p>
        </w:tc>
        <w:tc>
          <w:tcPr>
            <w:tcW w:w="975" w:type="dxa"/>
            <w:tcBorders>
              <w:top w:val="single" w:sz="4" w:space="0" w:color="002060"/>
              <w:left w:val="single" w:sz="4" w:space="0" w:color="002060"/>
              <w:bottom w:val="single" w:sz="4" w:space="0" w:color="002060"/>
              <w:right w:val="single" w:sz="4" w:space="0" w:color="002060"/>
            </w:tcBorders>
            <w:shd w:val="clear" w:color="auto" w:fill="auto"/>
          </w:tcPr>
          <w:p w14:paraId="4F275B38"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33E364DC"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35A12CE1" w14:textId="77777777" w:rsidR="00374C74" w:rsidRPr="00D52130" w:rsidRDefault="00374C74" w:rsidP="00374C74">
            <w:pPr>
              <w:jc w:val="center"/>
              <w:rPr>
                <w:rFonts w:ascii="Corbel" w:hAnsi="Corbel"/>
                <w:szCs w:val="22"/>
              </w:rPr>
            </w:pPr>
          </w:p>
        </w:tc>
      </w:tr>
      <w:tr w:rsidR="00374C74" w:rsidRPr="00716DDD" w14:paraId="66A4CD58" w14:textId="77777777" w:rsidTr="00374C74">
        <w:trPr>
          <w:trHeight w:val="253"/>
        </w:trPr>
        <w:tc>
          <w:tcPr>
            <w:tcW w:w="511" w:type="dxa"/>
            <w:tcBorders>
              <w:top w:val="single" w:sz="4" w:space="0" w:color="002060"/>
              <w:left w:val="single" w:sz="4" w:space="0" w:color="002060"/>
              <w:bottom w:val="single" w:sz="4" w:space="0" w:color="002060"/>
              <w:right w:val="single" w:sz="4" w:space="0" w:color="002060"/>
            </w:tcBorders>
          </w:tcPr>
          <w:p w14:paraId="51DA7597" w14:textId="495FA793" w:rsidR="00374C74" w:rsidRPr="000D58EE" w:rsidRDefault="00374C74" w:rsidP="00374C74">
            <w:pPr>
              <w:rPr>
                <w:rFonts w:ascii="Corbel" w:hAnsi="Corbel"/>
                <w:b/>
                <w:color w:val="000000"/>
                <w:szCs w:val="22"/>
              </w:rPr>
            </w:pPr>
            <w:r w:rsidRPr="000D58EE">
              <w:rPr>
                <w:rFonts w:ascii="Corbel" w:hAnsi="Corbel"/>
                <w:b/>
                <w:color w:val="000000"/>
                <w:szCs w:val="22"/>
              </w:rPr>
              <w:t>12</w:t>
            </w:r>
          </w:p>
        </w:tc>
        <w:tc>
          <w:tcPr>
            <w:tcW w:w="4307" w:type="dxa"/>
            <w:tcBorders>
              <w:top w:val="single" w:sz="4" w:space="0" w:color="002060"/>
              <w:left w:val="single" w:sz="4" w:space="0" w:color="002060"/>
              <w:bottom w:val="single" w:sz="4" w:space="0" w:color="002060"/>
              <w:right w:val="single" w:sz="4" w:space="0" w:color="002060"/>
            </w:tcBorders>
            <w:shd w:val="clear" w:color="auto" w:fill="auto"/>
            <w:noWrap/>
          </w:tcPr>
          <w:p w14:paraId="44DE13AD" w14:textId="02B8005A" w:rsidR="00374C74" w:rsidRPr="000D58EE" w:rsidRDefault="00374C74" w:rsidP="00374C74">
            <w:bookmarkStart w:id="67" w:name="_Toc425844946"/>
            <w:r w:rsidRPr="00E665B8">
              <w:rPr>
                <w:rFonts w:ascii="Corbel" w:hAnsi="Corbel"/>
                <w:color w:val="000000"/>
                <w:szCs w:val="22"/>
              </w:rPr>
              <w:t>Senior Business and IT Consultant</w:t>
            </w:r>
            <w:bookmarkEnd w:id="67"/>
          </w:p>
        </w:tc>
        <w:tc>
          <w:tcPr>
            <w:tcW w:w="975" w:type="dxa"/>
            <w:tcBorders>
              <w:top w:val="single" w:sz="4" w:space="0" w:color="002060"/>
              <w:left w:val="single" w:sz="4" w:space="0" w:color="002060"/>
              <w:bottom w:val="single" w:sz="4" w:space="0" w:color="002060"/>
              <w:right w:val="single" w:sz="4" w:space="0" w:color="002060"/>
            </w:tcBorders>
            <w:shd w:val="clear" w:color="auto" w:fill="auto"/>
          </w:tcPr>
          <w:p w14:paraId="16A59AF5"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6A366AF0"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44B17365" w14:textId="77777777" w:rsidR="00374C74" w:rsidRPr="00D52130" w:rsidRDefault="00374C74" w:rsidP="00374C74">
            <w:pPr>
              <w:jc w:val="center"/>
              <w:rPr>
                <w:rFonts w:ascii="Corbel" w:hAnsi="Corbel"/>
                <w:szCs w:val="22"/>
              </w:rPr>
            </w:pPr>
          </w:p>
        </w:tc>
      </w:tr>
      <w:tr w:rsidR="00374C74" w:rsidRPr="00716DDD" w14:paraId="020EF4C4" w14:textId="77777777" w:rsidTr="00374C74">
        <w:trPr>
          <w:trHeight w:val="253"/>
        </w:trPr>
        <w:tc>
          <w:tcPr>
            <w:tcW w:w="511" w:type="dxa"/>
            <w:tcBorders>
              <w:top w:val="single" w:sz="4" w:space="0" w:color="002060"/>
              <w:left w:val="single" w:sz="4" w:space="0" w:color="002060"/>
              <w:bottom w:val="single" w:sz="4" w:space="0" w:color="002060"/>
              <w:right w:val="single" w:sz="4" w:space="0" w:color="002060"/>
            </w:tcBorders>
          </w:tcPr>
          <w:p w14:paraId="5B669923" w14:textId="75ACA005" w:rsidR="00374C74" w:rsidRPr="000D58EE" w:rsidRDefault="00374C74" w:rsidP="00374C74">
            <w:pPr>
              <w:rPr>
                <w:rFonts w:ascii="Corbel" w:hAnsi="Corbel"/>
                <w:b/>
                <w:color w:val="000000"/>
                <w:szCs w:val="22"/>
              </w:rPr>
            </w:pPr>
            <w:r w:rsidRPr="000D58EE">
              <w:rPr>
                <w:rFonts w:ascii="Corbel" w:hAnsi="Corbel"/>
                <w:b/>
                <w:color w:val="000000"/>
                <w:szCs w:val="22"/>
              </w:rPr>
              <w:t>13</w:t>
            </w:r>
          </w:p>
        </w:tc>
        <w:tc>
          <w:tcPr>
            <w:tcW w:w="4307" w:type="dxa"/>
            <w:tcBorders>
              <w:top w:val="single" w:sz="4" w:space="0" w:color="002060"/>
              <w:left w:val="single" w:sz="4" w:space="0" w:color="002060"/>
              <w:bottom w:val="single" w:sz="4" w:space="0" w:color="002060"/>
              <w:right w:val="single" w:sz="4" w:space="0" w:color="002060"/>
            </w:tcBorders>
            <w:shd w:val="clear" w:color="auto" w:fill="auto"/>
            <w:noWrap/>
          </w:tcPr>
          <w:p w14:paraId="0A0DAA56" w14:textId="67F224DB" w:rsidR="00374C74" w:rsidRPr="000D58EE" w:rsidRDefault="00374C74" w:rsidP="00374C74">
            <w:bookmarkStart w:id="68" w:name="_Toc425844947"/>
            <w:r w:rsidRPr="00E665B8">
              <w:rPr>
                <w:rFonts w:ascii="Corbel" w:hAnsi="Corbel"/>
                <w:color w:val="000000"/>
                <w:szCs w:val="22"/>
              </w:rPr>
              <w:t>Senior System Developer</w:t>
            </w:r>
            <w:bookmarkEnd w:id="68"/>
          </w:p>
        </w:tc>
        <w:tc>
          <w:tcPr>
            <w:tcW w:w="975" w:type="dxa"/>
            <w:tcBorders>
              <w:top w:val="single" w:sz="4" w:space="0" w:color="002060"/>
              <w:left w:val="single" w:sz="4" w:space="0" w:color="002060"/>
              <w:bottom w:val="single" w:sz="4" w:space="0" w:color="002060"/>
              <w:right w:val="single" w:sz="4" w:space="0" w:color="002060"/>
            </w:tcBorders>
            <w:shd w:val="clear" w:color="auto" w:fill="auto"/>
          </w:tcPr>
          <w:p w14:paraId="494C57D2"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10D1DE12"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5E4116A7" w14:textId="77777777" w:rsidR="00374C74" w:rsidRPr="00D52130" w:rsidRDefault="00374C74" w:rsidP="00374C74">
            <w:pPr>
              <w:jc w:val="center"/>
              <w:rPr>
                <w:rFonts w:ascii="Corbel" w:hAnsi="Corbel"/>
                <w:szCs w:val="22"/>
              </w:rPr>
            </w:pPr>
          </w:p>
        </w:tc>
      </w:tr>
      <w:tr w:rsidR="00374C74" w:rsidRPr="00716DDD" w14:paraId="65317F10" w14:textId="77777777" w:rsidTr="00374C74">
        <w:trPr>
          <w:trHeight w:val="253"/>
        </w:trPr>
        <w:tc>
          <w:tcPr>
            <w:tcW w:w="511" w:type="dxa"/>
            <w:tcBorders>
              <w:top w:val="single" w:sz="4" w:space="0" w:color="002060"/>
              <w:left w:val="single" w:sz="4" w:space="0" w:color="002060"/>
              <w:bottom w:val="single" w:sz="4" w:space="0" w:color="002060"/>
              <w:right w:val="single" w:sz="4" w:space="0" w:color="002060"/>
            </w:tcBorders>
          </w:tcPr>
          <w:p w14:paraId="12D0AC7E" w14:textId="7A83D60D" w:rsidR="00374C74" w:rsidRPr="000D58EE" w:rsidRDefault="00374C74" w:rsidP="00374C74">
            <w:pPr>
              <w:rPr>
                <w:rFonts w:ascii="Corbel" w:hAnsi="Corbel"/>
                <w:b/>
                <w:color w:val="000000"/>
                <w:szCs w:val="22"/>
              </w:rPr>
            </w:pPr>
            <w:r w:rsidRPr="000D58EE">
              <w:rPr>
                <w:rFonts w:ascii="Corbel" w:hAnsi="Corbel"/>
                <w:b/>
                <w:color w:val="000000"/>
                <w:szCs w:val="22"/>
              </w:rPr>
              <w:t>14</w:t>
            </w:r>
          </w:p>
        </w:tc>
        <w:tc>
          <w:tcPr>
            <w:tcW w:w="4307" w:type="dxa"/>
            <w:tcBorders>
              <w:top w:val="single" w:sz="4" w:space="0" w:color="002060"/>
              <w:left w:val="single" w:sz="4" w:space="0" w:color="002060"/>
              <w:bottom w:val="single" w:sz="4" w:space="0" w:color="002060"/>
              <w:right w:val="single" w:sz="4" w:space="0" w:color="002060"/>
            </w:tcBorders>
            <w:shd w:val="clear" w:color="auto" w:fill="auto"/>
            <w:noWrap/>
          </w:tcPr>
          <w:p w14:paraId="6A761479" w14:textId="4F7CCD30" w:rsidR="00374C74" w:rsidRPr="000D58EE" w:rsidRDefault="00374C74" w:rsidP="00374C74">
            <w:bookmarkStart w:id="69" w:name="_Toc425844948"/>
            <w:r w:rsidRPr="00E665B8">
              <w:rPr>
                <w:rFonts w:ascii="Corbel" w:hAnsi="Corbel"/>
                <w:color w:val="000000"/>
                <w:szCs w:val="22"/>
              </w:rPr>
              <w:t>System Developer</w:t>
            </w:r>
            <w:bookmarkEnd w:id="69"/>
          </w:p>
        </w:tc>
        <w:tc>
          <w:tcPr>
            <w:tcW w:w="975" w:type="dxa"/>
            <w:tcBorders>
              <w:top w:val="single" w:sz="4" w:space="0" w:color="002060"/>
              <w:left w:val="single" w:sz="4" w:space="0" w:color="002060"/>
              <w:bottom w:val="single" w:sz="4" w:space="0" w:color="002060"/>
              <w:right w:val="single" w:sz="4" w:space="0" w:color="002060"/>
            </w:tcBorders>
            <w:shd w:val="clear" w:color="auto" w:fill="auto"/>
          </w:tcPr>
          <w:p w14:paraId="4EFC475D"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3F4A99B8"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2BF80701" w14:textId="77777777" w:rsidR="00374C74" w:rsidRPr="00D52130" w:rsidRDefault="00374C74" w:rsidP="00374C74">
            <w:pPr>
              <w:jc w:val="center"/>
              <w:rPr>
                <w:rFonts w:ascii="Corbel" w:hAnsi="Corbel"/>
                <w:szCs w:val="22"/>
              </w:rPr>
            </w:pPr>
          </w:p>
        </w:tc>
      </w:tr>
      <w:tr w:rsidR="00374C74" w:rsidRPr="00716DDD" w14:paraId="0A331B16" w14:textId="77777777" w:rsidTr="00374C74">
        <w:trPr>
          <w:trHeight w:val="253"/>
        </w:trPr>
        <w:tc>
          <w:tcPr>
            <w:tcW w:w="511" w:type="dxa"/>
            <w:tcBorders>
              <w:top w:val="single" w:sz="4" w:space="0" w:color="002060"/>
              <w:left w:val="single" w:sz="4" w:space="0" w:color="002060"/>
              <w:bottom w:val="single" w:sz="4" w:space="0" w:color="002060"/>
              <w:right w:val="single" w:sz="4" w:space="0" w:color="002060"/>
            </w:tcBorders>
          </w:tcPr>
          <w:p w14:paraId="36E47084" w14:textId="2EB7A2D7" w:rsidR="00374C74" w:rsidRPr="000D58EE" w:rsidRDefault="00374C74" w:rsidP="00374C74">
            <w:pPr>
              <w:rPr>
                <w:rFonts w:ascii="Corbel" w:hAnsi="Corbel"/>
                <w:b/>
                <w:color w:val="000000"/>
                <w:szCs w:val="22"/>
              </w:rPr>
            </w:pPr>
            <w:r w:rsidRPr="000D58EE">
              <w:rPr>
                <w:rFonts w:ascii="Corbel" w:hAnsi="Corbel"/>
                <w:b/>
                <w:color w:val="000000"/>
                <w:szCs w:val="22"/>
              </w:rPr>
              <w:t>15</w:t>
            </w:r>
          </w:p>
        </w:tc>
        <w:tc>
          <w:tcPr>
            <w:tcW w:w="4307" w:type="dxa"/>
            <w:tcBorders>
              <w:top w:val="single" w:sz="4" w:space="0" w:color="002060"/>
              <w:left w:val="single" w:sz="4" w:space="0" w:color="002060"/>
              <w:bottom w:val="single" w:sz="4" w:space="0" w:color="002060"/>
              <w:right w:val="single" w:sz="4" w:space="0" w:color="002060"/>
            </w:tcBorders>
            <w:shd w:val="clear" w:color="auto" w:fill="auto"/>
            <w:noWrap/>
          </w:tcPr>
          <w:p w14:paraId="74BD3A69" w14:textId="01D87CF0" w:rsidR="00374C74" w:rsidRPr="000D58EE" w:rsidRDefault="00374C74" w:rsidP="00374C74">
            <w:bookmarkStart w:id="70" w:name="_Toc425844949"/>
            <w:r w:rsidRPr="00E665B8">
              <w:rPr>
                <w:rFonts w:ascii="Corbel" w:hAnsi="Corbel"/>
                <w:color w:val="000000"/>
                <w:szCs w:val="22"/>
              </w:rPr>
              <w:t>Test Engineer</w:t>
            </w:r>
            <w:bookmarkEnd w:id="70"/>
          </w:p>
        </w:tc>
        <w:tc>
          <w:tcPr>
            <w:tcW w:w="975" w:type="dxa"/>
            <w:tcBorders>
              <w:top w:val="single" w:sz="4" w:space="0" w:color="002060"/>
              <w:left w:val="single" w:sz="4" w:space="0" w:color="002060"/>
              <w:bottom w:val="single" w:sz="4" w:space="0" w:color="002060"/>
              <w:right w:val="single" w:sz="4" w:space="0" w:color="002060"/>
            </w:tcBorders>
            <w:shd w:val="clear" w:color="auto" w:fill="auto"/>
          </w:tcPr>
          <w:p w14:paraId="1A76D2C5"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5B809686"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6F1B6D0A" w14:textId="77777777" w:rsidR="00374C74" w:rsidRPr="00D52130" w:rsidRDefault="00374C74" w:rsidP="00374C74">
            <w:pPr>
              <w:jc w:val="center"/>
              <w:rPr>
                <w:rFonts w:ascii="Corbel" w:hAnsi="Corbel"/>
                <w:szCs w:val="22"/>
              </w:rPr>
            </w:pPr>
          </w:p>
        </w:tc>
      </w:tr>
      <w:tr w:rsidR="00374C74" w:rsidRPr="00716DDD" w14:paraId="53011CAF" w14:textId="77777777" w:rsidTr="000D58EE">
        <w:trPr>
          <w:trHeight w:val="253"/>
        </w:trPr>
        <w:tc>
          <w:tcPr>
            <w:tcW w:w="511" w:type="dxa"/>
            <w:tcBorders>
              <w:top w:val="single" w:sz="4" w:space="0" w:color="002060"/>
              <w:left w:val="single" w:sz="4" w:space="0" w:color="002060"/>
              <w:bottom w:val="single" w:sz="4" w:space="0" w:color="002060"/>
              <w:right w:val="single" w:sz="4" w:space="0" w:color="002060"/>
            </w:tcBorders>
          </w:tcPr>
          <w:p w14:paraId="65A2D79B" w14:textId="55EEDE28" w:rsidR="00374C74" w:rsidRPr="000D58EE" w:rsidRDefault="00374C74" w:rsidP="00374C74">
            <w:pPr>
              <w:rPr>
                <w:rFonts w:ascii="Corbel" w:hAnsi="Corbel"/>
                <w:b/>
                <w:color w:val="000000"/>
                <w:szCs w:val="22"/>
              </w:rPr>
            </w:pPr>
            <w:r w:rsidRPr="000D58EE">
              <w:rPr>
                <w:rFonts w:ascii="Corbel" w:hAnsi="Corbel"/>
                <w:b/>
                <w:color w:val="000000"/>
                <w:szCs w:val="22"/>
              </w:rPr>
              <w:t>16</w:t>
            </w:r>
          </w:p>
        </w:tc>
        <w:tc>
          <w:tcPr>
            <w:tcW w:w="4307" w:type="dxa"/>
            <w:tcBorders>
              <w:top w:val="single" w:sz="4" w:space="0" w:color="002060"/>
              <w:left w:val="single" w:sz="4" w:space="0" w:color="002060"/>
              <w:bottom w:val="single" w:sz="4" w:space="0" w:color="002060"/>
              <w:right w:val="single" w:sz="4" w:space="0" w:color="002060"/>
            </w:tcBorders>
            <w:shd w:val="clear" w:color="auto" w:fill="auto"/>
            <w:noWrap/>
          </w:tcPr>
          <w:p w14:paraId="3336537D" w14:textId="693DB623" w:rsidR="00374C74" w:rsidRPr="000D58EE" w:rsidRDefault="00374C74" w:rsidP="00374C74">
            <w:bookmarkStart w:id="71" w:name="_Toc425844950"/>
            <w:r w:rsidRPr="00E665B8">
              <w:rPr>
                <w:rFonts w:ascii="Corbel" w:hAnsi="Corbel"/>
                <w:color w:val="000000"/>
                <w:szCs w:val="22"/>
              </w:rPr>
              <w:t>Quality Controller</w:t>
            </w:r>
            <w:bookmarkEnd w:id="71"/>
          </w:p>
        </w:tc>
        <w:tc>
          <w:tcPr>
            <w:tcW w:w="975" w:type="dxa"/>
            <w:tcBorders>
              <w:top w:val="single" w:sz="4" w:space="0" w:color="002060"/>
              <w:left w:val="single" w:sz="4" w:space="0" w:color="002060"/>
              <w:bottom w:val="single" w:sz="4" w:space="0" w:color="002060"/>
              <w:right w:val="single" w:sz="4" w:space="0" w:color="002060"/>
            </w:tcBorders>
            <w:shd w:val="clear" w:color="auto" w:fill="auto"/>
          </w:tcPr>
          <w:p w14:paraId="462DB7C1"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62EF3CAE"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0EF7C9B0" w14:textId="77777777" w:rsidR="00374C74" w:rsidRPr="00D52130" w:rsidRDefault="00374C74" w:rsidP="00374C74">
            <w:pPr>
              <w:jc w:val="center"/>
              <w:rPr>
                <w:rFonts w:ascii="Corbel" w:hAnsi="Corbel"/>
                <w:szCs w:val="22"/>
              </w:rPr>
            </w:pPr>
          </w:p>
        </w:tc>
      </w:tr>
      <w:tr w:rsidR="00374C74" w:rsidRPr="00716DDD" w14:paraId="400DF3CF" w14:textId="77777777" w:rsidTr="000D58EE">
        <w:trPr>
          <w:trHeight w:val="253"/>
        </w:trPr>
        <w:tc>
          <w:tcPr>
            <w:tcW w:w="511" w:type="dxa"/>
            <w:tcBorders>
              <w:top w:val="single" w:sz="4" w:space="0" w:color="002060"/>
              <w:left w:val="single" w:sz="4" w:space="0" w:color="002060"/>
              <w:bottom w:val="single" w:sz="4" w:space="0" w:color="002060"/>
              <w:right w:val="single" w:sz="4" w:space="0" w:color="002060"/>
            </w:tcBorders>
          </w:tcPr>
          <w:p w14:paraId="6CB644CE" w14:textId="47CD8C62" w:rsidR="00374C74" w:rsidRPr="000D58EE" w:rsidRDefault="00374C74" w:rsidP="00374C74">
            <w:pPr>
              <w:rPr>
                <w:rFonts w:ascii="Corbel" w:hAnsi="Corbel"/>
                <w:b/>
                <w:color w:val="000000"/>
                <w:szCs w:val="22"/>
              </w:rPr>
            </w:pPr>
            <w:r w:rsidRPr="000D58EE">
              <w:rPr>
                <w:rFonts w:ascii="Corbel" w:hAnsi="Corbel"/>
                <w:b/>
                <w:color w:val="000000"/>
                <w:szCs w:val="22"/>
              </w:rPr>
              <w:t>17</w:t>
            </w:r>
          </w:p>
        </w:tc>
        <w:tc>
          <w:tcPr>
            <w:tcW w:w="4307" w:type="dxa"/>
            <w:tcBorders>
              <w:top w:val="single" w:sz="4" w:space="0" w:color="002060"/>
              <w:left w:val="single" w:sz="4" w:space="0" w:color="002060"/>
              <w:bottom w:val="single" w:sz="4" w:space="0" w:color="002060"/>
              <w:right w:val="single" w:sz="4" w:space="0" w:color="002060"/>
            </w:tcBorders>
            <w:shd w:val="clear" w:color="auto" w:fill="auto"/>
            <w:noWrap/>
          </w:tcPr>
          <w:p w14:paraId="277A8DDF" w14:textId="7F814A55" w:rsidR="00374C74" w:rsidRPr="000D58EE" w:rsidRDefault="00374C74" w:rsidP="00374C74">
            <w:bookmarkStart w:id="72" w:name="_Toc425844951"/>
            <w:r w:rsidRPr="00E665B8">
              <w:rPr>
                <w:rFonts w:ascii="Corbel" w:hAnsi="Corbel"/>
                <w:color w:val="000000"/>
                <w:szCs w:val="22"/>
              </w:rPr>
              <w:t>Biometrics Specialist</w:t>
            </w:r>
            <w:bookmarkEnd w:id="72"/>
          </w:p>
        </w:tc>
        <w:tc>
          <w:tcPr>
            <w:tcW w:w="975" w:type="dxa"/>
            <w:tcBorders>
              <w:top w:val="single" w:sz="4" w:space="0" w:color="002060"/>
              <w:left w:val="single" w:sz="4" w:space="0" w:color="002060"/>
              <w:bottom w:val="single" w:sz="4" w:space="0" w:color="002060"/>
              <w:right w:val="single" w:sz="4" w:space="0" w:color="002060"/>
            </w:tcBorders>
            <w:shd w:val="clear" w:color="auto" w:fill="auto"/>
          </w:tcPr>
          <w:p w14:paraId="23A16161"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01219704"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00AB2097" w14:textId="77777777" w:rsidR="00374C74" w:rsidRPr="00D52130" w:rsidRDefault="00374C74" w:rsidP="00374C74">
            <w:pPr>
              <w:jc w:val="center"/>
              <w:rPr>
                <w:rFonts w:ascii="Corbel" w:hAnsi="Corbel"/>
                <w:szCs w:val="22"/>
              </w:rPr>
            </w:pPr>
          </w:p>
        </w:tc>
      </w:tr>
      <w:tr w:rsidR="00374C74" w:rsidRPr="00716DDD" w14:paraId="0F584736" w14:textId="77777777" w:rsidTr="00374C74">
        <w:trPr>
          <w:trHeight w:val="253"/>
        </w:trPr>
        <w:tc>
          <w:tcPr>
            <w:tcW w:w="511" w:type="dxa"/>
            <w:tcBorders>
              <w:top w:val="single" w:sz="4" w:space="0" w:color="002060"/>
              <w:left w:val="single" w:sz="4" w:space="0" w:color="002060"/>
              <w:bottom w:val="single" w:sz="4" w:space="0" w:color="002060"/>
              <w:right w:val="single" w:sz="4" w:space="0" w:color="002060"/>
            </w:tcBorders>
          </w:tcPr>
          <w:p w14:paraId="724F1EF4" w14:textId="62C05D1D" w:rsidR="00374C74" w:rsidRPr="000D58EE" w:rsidRDefault="00374C74" w:rsidP="00374C74">
            <w:pPr>
              <w:rPr>
                <w:rFonts w:ascii="Corbel" w:hAnsi="Corbel"/>
                <w:b/>
                <w:color w:val="000000"/>
                <w:szCs w:val="22"/>
              </w:rPr>
            </w:pPr>
            <w:r w:rsidRPr="000D58EE">
              <w:rPr>
                <w:rFonts w:ascii="Corbel" w:hAnsi="Corbel"/>
                <w:b/>
                <w:color w:val="000000"/>
                <w:szCs w:val="22"/>
              </w:rPr>
              <w:t>18</w:t>
            </w:r>
          </w:p>
        </w:tc>
        <w:tc>
          <w:tcPr>
            <w:tcW w:w="4307" w:type="dxa"/>
            <w:tcBorders>
              <w:top w:val="single" w:sz="4" w:space="0" w:color="002060"/>
              <w:left w:val="single" w:sz="4" w:space="0" w:color="002060"/>
              <w:bottom w:val="single" w:sz="4" w:space="0" w:color="002060"/>
              <w:right w:val="single" w:sz="4" w:space="0" w:color="002060"/>
            </w:tcBorders>
            <w:shd w:val="clear" w:color="auto" w:fill="auto"/>
            <w:noWrap/>
          </w:tcPr>
          <w:p w14:paraId="6063648F" w14:textId="1E0DAC1F" w:rsidR="00374C74" w:rsidRPr="000D58EE" w:rsidRDefault="00374C74" w:rsidP="00374C74">
            <w:r w:rsidRPr="00E665B8">
              <w:rPr>
                <w:rFonts w:ascii="Corbel" w:hAnsi="Corbel"/>
                <w:color w:val="000000"/>
                <w:szCs w:val="22"/>
              </w:rPr>
              <w:t>Program Manager</w:t>
            </w:r>
          </w:p>
        </w:tc>
        <w:tc>
          <w:tcPr>
            <w:tcW w:w="975" w:type="dxa"/>
            <w:tcBorders>
              <w:top w:val="single" w:sz="4" w:space="0" w:color="002060"/>
              <w:left w:val="single" w:sz="4" w:space="0" w:color="002060"/>
              <w:bottom w:val="single" w:sz="4" w:space="0" w:color="002060"/>
              <w:right w:val="single" w:sz="4" w:space="0" w:color="002060"/>
            </w:tcBorders>
            <w:shd w:val="clear" w:color="auto" w:fill="auto"/>
          </w:tcPr>
          <w:p w14:paraId="6015ADC5"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3AB84704" w14:textId="77777777" w:rsidR="00374C74" w:rsidRPr="00D52130" w:rsidRDefault="00374C74" w:rsidP="00374C74">
            <w:pPr>
              <w:jc w:val="center"/>
              <w:rPr>
                <w:rFonts w:ascii="Corbel" w:hAnsi="Corbel"/>
                <w:szCs w:val="22"/>
              </w:rPr>
            </w:pPr>
          </w:p>
        </w:tc>
        <w:tc>
          <w:tcPr>
            <w:tcW w:w="975" w:type="dxa"/>
            <w:gridSpan w:val="2"/>
            <w:tcBorders>
              <w:top w:val="single" w:sz="4" w:space="0" w:color="002060"/>
              <w:left w:val="single" w:sz="4" w:space="0" w:color="002060"/>
              <w:bottom w:val="single" w:sz="4" w:space="0" w:color="002060"/>
              <w:right w:val="single" w:sz="4" w:space="0" w:color="002060"/>
            </w:tcBorders>
            <w:shd w:val="clear" w:color="auto" w:fill="auto"/>
          </w:tcPr>
          <w:p w14:paraId="4A89463C" w14:textId="77777777" w:rsidR="00374C74" w:rsidRPr="00D52130" w:rsidRDefault="00374C74" w:rsidP="00374C74">
            <w:pPr>
              <w:jc w:val="center"/>
              <w:rPr>
                <w:rFonts w:ascii="Corbel" w:hAnsi="Corbel"/>
                <w:szCs w:val="22"/>
              </w:rPr>
            </w:pPr>
          </w:p>
        </w:tc>
      </w:tr>
      <w:tr w:rsidR="00377BB9" w:rsidRPr="003C3134" w14:paraId="6E746029" w14:textId="77777777" w:rsidTr="00374C74">
        <w:trPr>
          <w:trHeight w:val="425"/>
        </w:trPr>
        <w:tc>
          <w:tcPr>
            <w:tcW w:w="511" w:type="dxa"/>
            <w:tcBorders>
              <w:top w:val="single" w:sz="4" w:space="0" w:color="002060"/>
              <w:left w:val="single" w:sz="4" w:space="0" w:color="002060"/>
              <w:bottom w:val="single" w:sz="4" w:space="0" w:color="002060"/>
              <w:right w:val="single" w:sz="4" w:space="0" w:color="002060"/>
            </w:tcBorders>
            <w:shd w:val="clear" w:color="auto" w:fill="EEECE1"/>
          </w:tcPr>
          <w:p w14:paraId="48B0AD2C" w14:textId="77777777" w:rsidR="00377BB9" w:rsidRPr="000D58EE" w:rsidRDefault="00377BB9" w:rsidP="00575A10">
            <w:pPr>
              <w:rPr>
                <w:rFonts w:ascii="Corbel" w:hAnsi="Corbel"/>
                <w:szCs w:val="22"/>
              </w:rPr>
            </w:pPr>
          </w:p>
        </w:tc>
        <w:tc>
          <w:tcPr>
            <w:tcW w:w="4307" w:type="dxa"/>
            <w:tcBorders>
              <w:top w:val="single" w:sz="4" w:space="0" w:color="002060"/>
              <w:left w:val="single" w:sz="4" w:space="0" w:color="002060"/>
              <w:bottom w:val="single" w:sz="4" w:space="0" w:color="002060"/>
              <w:right w:val="single" w:sz="4" w:space="0" w:color="002060"/>
            </w:tcBorders>
            <w:shd w:val="clear" w:color="auto" w:fill="EEECE1"/>
            <w:noWrap/>
          </w:tcPr>
          <w:p w14:paraId="67E9840A" w14:textId="3BA53A65" w:rsidR="00377BB9" w:rsidRPr="00374C74" w:rsidRDefault="00377BB9" w:rsidP="00575A10">
            <w:pPr>
              <w:rPr>
                <w:rFonts w:ascii="Corbel" w:hAnsi="Corbel"/>
                <w:b/>
                <w:szCs w:val="22"/>
              </w:rPr>
            </w:pPr>
            <w:r w:rsidRPr="000D58EE">
              <w:rPr>
                <w:rFonts w:ascii="Corbel" w:hAnsi="Corbel"/>
                <w:b/>
                <w:szCs w:val="22"/>
              </w:rPr>
              <w:t>Total</w:t>
            </w:r>
          </w:p>
        </w:tc>
        <w:tc>
          <w:tcPr>
            <w:tcW w:w="994" w:type="dxa"/>
            <w:gridSpan w:val="2"/>
            <w:tcBorders>
              <w:top w:val="single" w:sz="4" w:space="0" w:color="002060"/>
              <w:left w:val="single" w:sz="4" w:space="0" w:color="002060"/>
              <w:bottom w:val="single" w:sz="4" w:space="0" w:color="002060"/>
              <w:right w:val="single" w:sz="4" w:space="0" w:color="002060"/>
            </w:tcBorders>
            <w:shd w:val="clear" w:color="auto" w:fill="auto"/>
          </w:tcPr>
          <w:p w14:paraId="047B6886" w14:textId="77777777" w:rsidR="00377BB9" w:rsidRPr="00D52130" w:rsidRDefault="00377BB9" w:rsidP="00D52130">
            <w:pPr>
              <w:jc w:val="center"/>
              <w:rPr>
                <w:rFonts w:ascii="Corbel" w:hAnsi="Corbel"/>
                <w:b/>
                <w:szCs w:val="22"/>
              </w:rPr>
            </w:pPr>
          </w:p>
        </w:tc>
        <w:tc>
          <w:tcPr>
            <w:tcW w:w="974" w:type="dxa"/>
            <w:gridSpan w:val="2"/>
            <w:tcBorders>
              <w:top w:val="single" w:sz="4" w:space="0" w:color="002060"/>
              <w:left w:val="single" w:sz="4" w:space="0" w:color="002060"/>
              <w:bottom w:val="single" w:sz="4" w:space="0" w:color="002060"/>
              <w:right w:val="single" w:sz="4" w:space="0" w:color="002060"/>
            </w:tcBorders>
            <w:shd w:val="clear" w:color="auto" w:fill="auto"/>
          </w:tcPr>
          <w:p w14:paraId="0D659DF2" w14:textId="77777777" w:rsidR="00377BB9" w:rsidRPr="00D52130" w:rsidRDefault="00377BB9" w:rsidP="00D52130">
            <w:pPr>
              <w:jc w:val="center"/>
              <w:rPr>
                <w:rFonts w:ascii="Corbel" w:hAnsi="Corbel"/>
                <w:b/>
                <w:szCs w:val="22"/>
              </w:rPr>
            </w:pPr>
          </w:p>
        </w:tc>
        <w:tc>
          <w:tcPr>
            <w:tcW w:w="957" w:type="dxa"/>
            <w:tcBorders>
              <w:top w:val="single" w:sz="4" w:space="0" w:color="002060"/>
              <w:left w:val="single" w:sz="4" w:space="0" w:color="002060"/>
              <w:bottom w:val="single" w:sz="4" w:space="0" w:color="002060"/>
              <w:right w:val="single" w:sz="4" w:space="0" w:color="002060"/>
            </w:tcBorders>
            <w:shd w:val="clear" w:color="auto" w:fill="auto"/>
          </w:tcPr>
          <w:p w14:paraId="0E690869" w14:textId="77777777" w:rsidR="00377BB9" w:rsidRPr="00D52130" w:rsidRDefault="00377BB9" w:rsidP="00D52130">
            <w:pPr>
              <w:jc w:val="center"/>
              <w:rPr>
                <w:rFonts w:ascii="Corbel" w:hAnsi="Corbel"/>
                <w:b/>
                <w:szCs w:val="22"/>
              </w:rPr>
            </w:pPr>
          </w:p>
        </w:tc>
      </w:tr>
    </w:tbl>
    <w:p w14:paraId="4CBE0EC1" w14:textId="77777777" w:rsidR="00374C74" w:rsidRDefault="00374C74" w:rsidP="00374C74">
      <w:pPr>
        <w:pStyle w:val="Heading4"/>
        <w:numPr>
          <w:ilvl w:val="0"/>
          <w:numId w:val="0"/>
        </w:numPr>
        <w:spacing w:before="60"/>
        <w:ind w:left="1922"/>
        <w:rPr>
          <w:rFonts w:ascii="Corbel" w:hAnsi="Corbel"/>
          <w:i/>
          <w:szCs w:val="22"/>
        </w:rPr>
      </w:pPr>
    </w:p>
    <w:p w14:paraId="447115EF" w14:textId="2EDD3CBE" w:rsidR="00052743" w:rsidRPr="003C3134" w:rsidRDefault="00052743" w:rsidP="00052743">
      <w:pPr>
        <w:pStyle w:val="Heading4"/>
        <w:numPr>
          <w:ilvl w:val="2"/>
          <w:numId w:val="43"/>
        </w:numPr>
        <w:spacing w:before="60"/>
        <w:rPr>
          <w:rFonts w:ascii="Corbel" w:hAnsi="Corbel"/>
          <w:i/>
          <w:szCs w:val="22"/>
        </w:rPr>
      </w:pPr>
      <w:r w:rsidRPr="003C3134">
        <w:rPr>
          <w:rFonts w:ascii="Corbel" w:hAnsi="Corbel"/>
          <w:i/>
          <w:szCs w:val="22"/>
        </w:rPr>
        <w:t xml:space="preserve">Do you wish </w:t>
      </w:r>
      <w:r w:rsidR="00AA50EE" w:rsidRPr="003C3134">
        <w:rPr>
          <w:rFonts w:ascii="Corbel" w:hAnsi="Corbel"/>
          <w:i/>
          <w:szCs w:val="22"/>
        </w:rPr>
        <w:t>to provide</w:t>
      </w:r>
      <w:r w:rsidRPr="003C3134">
        <w:rPr>
          <w:rFonts w:ascii="Corbel" w:hAnsi="Corbel"/>
          <w:i/>
          <w:szCs w:val="22"/>
        </w:rPr>
        <w:t xml:space="preserve"> </w:t>
      </w:r>
      <w:r w:rsidR="00AA50EE" w:rsidRPr="003C3134">
        <w:rPr>
          <w:rFonts w:ascii="Corbel" w:hAnsi="Corbel"/>
          <w:i/>
          <w:szCs w:val="22"/>
        </w:rPr>
        <w:t>further</w:t>
      </w:r>
      <w:r w:rsidRPr="003C3134">
        <w:rPr>
          <w:rFonts w:ascii="Corbel" w:hAnsi="Corbel"/>
          <w:i/>
          <w:szCs w:val="22"/>
        </w:rPr>
        <w:t xml:space="preserve"> relevant information?</w:t>
      </w:r>
    </w:p>
    <w:tbl>
      <w:tblPr>
        <w:tblW w:w="908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84"/>
      </w:tblGrid>
      <w:tr w:rsidR="00052743" w:rsidRPr="003C3134" w14:paraId="0E187BFC" w14:textId="77777777" w:rsidTr="00575A10">
        <w:tc>
          <w:tcPr>
            <w:tcW w:w="8647" w:type="dxa"/>
          </w:tcPr>
          <w:p w14:paraId="41635375" w14:textId="7B711735" w:rsidR="00052743" w:rsidRPr="003C3134" w:rsidRDefault="00052743" w:rsidP="00575A10">
            <w:pPr>
              <w:pStyle w:val="Text3"/>
              <w:ind w:left="567"/>
              <w:rPr>
                <w:rFonts w:ascii="Corbel" w:hAnsi="Corbel"/>
                <w:szCs w:val="22"/>
              </w:rPr>
            </w:pPr>
            <w:r w:rsidRPr="003C3134">
              <w:rPr>
                <w:rFonts w:ascii="Corbel" w:hAnsi="Corbel"/>
                <w:szCs w:val="22"/>
              </w:rPr>
              <w:t xml:space="preserve">YES/NO: </w:t>
            </w:r>
          </w:p>
          <w:p w14:paraId="1A857CFB" w14:textId="77777777" w:rsidR="00052743" w:rsidRPr="003C3134" w:rsidRDefault="00052743" w:rsidP="00575A10">
            <w:pPr>
              <w:pStyle w:val="Text3"/>
              <w:ind w:left="567"/>
              <w:rPr>
                <w:rFonts w:ascii="Corbel" w:hAnsi="Corbel"/>
                <w:szCs w:val="22"/>
              </w:rPr>
            </w:pPr>
            <w:r w:rsidRPr="003C3134">
              <w:rPr>
                <w:rFonts w:ascii="Corbel" w:hAnsi="Corbel"/>
                <w:szCs w:val="22"/>
              </w:rPr>
              <w:t>Reference: ……….</w:t>
            </w:r>
          </w:p>
        </w:tc>
      </w:tr>
      <w:bookmarkEnd w:id="52"/>
    </w:tbl>
    <w:p w14:paraId="55D661AD" w14:textId="77777777" w:rsidR="00401B0A" w:rsidRPr="003C3134" w:rsidRDefault="00401B0A" w:rsidP="00374C74">
      <w:pPr>
        <w:pStyle w:val="Heading2"/>
        <w:numPr>
          <w:ilvl w:val="0"/>
          <w:numId w:val="0"/>
        </w:numPr>
        <w:spacing w:before="0" w:after="240"/>
        <w:rPr>
          <w:rStyle w:val="Indent2"/>
          <w:rFonts w:ascii="Corbel" w:hAnsi="Corbel"/>
          <w:spacing w:val="-3"/>
          <w:szCs w:val="22"/>
        </w:rPr>
      </w:pPr>
    </w:p>
    <w:p w14:paraId="018062F9" w14:textId="72CFFAF1" w:rsidR="00716DDD" w:rsidRDefault="00716DDD">
      <w:pPr>
        <w:spacing w:before="0" w:after="200" w:line="276" w:lineRule="auto"/>
        <w:jc w:val="left"/>
        <w:rPr>
          <w:rFonts w:ascii="Corbel" w:hAnsi="Corbel"/>
          <w:szCs w:val="22"/>
        </w:rPr>
      </w:pPr>
      <w:r>
        <w:rPr>
          <w:rFonts w:ascii="Corbel" w:hAnsi="Corbel"/>
          <w:szCs w:val="22"/>
        </w:rPr>
        <w:br w:type="page"/>
      </w:r>
    </w:p>
    <w:p w14:paraId="38A61953" w14:textId="77777777" w:rsidR="005A2305" w:rsidRPr="003C3134" w:rsidRDefault="005A2305" w:rsidP="00401B0A">
      <w:pPr>
        <w:pStyle w:val="Text4"/>
        <w:ind w:left="720"/>
        <w:rPr>
          <w:rFonts w:ascii="Corbel" w:hAnsi="Corbel"/>
          <w:szCs w:val="22"/>
        </w:rPr>
      </w:pPr>
    </w:p>
    <w:p w14:paraId="78700D1A" w14:textId="6D49804D" w:rsidR="00AA50EE" w:rsidRPr="005A2305" w:rsidRDefault="00AA50EE" w:rsidP="005A2305">
      <w:pPr>
        <w:pStyle w:val="Heading10"/>
        <w:jc w:val="center"/>
        <w:rPr>
          <w:rFonts w:ascii="Corbel" w:hAnsi="Corbel" w:cs="Tahoma"/>
          <w:szCs w:val="22"/>
        </w:rPr>
      </w:pPr>
      <w:bookmarkStart w:id="73" w:name="_Toc473189224"/>
      <w:bookmarkStart w:id="74" w:name="_Ref382814755"/>
      <w:bookmarkStart w:id="75" w:name="_Toc385737362"/>
      <w:bookmarkStart w:id="76" w:name="_Toc386632188"/>
      <w:r w:rsidRPr="005A2305">
        <w:rPr>
          <w:rFonts w:ascii="Corbel" w:hAnsi="Corbel" w:cs="Tahoma"/>
          <w:szCs w:val="22"/>
        </w:rPr>
        <w:t>Attachment 1</w:t>
      </w:r>
      <w:bookmarkEnd w:id="73"/>
    </w:p>
    <w:p w14:paraId="10ECE855" w14:textId="7DB3949B" w:rsidR="00AA50EE" w:rsidRPr="003C3134" w:rsidRDefault="00AA50EE" w:rsidP="00AA50EE">
      <w:pPr>
        <w:jc w:val="center"/>
        <w:rPr>
          <w:rFonts w:ascii="Corbel" w:hAnsi="Corbel"/>
          <w:b/>
          <w:szCs w:val="22"/>
        </w:rPr>
      </w:pPr>
      <w:r w:rsidRPr="003C3134">
        <w:rPr>
          <w:rFonts w:ascii="Corbel" w:hAnsi="Corbel"/>
          <w:b/>
          <w:szCs w:val="22"/>
        </w:rPr>
        <w:t>Project Reference Form</w:t>
      </w:r>
      <w:bookmarkEnd w:id="74"/>
      <w:bookmarkEnd w:id="75"/>
      <w:bookmarkEnd w:id="76"/>
    </w:p>
    <w:p w14:paraId="6B99BF65" w14:textId="77777777" w:rsidR="00AA50EE" w:rsidRPr="003C3134" w:rsidRDefault="00AA50EE" w:rsidP="00AA50EE">
      <w:pPr>
        <w:pStyle w:val="Default"/>
        <w:rPr>
          <w:rFonts w:ascii="Corbel" w:hAnsi="Corbel" w:cs="Times New Roman"/>
          <w:sz w:val="22"/>
          <w:szCs w:val="22"/>
        </w:rPr>
      </w:pPr>
    </w:p>
    <w:p w14:paraId="04508094" w14:textId="388704D2" w:rsidR="00AA50EE" w:rsidRPr="003C3134" w:rsidRDefault="00AA50EE" w:rsidP="00CA089A">
      <w:pPr>
        <w:pStyle w:val="Default"/>
        <w:jc w:val="both"/>
        <w:rPr>
          <w:rFonts w:ascii="Corbel" w:hAnsi="Corbel" w:cs="Times New Roman"/>
          <w:sz w:val="22"/>
          <w:szCs w:val="22"/>
        </w:rPr>
      </w:pPr>
      <w:r w:rsidRPr="003C3134">
        <w:rPr>
          <w:rFonts w:ascii="Corbel" w:hAnsi="Corbel" w:cs="Times New Roman"/>
          <w:sz w:val="22"/>
          <w:szCs w:val="22"/>
        </w:rPr>
        <w:t xml:space="preserve">The Project Reference Form </w:t>
      </w:r>
      <w:r w:rsidRPr="006375DD">
        <w:rPr>
          <w:rFonts w:ascii="Corbel" w:hAnsi="Corbel" w:cs="Times New Roman"/>
          <w:sz w:val="22"/>
          <w:szCs w:val="22"/>
        </w:rPr>
        <w:t>must</w:t>
      </w:r>
      <w:r w:rsidRPr="003C3134">
        <w:rPr>
          <w:rFonts w:ascii="Corbel" w:hAnsi="Corbel" w:cs="Times New Roman"/>
          <w:sz w:val="22"/>
          <w:szCs w:val="22"/>
        </w:rPr>
        <w:t xml:space="preserve"> be used to give details about relevant projects </w:t>
      </w:r>
      <w:r w:rsidR="008C25EC" w:rsidRPr="003C3134">
        <w:rPr>
          <w:rFonts w:ascii="Corbel" w:hAnsi="Corbel" w:cs="Times New Roman"/>
          <w:sz w:val="22"/>
          <w:szCs w:val="22"/>
        </w:rPr>
        <w:t xml:space="preserve">that </w:t>
      </w:r>
      <w:r w:rsidRPr="003C3134">
        <w:rPr>
          <w:rFonts w:ascii="Corbel" w:hAnsi="Corbel" w:cs="Times New Roman"/>
          <w:sz w:val="22"/>
          <w:szCs w:val="22"/>
        </w:rPr>
        <w:t xml:space="preserve">the candidate wants to present as proof of </w:t>
      </w:r>
      <w:r w:rsidR="008C25EC" w:rsidRPr="003C3134">
        <w:rPr>
          <w:rFonts w:ascii="Corbel" w:hAnsi="Corbel" w:cs="Times New Roman"/>
          <w:sz w:val="22"/>
          <w:szCs w:val="22"/>
        </w:rPr>
        <w:t xml:space="preserve">relevant </w:t>
      </w:r>
      <w:r w:rsidRPr="003C3134">
        <w:rPr>
          <w:rFonts w:ascii="Corbel" w:hAnsi="Corbel" w:cs="Times New Roman"/>
          <w:sz w:val="22"/>
          <w:szCs w:val="22"/>
        </w:rPr>
        <w:t>experience.</w:t>
      </w:r>
    </w:p>
    <w:p w14:paraId="1F615D0C" w14:textId="77777777" w:rsidR="00AA50EE" w:rsidRPr="003C3134" w:rsidRDefault="00AA50EE" w:rsidP="00CA089A">
      <w:pPr>
        <w:pStyle w:val="Default"/>
        <w:jc w:val="both"/>
        <w:rPr>
          <w:rFonts w:ascii="Corbel" w:hAnsi="Corbel" w:cs="Times New Roman"/>
          <w:sz w:val="22"/>
          <w:szCs w:val="22"/>
        </w:rPr>
      </w:pPr>
      <w:r w:rsidRPr="003C3134">
        <w:rPr>
          <w:rFonts w:ascii="Corbel" w:hAnsi="Corbel" w:cs="Times New Roman"/>
          <w:sz w:val="22"/>
          <w:szCs w:val="22"/>
        </w:rPr>
        <w:t>The Project Reference Form consists of two pages:</w:t>
      </w:r>
    </w:p>
    <w:p w14:paraId="753B606F" w14:textId="77777777" w:rsidR="00AA50EE" w:rsidRPr="003C3134" w:rsidRDefault="00AA50EE" w:rsidP="00CA089A">
      <w:pPr>
        <w:pStyle w:val="Default"/>
        <w:numPr>
          <w:ilvl w:val="0"/>
          <w:numId w:val="45"/>
        </w:numPr>
        <w:jc w:val="both"/>
        <w:rPr>
          <w:rFonts w:ascii="Corbel" w:hAnsi="Corbel" w:cs="Times New Roman"/>
          <w:sz w:val="22"/>
          <w:szCs w:val="22"/>
        </w:rPr>
      </w:pPr>
      <w:r w:rsidRPr="003C3134">
        <w:rPr>
          <w:rFonts w:ascii="Corbel" w:hAnsi="Corbel" w:cs="Times New Roman"/>
          <w:sz w:val="22"/>
          <w:szCs w:val="22"/>
        </w:rPr>
        <w:t>Front page;</w:t>
      </w:r>
    </w:p>
    <w:p w14:paraId="01EF82AE" w14:textId="77777777" w:rsidR="00AA50EE" w:rsidRPr="003C3134" w:rsidRDefault="00AA50EE" w:rsidP="00CA089A">
      <w:pPr>
        <w:pStyle w:val="Default"/>
        <w:numPr>
          <w:ilvl w:val="0"/>
          <w:numId w:val="45"/>
        </w:numPr>
        <w:jc w:val="both"/>
        <w:rPr>
          <w:rFonts w:ascii="Corbel" w:hAnsi="Corbel" w:cs="Times New Roman"/>
          <w:sz w:val="22"/>
          <w:szCs w:val="22"/>
        </w:rPr>
      </w:pPr>
      <w:r w:rsidRPr="003C3134">
        <w:rPr>
          <w:rFonts w:ascii="Corbel" w:hAnsi="Corbel" w:cs="Times New Roman"/>
          <w:sz w:val="22"/>
          <w:szCs w:val="22"/>
        </w:rPr>
        <w:t>Description page.</w:t>
      </w:r>
    </w:p>
    <w:p w14:paraId="5C750688" w14:textId="77777777" w:rsidR="00AA50EE" w:rsidRPr="003C3134" w:rsidRDefault="00AA50EE" w:rsidP="00CA089A">
      <w:pPr>
        <w:pStyle w:val="Default"/>
        <w:jc w:val="both"/>
        <w:rPr>
          <w:rFonts w:ascii="Corbel" w:hAnsi="Corbel" w:cs="Times New Roman"/>
          <w:sz w:val="22"/>
          <w:szCs w:val="22"/>
        </w:rPr>
      </w:pPr>
      <w:r w:rsidRPr="003C3134">
        <w:rPr>
          <w:rFonts w:ascii="Corbel" w:hAnsi="Corbel" w:cs="Times New Roman"/>
          <w:sz w:val="22"/>
          <w:szCs w:val="22"/>
        </w:rPr>
        <w:t>Both pages must be used to form a complete Project Reference Form.</w:t>
      </w:r>
    </w:p>
    <w:p w14:paraId="10886787" w14:textId="77777777" w:rsidR="00AA50EE" w:rsidRPr="003C3134" w:rsidRDefault="00AA50EE" w:rsidP="00CA089A">
      <w:pPr>
        <w:pStyle w:val="Default"/>
        <w:jc w:val="both"/>
        <w:rPr>
          <w:rFonts w:ascii="Corbel" w:hAnsi="Corbel" w:cs="Times New Roman"/>
          <w:sz w:val="22"/>
          <w:szCs w:val="22"/>
        </w:rPr>
      </w:pPr>
      <w:r w:rsidRPr="003C3134">
        <w:rPr>
          <w:rFonts w:ascii="Corbel" w:hAnsi="Corbel" w:cs="Times New Roman"/>
          <w:sz w:val="22"/>
          <w:szCs w:val="22"/>
        </w:rPr>
        <w:t>A new Project Reference Form must be completed for each reference.</w:t>
      </w:r>
    </w:p>
    <w:p w14:paraId="5BF86189" w14:textId="770B0C00" w:rsidR="00AA50EE" w:rsidRPr="003C3134" w:rsidRDefault="00AA50EE" w:rsidP="00CA089A">
      <w:pPr>
        <w:pStyle w:val="Default"/>
        <w:jc w:val="both"/>
        <w:rPr>
          <w:rFonts w:ascii="Corbel" w:hAnsi="Corbel" w:cs="Times New Roman"/>
          <w:sz w:val="22"/>
          <w:szCs w:val="22"/>
        </w:rPr>
      </w:pPr>
      <w:r w:rsidRPr="003C3134">
        <w:rPr>
          <w:rFonts w:ascii="Corbel" w:hAnsi="Corbel" w:cs="Times New Roman"/>
          <w:sz w:val="22"/>
          <w:szCs w:val="22"/>
        </w:rPr>
        <w:t>Contact persons may be contacted by the Contracting Authority in the scope of the</w:t>
      </w:r>
      <w:r w:rsidR="00A80C15" w:rsidRPr="003C3134">
        <w:rPr>
          <w:rFonts w:ascii="Corbel" w:hAnsi="Corbel" w:cs="Times New Roman"/>
          <w:sz w:val="22"/>
          <w:szCs w:val="22"/>
        </w:rPr>
        <w:t xml:space="preserve"> assessment</w:t>
      </w:r>
      <w:r w:rsidRPr="003C3134">
        <w:rPr>
          <w:rFonts w:ascii="Corbel" w:hAnsi="Corbel" w:cs="Times New Roman"/>
          <w:sz w:val="22"/>
          <w:szCs w:val="22"/>
        </w:rPr>
        <w:t>.</w:t>
      </w:r>
    </w:p>
    <w:p w14:paraId="62C2A726" w14:textId="77777777" w:rsidR="00AA50EE" w:rsidRPr="003C3134" w:rsidRDefault="00AA50EE" w:rsidP="00AA50EE">
      <w:pPr>
        <w:pStyle w:val="Default"/>
        <w:rPr>
          <w:rFonts w:ascii="Corbel" w:hAnsi="Corbel" w:cs="Times New Roman"/>
          <w:sz w:val="22"/>
          <w:szCs w:val="22"/>
        </w:rPr>
      </w:pPr>
    </w:p>
    <w:p w14:paraId="5273EBC3" w14:textId="77777777" w:rsidR="00AA50EE" w:rsidRPr="003C3134" w:rsidRDefault="00AA50EE" w:rsidP="00AA50EE">
      <w:pPr>
        <w:pStyle w:val="Default"/>
        <w:rPr>
          <w:rFonts w:ascii="Corbel" w:hAnsi="Corbel" w:cs="Times New Roman"/>
          <w:sz w:val="22"/>
          <w:szCs w:val="22"/>
        </w:rPr>
      </w:pPr>
    </w:p>
    <w:p w14:paraId="4428781F" w14:textId="77777777" w:rsidR="00AA50EE" w:rsidRPr="003C3134" w:rsidRDefault="00AA50EE" w:rsidP="00AA50EE">
      <w:pPr>
        <w:pStyle w:val="Default"/>
        <w:rPr>
          <w:rFonts w:ascii="Corbel" w:hAnsi="Corbel" w:cs="Times New Roman"/>
          <w:sz w:val="22"/>
          <w:szCs w:val="22"/>
        </w:rPr>
      </w:pPr>
    </w:p>
    <w:p w14:paraId="5F9526C2" w14:textId="77777777" w:rsidR="00AA50EE" w:rsidRPr="003C3134" w:rsidRDefault="00AA50EE" w:rsidP="00AA50EE">
      <w:pPr>
        <w:pStyle w:val="Default"/>
        <w:rPr>
          <w:rFonts w:ascii="Corbel" w:hAnsi="Corbel" w:cs="Times New Roman"/>
          <w:sz w:val="22"/>
          <w:szCs w:val="22"/>
        </w:rPr>
      </w:pPr>
      <w:r w:rsidRPr="003C3134">
        <w:rPr>
          <w:rFonts w:ascii="Corbel" w:hAnsi="Corbel" w:cs="Times New Roman"/>
          <w:sz w:val="22"/>
          <w:szCs w:val="22"/>
        </w:rPr>
        <w:br w:type="page"/>
      </w:r>
    </w:p>
    <w:p w14:paraId="77FCD716" w14:textId="77777777" w:rsidR="00AA50EE" w:rsidRPr="003C3134" w:rsidRDefault="00AA50EE" w:rsidP="00AA50EE">
      <w:pPr>
        <w:jc w:val="center"/>
        <w:rPr>
          <w:rFonts w:ascii="Corbel" w:hAnsi="Corbel"/>
          <w:b/>
          <w:szCs w:val="22"/>
        </w:rPr>
      </w:pPr>
      <w:r w:rsidRPr="003C3134">
        <w:rPr>
          <w:rFonts w:ascii="Corbel" w:hAnsi="Corbel"/>
          <w:b/>
          <w:szCs w:val="22"/>
        </w:rPr>
        <w:lastRenderedPageBreak/>
        <w:t xml:space="preserve">Project Reference Form </w:t>
      </w:r>
      <w:r w:rsidRPr="003C3134">
        <w:rPr>
          <w:rFonts w:ascii="Corbel" w:hAnsi="Corbel"/>
          <w:szCs w:val="22"/>
        </w:rPr>
        <w:t>(page 1 of 2)</w:t>
      </w:r>
    </w:p>
    <w:p w14:paraId="39D45570" w14:textId="1BC3136A" w:rsidR="00AA50EE" w:rsidRPr="003C3134" w:rsidRDefault="00B768A4" w:rsidP="00AA50EE">
      <w:pPr>
        <w:spacing w:after="240"/>
        <w:jc w:val="center"/>
        <w:rPr>
          <w:rFonts w:ascii="Corbel" w:hAnsi="Corbel"/>
          <w:b/>
          <w:szCs w:val="22"/>
        </w:rPr>
      </w:pPr>
      <w:r w:rsidRPr="003C3134">
        <w:rPr>
          <w:rFonts w:ascii="Corbel" w:hAnsi="Corbel"/>
          <w:b/>
          <w:szCs w:val="22"/>
        </w:rPr>
        <w:t>Project reference No.</w:t>
      </w:r>
      <w:r w:rsidR="00AA50EE" w:rsidRPr="003C3134">
        <w:rPr>
          <w:rFonts w:ascii="Corbel" w:hAnsi="Corbel"/>
          <w:b/>
          <w:szCs w:val="22"/>
        </w:rPr>
        <w:t xml:space="preserve"> ……. </w:t>
      </w:r>
      <w:r w:rsidR="00AA50EE" w:rsidRPr="003C3134">
        <w:rPr>
          <w:rFonts w:ascii="Corbel" w:hAnsi="Corbel"/>
          <w:b/>
          <w:szCs w:val="22"/>
        </w:rPr>
        <w:tab/>
        <w:t xml:space="preserve"> </w:t>
      </w:r>
    </w:p>
    <w:p w14:paraId="21DE79A3" w14:textId="77777777" w:rsidR="00AA50EE" w:rsidRPr="003C3134" w:rsidRDefault="00AA50EE" w:rsidP="00AA50EE">
      <w:pPr>
        <w:rPr>
          <w:rFonts w:ascii="Corbel" w:hAnsi="Corbel"/>
          <w:b/>
          <w:szCs w:val="22"/>
        </w:rPr>
      </w:pPr>
      <w:r w:rsidRPr="003C3134">
        <w:rPr>
          <w:rFonts w:ascii="Corbel" w:hAnsi="Corbel"/>
          <w:b/>
          <w:szCs w:val="22"/>
        </w:rPr>
        <w:t>Project reference front page</w:t>
      </w:r>
    </w:p>
    <w:tbl>
      <w:tblPr>
        <w:tblW w:w="0" w:type="auto"/>
        <w:tblInd w:w="-589" w:type="dxa"/>
        <w:tblLayout w:type="fixed"/>
        <w:tblCellMar>
          <w:left w:w="120" w:type="dxa"/>
          <w:right w:w="120" w:type="dxa"/>
        </w:tblCellMar>
        <w:tblLook w:val="0000" w:firstRow="0" w:lastRow="0" w:firstColumn="0" w:lastColumn="0" w:noHBand="0" w:noVBand="0"/>
      </w:tblPr>
      <w:tblGrid>
        <w:gridCol w:w="10065"/>
      </w:tblGrid>
      <w:tr w:rsidR="00AA50EE" w:rsidRPr="003C3134" w14:paraId="6740C739" w14:textId="77777777" w:rsidTr="00575A10">
        <w:tc>
          <w:tcPr>
            <w:tcW w:w="10065" w:type="dxa"/>
            <w:tcBorders>
              <w:top w:val="double" w:sz="6" w:space="0" w:color="auto"/>
              <w:left w:val="double" w:sz="6" w:space="0" w:color="auto"/>
              <w:bottom w:val="double" w:sz="6" w:space="0" w:color="auto"/>
              <w:right w:val="double" w:sz="6" w:space="0" w:color="auto"/>
            </w:tcBorders>
          </w:tcPr>
          <w:p w14:paraId="6EED34C9" w14:textId="77777777" w:rsidR="00AA50EE" w:rsidRPr="003C3134" w:rsidRDefault="00AA50EE" w:rsidP="00575A10">
            <w:pPr>
              <w:rPr>
                <w:rFonts w:ascii="Corbel" w:hAnsi="Corbel"/>
                <w:szCs w:val="22"/>
              </w:rPr>
            </w:pPr>
            <w:r w:rsidRPr="003C3134">
              <w:rPr>
                <w:rFonts w:ascii="Corbel" w:hAnsi="Corbel"/>
                <w:b/>
                <w:szCs w:val="22"/>
              </w:rPr>
              <w:t>Project name</w:t>
            </w:r>
            <w:r w:rsidRPr="003C3134">
              <w:rPr>
                <w:rFonts w:ascii="Corbel" w:hAnsi="Corbel"/>
                <w:szCs w:val="22"/>
              </w:rPr>
              <w:t>:</w:t>
            </w:r>
            <w:r w:rsidRPr="003C3134">
              <w:rPr>
                <w:rFonts w:ascii="Corbel" w:hAnsi="Corbel"/>
                <w:szCs w:val="22"/>
              </w:rPr>
              <w:tab/>
            </w:r>
            <w:r w:rsidRPr="003C3134">
              <w:rPr>
                <w:rFonts w:ascii="Corbel" w:hAnsi="Corbel"/>
                <w:szCs w:val="22"/>
              </w:rPr>
              <w:tab/>
              <w:t xml:space="preserve">           </w:t>
            </w:r>
          </w:p>
          <w:p w14:paraId="1D0EE34E" w14:textId="77777777" w:rsidR="00AA50EE" w:rsidRPr="003C3134" w:rsidRDefault="00AA50EE" w:rsidP="00575A10">
            <w:pPr>
              <w:rPr>
                <w:rFonts w:ascii="Corbel" w:hAnsi="Corbel"/>
                <w:szCs w:val="22"/>
              </w:rPr>
            </w:pPr>
            <w:r w:rsidRPr="003C3134">
              <w:rPr>
                <w:rFonts w:ascii="Corbel" w:hAnsi="Corbel"/>
                <w:b/>
                <w:szCs w:val="22"/>
              </w:rPr>
              <w:t>Start date</w:t>
            </w:r>
            <w:r w:rsidRPr="003C3134">
              <w:rPr>
                <w:rFonts w:ascii="Corbel" w:hAnsi="Corbel"/>
                <w:szCs w:val="22"/>
              </w:rPr>
              <w:t xml:space="preserve"> (mm/yy):</w:t>
            </w:r>
            <w:r w:rsidRPr="003C3134">
              <w:rPr>
                <w:rFonts w:ascii="Corbel" w:hAnsi="Corbel"/>
                <w:szCs w:val="22"/>
              </w:rPr>
              <w:tab/>
            </w:r>
            <w:r w:rsidRPr="003C3134">
              <w:rPr>
                <w:rFonts w:ascii="Corbel" w:hAnsi="Corbel"/>
                <w:szCs w:val="22"/>
              </w:rPr>
              <w:tab/>
              <w:t xml:space="preserve">       </w:t>
            </w:r>
            <w:r w:rsidRPr="003C3134">
              <w:rPr>
                <w:rFonts w:ascii="Corbel" w:hAnsi="Corbel"/>
                <w:b/>
                <w:szCs w:val="22"/>
              </w:rPr>
              <w:t>End date</w:t>
            </w:r>
            <w:r w:rsidRPr="003C3134">
              <w:rPr>
                <w:rFonts w:ascii="Corbel" w:hAnsi="Corbel"/>
                <w:szCs w:val="22"/>
              </w:rPr>
              <w:t xml:space="preserve"> (mm/yy):                      </w:t>
            </w:r>
          </w:p>
          <w:p w14:paraId="5F32EA8C" w14:textId="77777777" w:rsidR="00AA50EE" w:rsidRPr="003C3134" w:rsidRDefault="00AA50EE" w:rsidP="00575A10">
            <w:pPr>
              <w:rPr>
                <w:rFonts w:ascii="Corbel" w:hAnsi="Corbel"/>
                <w:szCs w:val="22"/>
              </w:rPr>
            </w:pPr>
            <w:r w:rsidRPr="003C3134">
              <w:rPr>
                <w:rFonts w:ascii="Corbel" w:hAnsi="Corbel"/>
                <w:b/>
                <w:szCs w:val="22"/>
              </w:rPr>
              <w:t>Client name</w:t>
            </w:r>
            <w:r w:rsidRPr="003C3134">
              <w:rPr>
                <w:rFonts w:ascii="Corbel" w:hAnsi="Corbel"/>
                <w:szCs w:val="22"/>
              </w:rPr>
              <w:t>:</w:t>
            </w:r>
            <w:r w:rsidRPr="003C3134">
              <w:rPr>
                <w:rFonts w:ascii="Corbel" w:hAnsi="Corbel"/>
                <w:szCs w:val="22"/>
              </w:rPr>
              <w:tab/>
            </w:r>
            <w:r w:rsidRPr="003C3134">
              <w:rPr>
                <w:rFonts w:ascii="Corbel" w:hAnsi="Corbel"/>
                <w:szCs w:val="22"/>
              </w:rPr>
              <w:tab/>
              <w:t xml:space="preserve">                   </w:t>
            </w:r>
            <w:r w:rsidRPr="003C3134">
              <w:rPr>
                <w:rFonts w:ascii="Corbel" w:hAnsi="Corbel"/>
                <w:b/>
                <w:szCs w:val="22"/>
              </w:rPr>
              <w:t>Contact person</w:t>
            </w:r>
            <w:r w:rsidRPr="003C3134">
              <w:rPr>
                <w:rFonts w:ascii="Corbel" w:hAnsi="Corbel"/>
                <w:szCs w:val="22"/>
              </w:rPr>
              <w:t>:</w:t>
            </w:r>
            <w:r w:rsidRPr="003C3134">
              <w:rPr>
                <w:rFonts w:ascii="Corbel" w:hAnsi="Corbel"/>
                <w:szCs w:val="22"/>
              </w:rPr>
              <w:tab/>
            </w:r>
            <w:r w:rsidRPr="003C3134">
              <w:rPr>
                <w:rFonts w:ascii="Corbel" w:hAnsi="Corbel"/>
                <w:szCs w:val="22"/>
              </w:rPr>
              <w:tab/>
              <w:t xml:space="preserve">                   </w:t>
            </w:r>
            <w:r w:rsidRPr="003C3134">
              <w:rPr>
                <w:rFonts w:ascii="Corbel" w:hAnsi="Corbel"/>
                <w:szCs w:val="22"/>
              </w:rPr>
              <w:tab/>
              <w:t xml:space="preserve">  </w:t>
            </w:r>
            <w:r w:rsidRPr="003C3134">
              <w:rPr>
                <w:rFonts w:ascii="Corbel" w:hAnsi="Corbel"/>
                <w:b/>
                <w:szCs w:val="22"/>
              </w:rPr>
              <w:t>Phone</w:t>
            </w:r>
            <w:r w:rsidRPr="003C3134">
              <w:rPr>
                <w:rFonts w:ascii="Corbel" w:hAnsi="Corbel"/>
                <w:szCs w:val="22"/>
              </w:rPr>
              <w:t>:</w:t>
            </w:r>
            <w:r w:rsidRPr="003C3134">
              <w:rPr>
                <w:rFonts w:ascii="Corbel" w:hAnsi="Corbel"/>
                <w:szCs w:val="22"/>
              </w:rPr>
              <w:tab/>
            </w:r>
          </w:p>
          <w:p w14:paraId="14D03BB5" w14:textId="55DCF650" w:rsidR="00AA50EE" w:rsidRPr="003C3134" w:rsidRDefault="00AA50EE" w:rsidP="00575A10">
            <w:pPr>
              <w:rPr>
                <w:rFonts w:ascii="Corbel" w:hAnsi="Corbel"/>
                <w:b/>
                <w:szCs w:val="22"/>
              </w:rPr>
            </w:pPr>
            <w:r w:rsidRPr="003C3134">
              <w:rPr>
                <w:rFonts w:ascii="Corbel" w:hAnsi="Corbel"/>
                <w:b/>
                <w:szCs w:val="22"/>
              </w:rPr>
              <w:t>Overall vo</w:t>
            </w:r>
            <w:r w:rsidR="00B768A4" w:rsidRPr="003C3134">
              <w:rPr>
                <w:rFonts w:ascii="Corbel" w:hAnsi="Corbel"/>
                <w:b/>
                <w:szCs w:val="22"/>
              </w:rPr>
              <w:t>lume of the project (in EUR</w:t>
            </w:r>
            <w:r w:rsidRPr="003C3134">
              <w:rPr>
                <w:rFonts w:ascii="Corbel" w:hAnsi="Corbel"/>
                <w:b/>
                <w:szCs w:val="22"/>
              </w:rPr>
              <w:t>)</w:t>
            </w:r>
          </w:p>
          <w:p w14:paraId="307189C7" w14:textId="21223AF1" w:rsidR="00AA50EE" w:rsidRPr="003C3134" w:rsidRDefault="00AA50EE" w:rsidP="00575A10">
            <w:pPr>
              <w:rPr>
                <w:rFonts w:ascii="Corbel" w:hAnsi="Corbel"/>
                <w:b/>
                <w:szCs w:val="22"/>
              </w:rPr>
            </w:pPr>
            <w:r w:rsidRPr="003C3134">
              <w:rPr>
                <w:rFonts w:ascii="Corbel" w:hAnsi="Corbel"/>
                <w:b/>
                <w:szCs w:val="22"/>
              </w:rPr>
              <w:t>Ongoing</w:t>
            </w:r>
            <w:r w:rsidR="00636239" w:rsidRPr="003C3134">
              <w:rPr>
                <w:rStyle w:val="FootnoteReference"/>
                <w:rFonts w:ascii="Corbel" w:hAnsi="Corbel"/>
                <w:b/>
                <w:szCs w:val="22"/>
              </w:rPr>
              <w:footnoteReference w:id="1"/>
            </w:r>
            <w:r w:rsidRPr="003C3134">
              <w:rPr>
                <w:rFonts w:ascii="Corbel" w:hAnsi="Corbel"/>
                <w:b/>
                <w:szCs w:val="22"/>
              </w:rPr>
              <w:t xml:space="preserve"> </w:t>
            </w:r>
            <w:r w:rsidRPr="003C3134">
              <w:rPr>
                <w:rFonts w:cs="Arial"/>
                <w:b/>
                <w:szCs w:val="22"/>
              </w:rPr>
              <w:t>□</w:t>
            </w:r>
            <w:r w:rsidRPr="003C3134">
              <w:rPr>
                <w:rFonts w:ascii="Corbel" w:hAnsi="Corbel"/>
                <w:b/>
                <w:szCs w:val="22"/>
              </w:rPr>
              <w:t xml:space="preserve">        Please specify status</w:t>
            </w:r>
            <w:r w:rsidR="00945F16" w:rsidRPr="003C3134">
              <w:rPr>
                <w:rFonts w:ascii="Corbel" w:hAnsi="Corbel"/>
                <w:b/>
                <w:szCs w:val="22"/>
              </w:rPr>
              <w:t xml:space="preserve"> </w:t>
            </w:r>
          </w:p>
          <w:p w14:paraId="3F5CD414" w14:textId="16902277" w:rsidR="00AA50EE" w:rsidRPr="003C3134" w:rsidRDefault="00AA50EE" w:rsidP="00575A10">
            <w:pPr>
              <w:rPr>
                <w:rFonts w:ascii="Corbel" w:hAnsi="Corbel"/>
                <w:b/>
                <w:szCs w:val="22"/>
              </w:rPr>
            </w:pPr>
            <w:r w:rsidRPr="003C3134">
              <w:rPr>
                <w:rFonts w:ascii="Corbel" w:hAnsi="Corbel"/>
                <w:b/>
                <w:szCs w:val="22"/>
              </w:rPr>
              <w:t xml:space="preserve">Completed </w:t>
            </w:r>
            <w:r w:rsidRPr="003C3134">
              <w:rPr>
                <w:rFonts w:cs="Arial"/>
                <w:b/>
                <w:szCs w:val="22"/>
              </w:rPr>
              <w:t>□</w:t>
            </w:r>
          </w:p>
        </w:tc>
      </w:tr>
      <w:tr w:rsidR="00AA50EE" w:rsidRPr="003C3134" w14:paraId="3C3A13A4" w14:textId="77777777" w:rsidTr="00575A10">
        <w:tc>
          <w:tcPr>
            <w:tcW w:w="10065" w:type="dxa"/>
            <w:tcBorders>
              <w:top w:val="double" w:sz="6" w:space="0" w:color="auto"/>
              <w:left w:val="double" w:sz="6" w:space="0" w:color="auto"/>
              <w:bottom w:val="double" w:sz="6" w:space="0" w:color="auto"/>
              <w:right w:val="double" w:sz="6" w:space="0" w:color="auto"/>
            </w:tcBorders>
          </w:tcPr>
          <w:p w14:paraId="3F15A3CF" w14:textId="77777777" w:rsidR="00AA50EE" w:rsidRPr="003C3134" w:rsidRDefault="00AA50EE" w:rsidP="00575A10">
            <w:pPr>
              <w:rPr>
                <w:rFonts w:ascii="Corbel" w:hAnsi="Corbel"/>
                <w:b/>
                <w:szCs w:val="22"/>
              </w:rPr>
            </w:pPr>
          </w:p>
        </w:tc>
      </w:tr>
    </w:tbl>
    <w:p w14:paraId="3B27CC3F" w14:textId="77777777" w:rsidR="00AA50EE" w:rsidRPr="003C3134" w:rsidRDefault="00AA50EE" w:rsidP="00AA50EE">
      <w:pPr>
        <w:rPr>
          <w:rFonts w:ascii="Corbel" w:hAnsi="Corbel"/>
          <w:szCs w:val="22"/>
        </w:rPr>
      </w:pPr>
    </w:p>
    <w:tbl>
      <w:tblPr>
        <w:tblW w:w="10098" w:type="dxa"/>
        <w:tblInd w:w="-618" w:type="dxa"/>
        <w:tblLayout w:type="fixed"/>
        <w:tblCellMar>
          <w:left w:w="120" w:type="dxa"/>
          <w:right w:w="120" w:type="dxa"/>
        </w:tblCellMar>
        <w:tblLook w:val="0000" w:firstRow="0" w:lastRow="0" w:firstColumn="0" w:lastColumn="0" w:noHBand="0" w:noVBand="0"/>
      </w:tblPr>
      <w:tblGrid>
        <w:gridCol w:w="10098"/>
      </w:tblGrid>
      <w:tr w:rsidR="00AA50EE" w:rsidRPr="003C3134" w14:paraId="152ECFFB" w14:textId="77777777" w:rsidTr="00575A10">
        <w:tc>
          <w:tcPr>
            <w:tcW w:w="10098" w:type="dxa"/>
            <w:tcBorders>
              <w:top w:val="double" w:sz="6" w:space="0" w:color="auto"/>
              <w:left w:val="double" w:sz="6" w:space="0" w:color="auto"/>
              <w:bottom w:val="double" w:sz="6" w:space="0" w:color="auto"/>
              <w:right w:val="double" w:sz="6" w:space="0" w:color="auto"/>
            </w:tcBorders>
          </w:tcPr>
          <w:p w14:paraId="00D34E01" w14:textId="11FF9E53" w:rsidR="00AA50EE" w:rsidRPr="003C3134" w:rsidRDefault="00AA50EE" w:rsidP="00575A10">
            <w:pPr>
              <w:spacing w:before="60"/>
              <w:rPr>
                <w:rFonts w:ascii="Corbel" w:hAnsi="Corbel"/>
                <w:i/>
                <w:iCs/>
                <w:szCs w:val="22"/>
              </w:rPr>
            </w:pPr>
            <w:r w:rsidRPr="003C3134">
              <w:rPr>
                <w:rFonts w:ascii="Corbel" w:hAnsi="Corbel"/>
                <w:b/>
                <w:i/>
                <w:iCs/>
                <w:szCs w:val="22"/>
              </w:rPr>
              <w:t>Project type</w:t>
            </w:r>
            <w:r w:rsidRPr="003C3134">
              <w:rPr>
                <w:rFonts w:ascii="Corbel" w:hAnsi="Corbel"/>
                <w:i/>
                <w:iCs/>
                <w:szCs w:val="22"/>
              </w:rPr>
              <w:t xml:space="preserve"> (</w:t>
            </w:r>
            <w:r w:rsidR="00B768A4" w:rsidRPr="003C3134">
              <w:rPr>
                <w:rFonts w:ascii="Corbel" w:hAnsi="Corbel"/>
                <w:i/>
                <w:iCs/>
                <w:szCs w:val="22"/>
              </w:rPr>
              <w:t xml:space="preserve">design, </w:t>
            </w:r>
            <w:r w:rsidRPr="003C3134">
              <w:rPr>
                <w:rFonts w:ascii="Corbel" w:hAnsi="Corbel"/>
                <w:i/>
                <w:iCs/>
                <w:szCs w:val="22"/>
              </w:rPr>
              <w:t>development, maintenance, etc…):</w:t>
            </w:r>
          </w:p>
          <w:p w14:paraId="456429EB" w14:textId="77777777" w:rsidR="00AA50EE" w:rsidRPr="003C3134" w:rsidRDefault="00AA50EE" w:rsidP="00575A10">
            <w:pPr>
              <w:rPr>
                <w:rFonts w:ascii="Corbel" w:hAnsi="Corbel"/>
                <w:szCs w:val="22"/>
              </w:rPr>
            </w:pPr>
            <w:r w:rsidRPr="003C3134">
              <w:rPr>
                <w:rFonts w:ascii="Corbel" w:hAnsi="Corbel"/>
                <w:b/>
                <w:i/>
                <w:iCs/>
                <w:szCs w:val="22"/>
              </w:rPr>
              <w:t>Principal contractor</w:t>
            </w:r>
            <w:r w:rsidRPr="003C3134">
              <w:rPr>
                <w:rFonts w:ascii="Corbel" w:hAnsi="Corbel"/>
                <w:i/>
                <w:iCs/>
                <w:szCs w:val="22"/>
              </w:rPr>
              <w:t xml:space="preserve"> for this project</w:t>
            </w:r>
            <w:r w:rsidRPr="003C3134">
              <w:rPr>
                <w:rFonts w:ascii="Corbel" w:hAnsi="Corbel"/>
                <w:szCs w:val="22"/>
              </w:rPr>
              <w:t xml:space="preserve"> :</w:t>
            </w:r>
          </w:p>
          <w:p w14:paraId="2EA906FF" w14:textId="77777777" w:rsidR="00AA50EE" w:rsidRPr="003C3134" w:rsidRDefault="00AA50EE" w:rsidP="00575A10">
            <w:pPr>
              <w:ind w:left="902"/>
              <w:rPr>
                <w:rFonts w:ascii="Corbel" w:hAnsi="Corbel"/>
                <w:szCs w:val="22"/>
              </w:rPr>
            </w:pPr>
            <w:r w:rsidRPr="003C3134">
              <w:rPr>
                <w:rFonts w:ascii="Corbel" w:hAnsi="Corbel"/>
                <w:i/>
                <w:iCs/>
                <w:szCs w:val="22"/>
              </w:rPr>
              <w:t>If it is not the candidate, explain its role</w:t>
            </w:r>
            <w:r w:rsidRPr="003C3134">
              <w:rPr>
                <w:rFonts w:ascii="Corbel" w:hAnsi="Corbel"/>
                <w:szCs w:val="22"/>
              </w:rPr>
              <w:t>:</w:t>
            </w:r>
          </w:p>
          <w:p w14:paraId="257E35C9" w14:textId="77777777" w:rsidR="00AA50EE" w:rsidRPr="003C3134" w:rsidRDefault="00AA50EE" w:rsidP="00575A10">
            <w:pPr>
              <w:spacing w:after="60"/>
              <w:rPr>
                <w:rFonts w:ascii="Corbel" w:hAnsi="Corbel"/>
                <w:i/>
                <w:iCs/>
                <w:szCs w:val="22"/>
              </w:rPr>
            </w:pPr>
            <w:r w:rsidRPr="003C3134">
              <w:rPr>
                <w:rFonts w:ascii="Corbel" w:hAnsi="Corbel"/>
                <w:b/>
                <w:i/>
                <w:iCs/>
                <w:szCs w:val="22"/>
              </w:rPr>
              <w:t>Principal location</w:t>
            </w:r>
            <w:r w:rsidRPr="003C3134">
              <w:rPr>
                <w:rFonts w:ascii="Corbel" w:hAnsi="Corbel"/>
                <w:i/>
                <w:iCs/>
                <w:szCs w:val="22"/>
              </w:rPr>
              <w:t xml:space="preserve"> for this project:</w:t>
            </w:r>
          </w:p>
          <w:p w14:paraId="75E22EFE" w14:textId="77777777" w:rsidR="00AA50EE" w:rsidRPr="003C3134" w:rsidRDefault="00AA50EE" w:rsidP="00AA50EE">
            <w:pPr>
              <w:numPr>
                <w:ilvl w:val="0"/>
                <w:numId w:val="44"/>
              </w:numPr>
              <w:spacing w:before="0" w:after="60"/>
              <w:ind w:left="0" w:firstLine="0"/>
              <w:rPr>
                <w:rFonts w:ascii="Corbel" w:hAnsi="Corbel"/>
                <w:i/>
                <w:iCs/>
                <w:szCs w:val="22"/>
              </w:rPr>
            </w:pPr>
            <w:r w:rsidRPr="003C3134">
              <w:rPr>
                <w:rFonts w:ascii="Corbel" w:hAnsi="Corbel"/>
                <w:i/>
                <w:iCs/>
                <w:szCs w:val="22"/>
              </w:rPr>
              <w:t xml:space="preserve">Candidate's premises  </w:t>
            </w:r>
          </w:p>
          <w:p w14:paraId="0131B15A" w14:textId="77777777" w:rsidR="00AA50EE" w:rsidRPr="003C3134" w:rsidRDefault="00AA50EE" w:rsidP="00AA50EE">
            <w:pPr>
              <w:numPr>
                <w:ilvl w:val="0"/>
                <w:numId w:val="44"/>
              </w:numPr>
              <w:spacing w:before="0" w:after="60"/>
              <w:ind w:left="284" w:hanging="284"/>
              <w:jc w:val="left"/>
              <w:rPr>
                <w:rFonts w:ascii="Corbel" w:hAnsi="Corbel"/>
                <w:i/>
                <w:iCs/>
                <w:szCs w:val="22"/>
              </w:rPr>
            </w:pPr>
            <w:r w:rsidRPr="003C3134">
              <w:rPr>
                <w:rFonts w:ascii="Corbel" w:hAnsi="Corbel"/>
                <w:i/>
                <w:iCs/>
                <w:szCs w:val="22"/>
              </w:rPr>
              <w:t>Client's premises</w:t>
            </w:r>
          </w:p>
          <w:p w14:paraId="6A6D6C89" w14:textId="77777777" w:rsidR="00AA50EE" w:rsidRPr="003C3134" w:rsidRDefault="00AA50EE" w:rsidP="00AA50EE">
            <w:pPr>
              <w:numPr>
                <w:ilvl w:val="0"/>
                <w:numId w:val="44"/>
              </w:numPr>
              <w:spacing w:before="0"/>
              <w:jc w:val="left"/>
              <w:rPr>
                <w:rFonts w:ascii="Corbel" w:hAnsi="Corbel"/>
                <w:i/>
                <w:iCs/>
                <w:szCs w:val="22"/>
              </w:rPr>
            </w:pPr>
            <w:r w:rsidRPr="003C3134">
              <w:rPr>
                <w:rFonts w:ascii="Corbel" w:hAnsi="Corbel"/>
                <w:i/>
                <w:iCs/>
                <w:szCs w:val="22"/>
              </w:rPr>
              <w:t>Other – Precise:</w:t>
            </w:r>
          </w:p>
          <w:p w14:paraId="02E9AF5F" w14:textId="16698FDA" w:rsidR="00AA50EE" w:rsidRPr="003C3134" w:rsidRDefault="00AA50EE" w:rsidP="00575A10">
            <w:pPr>
              <w:spacing w:after="60"/>
              <w:rPr>
                <w:rFonts w:ascii="Corbel" w:hAnsi="Corbel"/>
                <w:i/>
                <w:iCs/>
                <w:szCs w:val="22"/>
              </w:rPr>
            </w:pPr>
            <w:r w:rsidRPr="003C3134">
              <w:rPr>
                <w:rFonts w:ascii="Corbel" w:hAnsi="Corbel"/>
                <w:b/>
                <w:i/>
                <w:iCs/>
                <w:szCs w:val="22"/>
              </w:rPr>
              <w:t>Number of candidate's own technical staff involved</w:t>
            </w:r>
            <w:r w:rsidRPr="003C3134">
              <w:rPr>
                <w:rFonts w:ascii="Corbel" w:hAnsi="Corbel"/>
                <w:i/>
                <w:iCs/>
                <w:szCs w:val="22"/>
              </w:rPr>
              <w:t xml:space="preserve"> </w:t>
            </w:r>
            <w:r w:rsidRPr="003C3134">
              <w:rPr>
                <w:rFonts w:ascii="Corbel" w:hAnsi="Corbel"/>
                <w:b/>
                <w:i/>
                <w:iCs/>
                <w:szCs w:val="22"/>
              </w:rPr>
              <w:t>in man-days</w:t>
            </w:r>
            <w:r w:rsidRPr="003C3134">
              <w:rPr>
                <w:rFonts w:ascii="Corbel" w:hAnsi="Corbel"/>
                <w:i/>
                <w:iCs/>
                <w:szCs w:val="22"/>
              </w:rPr>
              <w:tab/>
            </w:r>
          </w:p>
          <w:p w14:paraId="59F98828" w14:textId="77777777" w:rsidR="00AA50EE" w:rsidRPr="003C3134" w:rsidRDefault="00AA50EE" w:rsidP="00575A10">
            <w:pPr>
              <w:spacing w:after="60"/>
              <w:rPr>
                <w:rFonts w:ascii="Corbel" w:hAnsi="Corbel"/>
                <w:b/>
                <w:bCs/>
                <w:szCs w:val="22"/>
              </w:rPr>
            </w:pPr>
          </w:p>
          <w:p w14:paraId="6AD33773" w14:textId="77777777" w:rsidR="00AA50EE" w:rsidRDefault="00AA50EE" w:rsidP="00575A10">
            <w:pPr>
              <w:spacing w:after="60"/>
              <w:rPr>
                <w:rFonts w:ascii="Corbel" w:hAnsi="Corbel"/>
                <w:szCs w:val="22"/>
              </w:rPr>
            </w:pPr>
            <w:r w:rsidRPr="003C3134">
              <w:rPr>
                <w:rFonts w:ascii="Corbel" w:hAnsi="Corbel"/>
                <w:b/>
                <w:bCs/>
                <w:szCs w:val="22"/>
              </w:rPr>
              <w:t xml:space="preserve">Total </w:t>
            </w:r>
            <w:r w:rsidRPr="003C3134">
              <w:rPr>
                <w:rFonts w:ascii="Corbel" w:hAnsi="Corbel"/>
                <w:szCs w:val="22"/>
              </w:rPr>
              <w:t xml:space="preserve"> </w:t>
            </w:r>
            <w:r w:rsidRPr="003C3134">
              <w:rPr>
                <w:rFonts w:ascii="Corbel" w:hAnsi="Corbel"/>
                <w:b/>
                <w:bCs/>
                <w:szCs w:val="22"/>
              </w:rPr>
              <w:t>:</w:t>
            </w:r>
            <w:r w:rsidRPr="003C3134">
              <w:rPr>
                <w:rFonts w:ascii="Corbel" w:hAnsi="Corbel"/>
                <w:szCs w:val="22"/>
              </w:rPr>
              <w:tab/>
              <w:t xml:space="preserve">  </w:t>
            </w:r>
            <w:r w:rsidRPr="003C3134">
              <w:rPr>
                <w:rFonts w:ascii="Corbel" w:hAnsi="Corbel"/>
                <w:szCs w:val="22"/>
              </w:rPr>
              <w:tab/>
              <w:t xml:space="preserve">             </w:t>
            </w:r>
            <w:r w:rsidRPr="003C3134">
              <w:rPr>
                <w:rFonts w:ascii="Corbel" w:hAnsi="Corbel"/>
                <w:szCs w:val="22"/>
              </w:rPr>
              <w:tab/>
              <w:t xml:space="preserve">            </w:t>
            </w:r>
            <w:r w:rsidRPr="003C3134">
              <w:rPr>
                <w:rFonts w:ascii="Corbel" w:hAnsi="Corbel"/>
                <w:szCs w:val="22"/>
              </w:rPr>
              <w:tab/>
            </w:r>
            <w:r w:rsidRPr="003C3134">
              <w:rPr>
                <w:rFonts w:ascii="Corbel" w:hAnsi="Corbel"/>
                <w:szCs w:val="22"/>
              </w:rPr>
              <w:tab/>
            </w:r>
          </w:p>
          <w:p w14:paraId="44031FFA" w14:textId="77777777" w:rsidR="0069719B" w:rsidRDefault="0069719B" w:rsidP="00575A10">
            <w:pPr>
              <w:spacing w:after="60"/>
              <w:rPr>
                <w:rFonts w:ascii="Corbel" w:hAnsi="Corbel"/>
                <w:szCs w:val="22"/>
              </w:rPr>
            </w:pPr>
          </w:p>
          <w:p w14:paraId="46EE948F" w14:textId="77777777" w:rsidR="0069719B" w:rsidRDefault="0069719B" w:rsidP="00575A10">
            <w:pPr>
              <w:spacing w:after="60"/>
              <w:rPr>
                <w:rFonts w:ascii="Corbel" w:hAnsi="Corbel"/>
                <w:szCs w:val="22"/>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5387"/>
            </w:tblGrid>
            <w:tr w:rsidR="0069719B" w:rsidRPr="00AA50EE" w14:paraId="6410E855" w14:textId="77777777" w:rsidTr="00E901F7">
              <w:tc>
                <w:tcPr>
                  <w:tcW w:w="4678" w:type="dxa"/>
                  <w:shd w:val="clear" w:color="auto" w:fill="auto"/>
                </w:tcPr>
                <w:p w14:paraId="49C60A84" w14:textId="156D02D7" w:rsidR="0069719B" w:rsidRPr="00D6121C" w:rsidRDefault="0069719B" w:rsidP="000D58EE">
                  <w:pPr>
                    <w:rPr>
                      <w:rFonts w:ascii="Corbel" w:hAnsi="Corbel"/>
                      <w:b/>
                    </w:rPr>
                  </w:pPr>
                  <w:r w:rsidRPr="00D6121C">
                    <w:rPr>
                      <w:rFonts w:ascii="Corbel" w:hAnsi="Corbel"/>
                      <w:b/>
                    </w:rPr>
                    <w:t xml:space="preserve">Questions related the request to refer to a large-scale system (defined in section </w:t>
                  </w:r>
                  <w:r w:rsidR="00B60BD0" w:rsidRPr="00D6121C">
                    <w:rPr>
                      <w:rFonts w:ascii="Corbel" w:hAnsi="Corbel"/>
                      <w:b/>
                    </w:rPr>
                    <w:t>6.4</w:t>
                  </w:r>
                  <w:r w:rsidR="005B6140" w:rsidRPr="00D6121C">
                    <w:rPr>
                      <w:rFonts w:ascii="Corbel" w:hAnsi="Corbel"/>
                      <w:b/>
                    </w:rPr>
                    <w:t>.3</w:t>
                  </w:r>
                  <w:r w:rsidR="00B60BD0" w:rsidRPr="00D6121C">
                    <w:rPr>
                      <w:rFonts w:ascii="Corbel" w:hAnsi="Corbel"/>
                      <w:b/>
                    </w:rPr>
                    <w:t xml:space="preserve"> </w:t>
                  </w:r>
                  <w:r w:rsidR="00334899">
                    <w:rPr>
                      <w:rFonts w:ascii="Corbel" w:hAnsi="Corbel"/>
                      <w:b/>
                    </w:rPr>
                    <w:t xml:space="preserve">B </w:t>
                  </w:r>
                  <w:r w:rsidR="000D58EE" w:rsidRPr="00D6121C">
                    <w:rPr>
                      <w:rFonts w:ascii="Corbel" w:hAnsi="Corbel"/>
                      <w:b/>
                    </w:rPr>
                    <w:t>of</w:t>
                  </w:r>
                  <w:r w:rsidR="00B60BD0" w:rsidRPr="00D6121C">
                    <w:rPr>
                      <w:rFonts w:ascii="Corbel" w:hAnsi="Corbel"/>
                      <w:b/>
                    </w:rPr>
                    <w:t xml:space="preserve"> the Guide for candidates </w:t>
                  </w:r>
                  <w:r w:rsidRPr="00D6121C">
                    <w:rPr>
                      <w:rFonts w:ascii="Corbel" w:hAnsi="Corbel"/>
                      <w:b/>
                    </w:rPr>
                    <w:t xml:space="preserve">) </w:t>
                  </w:r>
                </w:p>
              </w:tc>
              <w:tc>
                <w:tcPr>
                  <w:tcW w:w="5387" w:type="dxa"/>
                  <w:shd w:val="clear" w:color="auto" w:fill="auto"/>
                </w:tcPr>
                <w:p w14:paraId="4D8E3841" w14:textId="77777777" w:rsidR="0069719B" w:rsidRPr="00D6121C" w:rsidRDefault="0069719B" w:rsidP="00E901F7">
                  <w:pPr>
                    <w:rPr>
                      <w:rFonts w:ascii="Corbel" w:hAnsi="Corbel"/>
                      <w:b/>
                    </w:rPr>
                  </w:pPr>
                  <w:r w:rsidRPr="00D6121C">
                    <w:rPr>
                      <w:rFonts w:ascii="Corbel" w:hAnsi="Corbel"/>
                      <w:b/>
                    </w:rPr>
                    <w:t xml:space="preserve">Answer of the candidate </w:t>
                  </w:r>
                </w:p>
              </w:tc>
            </w:tr>
            <w:tr w:rsidR="0069719B" w:rsidRPr="00AA50EE" w14:paraId="35554C17" w14:textId="77777777" w:rsidTr="00E901F7">
              <w:tc>
                <w:tcPr>
                  <w:tcW w:w="4678" w:type="dxa"/>
                  <w:shd w:val="clear" w:color="auto" w:fill="auto"/>
                </w:tcPr>
                <w:p w14:paraId="77ADF318" w14:textId="7B71EEBB" w:rsidR="0069719B" w:rsidRPr="00D6121C" w:rsidRDefault="0069719B" w:rsidP="00E901F7">
                  <w:pPr>
                    <w:rPr>
                      <w:rFonts w:ascii="Corbel" w:hAnsi="Corbel"/>
                      <w:lang w:eastAsia="sv-SE"/>
                    </w:rPr>
                  </w:pPr>
                  <w:r w:rsidRPr="00D6121C">
                    <w:rPr>
                      <w:rFonts w:ascii="Corbel" w:hAnsi="Corbel"/>
                      <w:lang w:eastAsia="sv-SE"/>
                    </w:rPr>
                    <w:t xml:space="preserve">The number of end users </w:t>
                  </w:r>
                  <w:r w:rsidR="00831B40">
                    <w:rPr>
                      <w:rFonts w:ascii="Corbel" w:hAnsi="Corbel"/>
                      <w:lang w:eastAsia="sv-SE"/>
                    </w:rPr>
                    <w:t>that directly or indirectly use</w:t>
                  </w:r>
                  <w:r w:rsidRPr="00D6121C">
                    <w:rPr>
                      <w:rFonts w:ascii="Corbel" w:hAnsi="Corbel"/>
                      <w:lang w:eastAsia="sv-SE"/>
                    </w:rPr>
                    <w:t xml:space="preserve"> the data of the referred system ( &gt; </w:t>
                  </w:r>
                  <w:r w:rsidR="000D58EE" w:rsidRPr="00D6121C">
                    <w:rPr>
                      <w:rFonts w:ascii="Corbel" w:hAnsi="Corbel"/>
                      <w:lang w:eastAsia="sv-SE"/>
                    </w:rPr>
                    <w:t>10</w:t>
                  </w:r>
                  <w:r w:rsidR="0011183D">
                    <w:rPr>
                      <w:rFonts w:ascii="Corbel" w:hAnsi="Corbel"/>
                      <w:lang w:eastAsia="sv-SE"/>
                    </w:rPr>
                    <w:t xml:space="preserve"> </w:t>
                  </w:r>
                  <w:r w:rsidR="000D58EE" w:rsidRPr="00D6121C">
                    <w:rPr>
                      <w:rFonts w:ascii="Corbel" w:hAnsi="Corbel"/>
                      <w:lang w:eastAsia="sv-SE"/>
                    </w:rPr>
                    <w:t>0</w:t>
                  </w:r>
                  <w:r w:rsidRPr="00D6121C">
                    <w:rPr>
                      <w:rFonts w:ascii="Corbel" w:hAnsi="Corbel"/>
                      <w:lang w:eastAsia="sv-SE"/>
                    </w:rPr>
                    <w:t xml:space="preserve">00 is required) </w:t>
                  </w:r>
                </w:p>
                <w:p w14:paraId="6753E756" w14:textId="77777777" w:rsidR="0069719B" w:rsidRPr="00D6121C" w:rsidRDefault="0069719B" w:rsidP="00E901F7">
                  <w:pPr>
                    <w:rPr>
                      <w:rFonts w:ascii="Corbel" w:hAnsi="Corbel"/>
                    </w:rPr>
                  </w:pPr>
                </w:p>
              </w:tc>
              <w:tc>
                <w:tcPr>
                  <w:tcW w:w="5387" w:type="dxa"/>
                  <w:shd w:val="clear" w:color="auto" w:fill="auto"/>
                </w:tcPr>
                <w:p w14:paraId="18DEC5C1" w14:textId="77777777" w:rsidR="0069719B" w:rsidRPr="00D6121C" w:rsidRDefault="0069719B" w:rsidP="00E901F7">
                  <w:pPr>
                    <w:rPr>
                      <w:rFonts w:ascii="Corbel" w:hAnsi="Corbel"/>
                    </w:rPr>
                  </w:pPr>
                </w:p>
              </w:tc>
            </w:tr>
            <w:tr w:rsidR="0069719B" w:rsidRPr="00AA50EE" w14:paraId="49A920F7" w14:textId="77777777" w:rsidTr="00E901F7">
              <w:tc>
                <w:tcPr>
                  <w:tcW w:w="4678" w:type="dxa"/>
                  <w:shd w:val="clear" w:color="auto" w:fill="auto"/>
                </w:tcPr>
                <w:p w14:paraId="2454D311" w14:textId="27EAA254" w:rsidR="0069719B" w:rsidRPr="00D6121C" w:rsidRDefault="0069719B" w:rsidP="000D58EE">
                  <w:pPr>
                    <w:rPr>
                      <w:rFonts w:ascii="Corbel" w:hAnsi="Corbel"/>
                    </w:rPr>
                  </w:pPr>
                  <w:r w:rsidRPr="00D6121C">
                    <w:rPr>
                      <w:rFonts w:ascii="Corbel" w:hAnsi="Corbel"/>
                    </w:rPr>
                    <w:lastRenderedPageBreak/>
                    <w:t xml:space="preserve">Volume of data handled by the referred system ( &gt; </w:t>
                  </w:r>
                  <w:r w:rsidR="000D58EE" w:rsidRPr="00D6121C">
                    <w:rPr>
                      <w:rFonts w:ascii="Corbel" w:hAnsi="Corbel"/>
                    </w:rPr>
                    <w:t>4</w:t>
                  </w:r>
                  <w:r w:rsidRPr="00D6121C">
                    <w:rPr>
                      <w:rFonts w:ascii="Corbel" w:hAnsi="Corbel"/>
                    </w:rPr>
                    <w:t xml:space="preserve"> million records/posts are requested)</w:t>
                  </w:r>
                </w:p>
              </w:tc>
              <w:tc>
                <w:tcPr>
                  <w:tcW w:w="5387" w:type="dxa"/>
                  <w:shd w:val="clear" w:color="auto" w:fill="auto"/>
                </w:tcPr>
                <w:p w14:paraId="6531FC4E" w14:textId="77777777" w:rsidR="0069719B" w:rsidRPr="00D6121C" w:rsidRDefault="0069719B" w:rsidP="00E901F7">
                  <w:pPr>
                    <w:rPr>
                      <w:rFonts w:ascii="Corbel" w:hAnsi="Corbel"/>
                    </w:rPr>
                  </w:pPr>
                </w:p>
              </w:tc>
            </w:tr>
            <w:tr w:rsidR="0069719B" w:rsidRPr="00AA50EE" w14:paraId="1DD1EFC1" w14:textId="77777777" w:rsidTr="00E901F7">
              <w:tc>
                <w:tcPr>
                  <w:tcW w:w="4678" w:type="dxa"/>
                  <w:shd w:val="clear" w:color="auto" w:fill="auto"/>
                </w:tcPr>
                <w:p w14:paraId="78627B65" w14:textId="1D11E8B3" w:rsidR="0069719B" w:rsidRPr="00D6121C" w:rsidRDefault="0069719B" w:rsidP="00831B40">
                  <w:pPr>
                    <w:rPr>
                      <w:rFonts w:ascii="Corbel" w:hAnsi="Corbel"/>
                    </w:rPr>
                  </w:pPr>
                  <w:r w:rsidRPr="00D6121C">
                    <w:rPr>
                      <w:rFonts w:ascii="Corbel" w:hAnsi="Corbel"/>
                    </w:rPr>
                    <w:t xml:space="preserve">Geographical distribution of the system and the end-user community </w:t>
                  </w:r>
                  <w:r w:rsidR="007A3CCC" w:rsidRPr="00D6121C">
                    <w:rPr>
                      <w:rFonts w:ascii="Corbel" w:hAnsi="Corbel"/>
                    </w:rPr>
                    <w:t>spread over a large area</w:t>
                  </w:r>
                  <w:r w:rsidR="00831B40">
                    <w:rPr>
                      <w:rFonts w:ascii="Corbel" w:hAnsi="Corbel"/>
                    </w:rPr>
                    <w:t xml:space="preserve"> </w:t>
                  </w:r>
                  <w:r w:rsidRPr="00D6121C">
                    <w:rPr>
                      <w:rFonts w:ascii="Corbel" w:hAnsi="Corbel"/>
                    </w:rPr>
                    <w:t>(</w:t>
                  </w:r>
                  <w:r w:rsidR="000D58EE" w:rsidRPr="00D6121C">
                    <w:rPr>
                      <w:rFonts w:ascii="Corbel" w:hAnsi="Corbel"/>
                    </w:rPr>
                    <w:t>preferably it is</w:t>
                  </w:r>
                  <w:r w:rsidRPr="00D6121C">
                    <w:rPr>
                      <w:rFonts w:ascii="Corbel" w:hAnsi="Corbel"/>
                    </w:rPr>
                    <w:t xml:space="preserve"> more than one country) </w:t>
                  </w:r>
                </w:p>
              </w:tc>
              <w:tc>
                <w:tcPr>
                  <w:tcW w:w="5387" w:type="dxa"/>
                  <w:shd w:val="clear" w:color="auto" w:fill="auto"/>
                </w:tcPr>
                <w:p w14:paraId="7524BF75" w14:textId="77777777" w:rsidR="0069719B" w:rsidRPr="00D6121C" w:rsidRDefault="0069719B" w:rsidP="00E901F7">
                  <w:pPr>
                    <w:rPr>
                      <w:rFonts w:ascii="Corbel" w:hAnsi="Corbel"/>
                    </w:rPr>
                  </w:pPr>
                </w:p>
              </w:tc>
            </w:tr>
            <w:tr w:rsidR="0069719B" w:rsidRPr="00AA50EE" w14:paraId="4DFA92FA" w14:textId="77777777" w:rsidTr="00E901F7">
              <w:tc>
                <w:tcPr>
                  <w:tcW w:w="4678" w:type="dxa"/>
                  <w:shd w:val="clear" w:color="auto" w:fill="auto"/>
                </w:tcPr>
                <w:p w14:paraId="19E78985" w14:textId="5318CC1B" w:rsidR="0069719B" w:rsidRPr="00D6121C" w:rsidRDefault="0069719B" w:rsidP="00E901F7">
                  <w:pPr>
                    <w:rPr>
                      <w:rFonts w:ascii="Corbel" w:hAnsi="Corbel"/>
                    </w:rPr>
                  </w:pPr>
                  <w:r w:rsidRPr="00D6121C">
                    <w:rPr>
                      <w:rFonts w:ascii="Corbel" w:hAnsi="Corbel"/>
                    </w:rPr>
                    <w:t>Guaranteed availability, as per SLA or similar, of the system (24/7/365 and an availability of  99,5%</w:t>
                  </w:r>
                  <w:r w:rsidR="00831B40">
                    <w:rPr>
                      <w:rFonts w:ascii="Corbel" w:hAnsi="Corbel"/>
                    </w:rPr>
                    <w:t>)</w:t>
                  </w:r>
                  <w:r w:rsidRPr="00D6121C">
                    <w:rPr>
                      <w:rFonts w:ascii="Corbel" w:hAnsi="Corbel"/>
                    </w:rPr>
                    <w:t xml:space="preserve"> </w:t>
                  </w:r>
                </w:p>
              </w:tc>
              <w:tc>
                <w:tcPr>
                  <w:tcW w:w="5387" w:type="dxa"/>
                  <w:shd w:val="clear" w:color="auto" w:fill="auto"/>
                </w:tcPr>
                <w:p w14:paraId="629374F4" w14:textId="77777777" w:rsidR="0069719B" w:rsidRPr="00D6121C" w:rsidRDefault="0069719B" w:rsidP="00E901F7">
                  <w:pPr>
                    <w:rPr>
                      <w:rFonts w:ascii="Corbel" w:hAnsi="Corbel"/>
                    </w:rPr>
                  </w:pPr>
                </w:p>
              </w:tc>
            </w:tr>
            <w:tr w:rsidR="00374C74" w:rsidRPr="00AA50EE" w14:paraId="7B02CD86" w14:textId="77777777" w:rsidTr="00E901F7">
              <w:tc>
                <w:tcPr>
                  <w:tcW w:w="4678" w:type="dxa"/>
                  <w:shd w:val="clear" w:color="auto" w:fill="auto"/>
                </w:tcPr>
                <w:p w14:paraId="5C33596C" w14:textId="7791D1C6" w:rsidR="00374C74" w:rsidRPr="00374C74" w:rsidRDefault="00374C74" w:rsidP="00374C74">
                  <w:pPr>
                    <w:widowControl w:val="0"/>
                    <w:autoSpaceDE w:val="0"/>
                    <w:autoSpaceDN w:val="0"/>
                    <w:adjustRightInd w:val="0"/>
                    <w:spacing w:before="0" w:after="0"/>
                    <w:rPr>
                      <w:rFonts w:ascii="Corbel" w:hAnsi="Corbel"/>
                      <w:szCs w:val="22"/>
                    </w:rPr>
                  </w:pPr>
                  <w:r w:rsidRPr="009007F1">
                    <w:rPr>
                      <w:rFonts w:ascii="Corbel" w:hAnsi="Corbel" w:cs="Arial"/>
                      <w:iCs/>
                      <w:szCs w:val="22"/>
                      <w:lang w:eastAsia="sv-SE"/>
                    </w:rPr>
                    <w:t xml:space="preserve">The system includes biometrics functions </w:t>
                  </w:r>
                </w:p>
              </w:tc>
              <w:tc>
                <w:tcPr>
                  <w:tcW w:w="5387" w:type="dxa"/>
                  <w:shd w:val="clear" w:color="auto" w:fill="auto"/>
                </w:tcPr>
                <w:p w14:paraId="38FA7261" w14:textId="77777777" w:rsidR="00374C74" w:rsidRPr="00D6121C" w:rsidRDefault="00374C74" w:rsidP="00E901F7">
                  <w:pPr>
                    <w:rPr>
                      <w:rFonts w:ascii="Corbel" w:hAnsi="Corbel"/>
                    </w:rPr>
                  </w:pPr>
                </w:p>
              </w:tc>
            </w:tr>
            <w:tr w:rsidR="00374C74" w:rsidRPr="00AA50EE" w14:paraId="3D9E11A1" w14:textId="77777777" w:rsidTr="00E901F7">
              <w:tc>
                <w:tcPr>
                  <w:tcW w:w="4678" w:type="dxa"/>
                  <w:shd w:val="clear" w:color="auto" w:fill="auto"/>
                </w:tcPr>
                <w:p w14:paraId="353AB4DE" w14:textId="2AD8FAE3" w:rsidR="00374C74" w:rsidRPr="00374C74" w:rsidRDefault="00374C74" w:rsidP="00374C74">
                  <w:pPr>
                    <w:widowControl w:val="0"/>
                    <w:autoSpaceDE w:val="0"/>
                    <w:autoSpaceDN w:val="0"/>
                    <w:adjustRightInd w:val="0"/>
                    <w:spacing w:before="0" w:after="0"/>
                    <w:rPr>
                      <w:rFonts w:ascii="Corbel" w:hAnsi="Corbel"/>
                      <w:szCs w:val="22"/>
                    </w:rPr>
                  </w:pPr>
                  <w:r w:rsidRPr="009007F1">
                    <w:rPr>
                      <w:rFonts w:ascii="Corbel" w:hAnsi="Corbel" w:cs="Arial"/>
                      <w:iCs/>
                      <w:szCs w:val="22"/>
                      <w:lang w:eastAsia="sv-SE"/>
                    </w:rPr>
                    <w:t>The system has extended text searching capabilities using dedicated text searching engines</w:t>
                  </w:r>
                </w:p>
              </w:tc>
              <w:tc>
                <w:tcPr>
                  <w:tcW w:w="5387" w:type="dxa"/>
                  <w:shd w:val="clear" w:color="auto" w:fill="auto"/>
                </w:tcPr>
                <w:p w14:paraId="283969D6" w14:textId="77777777" w:rsidR="00374C74" w:rsidRPr="00D6121C" w:rsidRDefault="00374C74" w:rsidP="00E901F7">
                  <w:pPr>
                    <w:rPr>
                      <w:rFonts w:ascii="Corbel" w:hAnsi="Corbel"/>
                    </w:rPr>
                  </w:pPr>
                </w:p>
              </w:tc>
            </w:tr>
          </w:tbl>
          <w:p w14:paraId="54E94CA9" w14:textId="77777777" w:rsidR="0069719B" w:rsidRPr="003C3134" w:rsidRDefault="0069719B" w:rsidP="00575A10">
            <w:pPr>
              <w:spacing w:after="60"/>
              <w:rPr>
                <w:rFonts w:ascii="Corbel" w:hAnsi="Corbel"/>
                <w:b/>
                <w:bCs/>
                <w:szCs w:val="22"/>
              </w:rPr>
            </w:pPr>
          </w:p>
        </w:tc>
      </w:tr>
      <w:tr w:rsidR="00AA50EE" w:rsidRPr="003C3134" w14:paraId="0F6F45F6" w14:textId="77777777" w:rsidTr="00575A10">
        <w:trPr>
          <w:trHeight w:val="4209"/>
        </w:trPr>
        <w:tc>
          <w:tcPr>
            <w:tcW w:w="10098" w:type="dxa"/>
            <w:tcBorders>
              <w:top w:val="double" w:sz="6" w:space="0" w:color="auto"/>
              <w:left w:val="double" w:sz="6" w:space="0" w:color="auto"/>
              <w:bottom w:val="double" w:sz="6" w:space="0" w:color="auto"/>
              <w:right w:val="double" w:sz="6" w:space="0" w:color="auto"/>
            </w:tcBorders>
          </w:tcPr>
          <w:p w14:paraId="589B7F3B" w14:textId="61A29E35" w:rsidR="002C4968" w:rsidRDefault="002C4968" w:rsidP="002C4968">
            <w:pPr>
              <w:rPr>
                <w:rFonts w:ascii="Corbel" w:hAnsi="Corbel"/>
                <w:i/>
                <w:iCs/>
                <w:szCs w:val="22"/>
              </w:rPr>
            </w:pPr>
            <w:r w:rsidRPr="003C3134">
              <w:rPr>
                <w:rFonts w:ascii="Corbel" w:hAnsi="Corbel"/>
                <w:b/>
                <w:bCs/>
                <w:i/>
                <w:iCs/>
                <w:szCs w:val="22"/>
              </w:rPr>
              <w:lastRenderedPageBreak/>
              <w:t>Project description (including m</w:t>
            </w:r>
            <w:r w:rsidRPr="003C3134">
              <w:rPr>
                <w:rFonts w:ascii="Corbel" w:hAnsi="Corbel"/>
                <w:b/>
                <w:i/>
                <w:iCs/>
                <w:szCs w:val="22"/>
              </w:rPr>
              <w:t>ethodologies and technologies involved)</w:t>
            </w:r>
            <w:r w:rsidRPr="003C3134">
              <w:rPr>
                <w:rFonts w:ascii="Corbel" w:hAnsi="Corbel"/>
                <w:i/>
                <w:iCs/>
                <w:szCs w:val="22"/>
              </w:rPr>
              <w:t>:</w:t>
            </w:r>
          </w:p>
          <w:p w14:paraId="398FB62E" w14:textId="279A63FC" w:rsidR="005B6140" w:rsidRPr="003C3134" w:rsidRDefault="005B6140" w:rsidP="002C4968">
            <w:pPr>
              <w:rPr>
                <w:rFonts w:ascii="Corbel" w:hAnsi="Corbel"/>
                <w:i/>
                <w:iCs/>
                <w:szCs w:val="22"/>
              </w:rPr>
            </w:pPr>
            <w:r>
              <w:rPr>
                <w:rFonts w:ascii="Corbel" w:hAnsi="Corbel"/>
                <w:i/>
                <w:iCs/>
                <w:szCs w:val="22"/>
              </w:rPr>
              <w:t xml:space="preserve">The candidates most have proven experience of at least </w:t>
            </w:r>
            <w:r w:rsidR="0011183D">
              <w:rPr>
                <w:rFonts w:ascii="Corbel" w:hAnsi="Corbel"/>
                <w:i/>
                <w:iCs/>
                <w:szCs w:val="22"/>
              </w:rPr>
              <w:t>three</w:t>
            </w:r>
            <w:r w:rsidR="00374C74">
              <w:rPr>
                <w:rFonts w:ascii="Corbel" w:hAnsi="Corbel"/>
                <w:i/>
                <w:iCs/>
                <w:szCs w:val="22"/>
              </w:rPr>
              <w:t xml:space="preserve"> </w:t>
            </w:r>
            <w:r>
              <w:rPr>
                <w:rFonts w:ascii="Corbel" w:hAnsi="Corbel"/>
                <w:i/>
                <w:iCs/>
                <w:szCs w:val="22"/>
              </w:rPr>
              <w:t xml:space="preserve"> separate project in the last 3 years fulfilling the criteria laid down in Section 6.4.3 B.1</w:t>
            </w:r>
          </w:p>
          <w:p w14:paraId="369C3AE9" w14:textId="60E740A1" w:rsidR="002C4968" w:rsidRPr="003C3134" w:rsidRDefault="002C4968" w:rsidP="002C4968">
            <w:pPr>
              <w:rPr>
                <w:rFonts w:ascii="Corbel" w:hAnsi="Corbel"/>
                <w:iCs/>
                <w:szCs w:val="22"/>
              </w:rPr>
            </w:pPr>
            <w:r w:rsidRPr="003C3134">
              <w:rPr>
                <w:rFonts w:ascii="Corbel" w:hAnsi="Corbel"/>
                <w:iCs/>
                <w:szCs w:val="22"/>
              </w:rPr>
              <w:t>[…]</w:t>
            </w:r>
          </w:p>
          <w:p w14:paraId="6C33AD33" w14:textId="058F5428" w:rsidR="000B1CD0" w:rsidRPr="003C3134" w:rsidRDefault="00716DDD" w:rsidP="000B1CD0">
            <w:pPr>
              <w:rPr>
                <w:rFonts w:ascii="Corbel" w:hAnsi="Corbel"/>
                <w:iCs/>
                <w:szCs w:val="22"/>
              </w:rPr>
            </w:pPr>
            <w:r w:rsidRPr="003C3134">
              <w:rPr>
                <w:rFonts w:ascii="Corbel" w:hAnsi="Corbel"/>
                <w:iCs/>
                <w:szCs w:val="22"/>
              </w:rPr>
              <w:t xml:space="preserve"> </w:t>
            </w:r>
            <w:r w:rsidR="000B1CD0" w:rsidRPr="003C3134">
              <w:rPr>
                <w:rFonts w:ascii="Corbel" w:hAnsi="Corbel"/>
                <w:iCs/>
                <w:szCs w:val="22"/>
              </w:rPr>
              <w:t>[…]</w:t>
            </w:r>
          </w:p>
          <w:p w14:paraId="57B8057B" w14:textId="77777777" w:rsidR="00AA50EE" w:rsidRPr="003C3134" w:rsidRDefault="00AA50EE" w:rsidP="00575A10">
            <w:pPr>
              <w:rPr>
                <w:rFonts w:ascii="Corbel" w:hAnsi="Corbel"/>
                <w:b/>
                <w:bCs/>
                <w:i/>
                <w:iCs/>
                <w:szCs w:val="22"/>
              </w:rPr>
            </w:pPr>
          </w:p>
          <w:p w14:paraId="49B71361" w14:textId="77777777" w:rsidR="00AA50EE" w:rsidRPr="003C3134" w:rsidRDefault="00AA50EE" w:rsidP="00575A10">
            <w:pPr>
              <w:rPr>
                <w:rFonts w:ascii="Corbel" w:hAnsi="Corbel"/>
                <w:szCs w:val="22"/>
              </w:rPr>
            </w:pPr>
          </w:p>
        </w:tc>
      </w:tr>
    </w:tbl>
    <w:p w14:paraId="3ADB9A0D" w14:textId="77777777" w:rsidR="00AA50EE" w:rsidRPr="003C3134" w:rsidRDefault="00AA50EE" w:rsidP="00AA50EE">
      <w:pPr>
        <w:pStyle w:val="Caption"/>
        <w:rPr>
          <w:rFonts w:ascii="Corbel" w:hAnsi="Corbel"/>
          <w:i/>
          <w:iCs/>
          <w:szCs w:val="22"/>
        </w:rPr>
      </w:pPr>
    </w:p>
    <w:p w14:paraId="708465F0" w14:textId="77777777" w:rsidR="006512A8" w:rsidRPr="003C3134" w:rsidRDefault="006512A8" w:rsidP="00AA50EE">
      <w:pPr>
        <w:pStyle w:val="Caption"/>
        <w:rPr>
          <w:rFonts w:ascii="Corbel" w:hAnsi="Corbel"/>
          <w:i/>
          <w:iCs/>
          <w:szCs w:val="22"/>
        </w:rPr>
      </w:pPr>
    </w:p>
    <w:p w14:paraId="316C1520" w14:textId="0CD0E710" w:rsidR="00AA50EE" w:rsidRPr="003C3134" w:rsidRDefault="006512A8" w:rsidP="00AA50EE">
      <w:pPr>
        <w:pStyle w:val="Caption"/>
        <w:rPr>
          <w:rFonts w:ascii="Corbel" w:hAnsi="Corbel"/>
          <w:i/>
          <w:iCs/>
          <w:szCs w:val="22"/>
        </w:rPr>
      </w:pPr>
      <w:r w:rsidRPr="003C3134">
        <w:rPr>
          <w:rFonts w:ascii="Corbel" w:hAnsi="Corbel"/>
          <w:i/>
          <w:iCs/>
          <w:szCs w:val="22"/>
        </w:rPr>
        <w:t>Date and s</w:t>
      </w:r>
      <w:r w:rsidR="00AA50EE" w:rsidRPr="003C3134">
        <w:rPr>
          <w:rFonts w:ascii="Corbel" w:hAnsi="Corbel"/>
          <w:i/>
          <w:iCs/>
          <w:szCs w:val="22"/>
        </w:rPr>
        <w:t>ignature</w:t>
      </w:r>
      <w:r w:rsidRPr="003C3134">
        <w:rPr>
          <w:rFonts w:ascii="Corbel" w:hAnsi="Corbel"/>
          <w:i/>
          <w:iCs/>
          <w:szCs w:val="22"/>
        </w:rPr>
        <w:t xml:space="preserve"> of the legal representative of the candidate</w:t>
      </w:r>
    </w:p>
    <w:p w14:paraId="674B9319" w14:textId="77777777" w:rsidR="00AA50EE" w:rsidRPr="003C3134" w:rsidRDefault="00AA50EE">
      <w:pPr>
        <w:spacing w:before="0" w:after="200" w:line="276" w:lineRule="auto"/>
        <w:jc w:val="left"/>
        <w:rPr>
          <w:rFonts w:ascii="Corbel" w:hAnsi="Corbel"/>
          <w:b/>
          <w:bCs/>
          <w:i/>
          <w:iCs/>
          <w:szCs w:val="22"/>
        </w:rPr>
      </w:pPr>
      <w:r w:rsidRPr="003C3134">
        <w:rPr>
          <w:rFonts w:ascii="Corbel" w:hAnsi="Corbel"/>
          <w:i/>
          <w:iCs/>
          <w:szCs w:val="22"/>
        </w:rPr>
        <w:br w:type="page"/>
      </w:r>
    </w:p>
    <w:p w14:paraId="5F9B0B97" w14:textId="77777777" w:rsidR="00EF5937" w:rsidRPr="003C3134" w:rsidRDefault="00AA50EE" w:rsidP="00326026">
      <w:pPr>
        <w:pStyle w:val="Heading10"/>
        <w:jc w:val="center"/>
        <w:rPr>
          <w:rFonts w:ascii="Corbel" w:hAnsi="Corbel" w:cs="Tahoma"/>
          <w:szCs w:val="22"/>
        </w:rPr>
      </w:pPr>
      <w:bookmarkStart w:id="77" w:name="_Toc473189225"/>
      <w:bookmarkStart w:id="78" w:name="_Toc421023935"/>
      <w:r w:rsidRPr="003C3134">
        <w:rPr>
          <w:rFonts w:ascii="Corbel" w:hAnsi="Corbel" w:cs="Tahoma"/>
          <w:szCs w:val="22"/>
        </w:rPr>
        <w:lastRenderedPageBreak/>
        <w:t>Attachment 2</w:t>
      </w:r>
      <w:bookmarkEnd w:id="77"/>
    </w:p>
    <w:p w14:paraId="5EAA4095" w14:textId="5A188DA0" w:rsidR="00AA50EE" w:rsidRPr="003C3134" w:rsidRDefault="00AA50EE" w:rsidP="00EF5937">
      <w:pPr>
        <w:jc w:val="center"/>
        <w:rPr>
          <w:rFonts w:ascii="Corbel" w:hAnsi="Corbel"/>
          <w:b/>
          <w:szCs w:val="22"/>
        </w:rPr>
      </w:pPr>
      <w:r w:rsidRPr="003C3134">
        <w:rPr>
          <w:rFonts w:ascii="Corbel" w:hAnsi="Corbel"/>
          <w:b/>
          <w:szCs w:val="22"/>
        </w:rPr>
        <w:t xml:space="preserve"> Declaration of confidentiality</w:t>
      </w:r>
      <w:bookmarkEnd w:id="78"/>
    </w:p>
    <w:p w14:paraId="447C8B57" w14:textId="77777777" w:rsidR="00AA50EE" w:rsidRPr="003C3134" w:rsidRDefault="00AA50EE" w:rsidP="00AA50EE">
      <w:pPr>
        <w:rPr>
          <w:rFonts w:ascii="Corbel" w:hAnsi="Corbel"/>
          <w:szCs w:val="22"/>
        </w:rPr>
      </w:pPr>
    </w:p>
    <w:p w14:paraId="78FA6211" w14:textId="17FB2C16" w:rsidR="00AA50EE" w:rsidRPr="003C3134" w:rsidRDefault="00AA50EE" w:rsidP="00AA50EE">
      <w:pPr>
        <w:pStyle w:val="Caption"/>
        <w:suppressAutoHyphens/>
        <w:spacing w:before="0" w:after="240"/>
        <w:rPr>
          <w:rFonts w:ascii="Corbel" w:hAnsi="Corbel"/>
          <w:szCs w:val="22"/>
        </w:rPr>
      </w:pPr>
      <w:r w:rsidRPr="003C3134">
        <w:rPr>
          <w:rFonts w:ascii="Corbel" w:hAnsi="Corbel"/>
          <w:szCs w:val="22"/>
        </w:rPr>
        <w:t xml:space="preserve">Compulsory form to be filled in and signed by </w:t>
      </w:r>
      <w:r w:rsidR="004E48AA" w:rsidRPr="003C3134">
        <w:rPr>
          <w:rFonts w:ascii="Corbel" w:hAnsi="Corbel"/>
          <w:szCs w:val="22"/>
        </w:rPr>
        <w:t xml:space="preserve">the candidate, by </w:t>
      </w:r>
      <w:r w:rsidRPr="003C3134">
        <w:rPr>
          <w:rFonts w:ascii="Corbel" w:hAnsi="Corbel"/>
          <w:szCs w:val="22"/>
        </w:rPr>
        <w:t xml:space="preserve">each member of the </w:t>
      </w:r>
      <w:r w:rsidR="004E48AA" w:rsidRPr="003C3134">
        <w:rPr>
          <w:rFonts w:ascii="Corbel" w:hAnsi="Corbel"/>
          <w:szCs w:val="22"/>
        </w:rPr>
        <w:t>group in case of joint-candidature and by each declared subcontractor</w:t>
      </w:r>
    </w:p>
    <w:p w14:paraId="389121BC" w14:textId="3207DFCD" w:rsidR="00AA50EE" w:rsidRPr="003C3134" w:rsidRDefault="00AA50EE" w:rsidP="00AA50EE">
      <w:pPr>
        <w:suppressAutoHyphens/>
        <w:ind w:left="425" w:hanging="425"/>
        <w:rPr>
          <w:rFonts w:ascii="Corbel" w:hAnsi="Corbel"/>
          <w:szCs w:val="22"/>
        </w:rPr>
      </w:pPr>
      <w:r w:rsidRPr="003C3134">
        <w:rPr>
          <w:rFonts w:ascii="Corbel" w:hAnsi="Corbel"/>
          <w:szCs w:val="22"/>
        </w:rPr>
        <w:t>1.</w:t>
      </w:r>
      <w:r w:rsidRPr="003C3134">
        <w:rPr>
          <w:rFonts w:ascii="Corbel" w:hAnsi="Corbel"/>
          <w:szCs w:val="22"/>
        </w:rPr>
        <w:tab/>
        <w:t>I, ____________________________, agree not to disclose any classified, sensitive or proprietary information that is presented, discussed or made accessible during my participation in the call for tenders "</w:t>
      </w:r>
      <w:r w:rsidR="00374C74">
        <w:rPr>
          <w:rFonts w:ascii="Corbel" w:hAnsi="Corbel"/>
          <w:b/>
          <w:szCs w:val="22"/>
        </w:rPr>
        <w:t>LISA/2017</w:t>
      </w:r>
      <w:r w:rsidRPr="003C3134">
        <w:rPr>
          <w:rFonts w:ascii="Corbel" w:hAnsi="Corbel"/>
          <w:b/>
          <w:szCs w:val="22"/>
        </w:rPr>
        <w:t>/RP/0</w:t>
      </w:r>
      <w:r w:rsidR="00D52130">
        <w:rPr>
          <w:rFonts w:ascii="Corbel" w:hAnsi="Corbel"/>
          <w:b/>
          <w:szCs w:val="22"/>
        </w:rPr>
        <w:t>1</w:t>
      </w:r>
      <w:r w:rsidRPr="003C3134">
        <w:rPr>
          <w:rFonts w:ascii="Corbel" w:hAnsi="Corbel"/>
          <w:b/>
          <w:szCs w:val="22"/>
        </w:rPr>
        <w:t>"</w:t>
      </w:r>
      <w:r w:rsidRPr="003C3134">
        <w:rPr>
          <w:rFonts w:ascii="Corbel" w:hAnsi="Corbel"/>
          <w:szCs w:val="22"/>
        </w:rPr>
        <w:t>, to any person or legal entity who has not signed a nondisclosure agreement.</w:t>
      </w:r>
    </w:p>
    <w:p w14:paraId="32C7F101" w14:textId="77777777" w:rsidR="00AA50EE" w:rsidRPr="003C3134" w:rsidRDefault="00AA50EE" w:rsidP="00AA50EE">
      <w:pPr>
        <w:suppressAutoHyphens/>
        <w:ind w:left="425" w:hanging="425"/>
        <w:rPr>
          <w:rFonts w:ascii="Corbel" w:hAnsi="Corbel"/>
          <w:szCs w:val="22"/>
        </w:rPr>
      </w:pPr>
    </w:p>
    <w:p w14:paraId="3B7586AF" w14:textId="77777777" w:rsidR="00AA50EE" w:rsidRPr="003C3134" w:rsidRDefault="00AA50EE" w:rsidP="00AA50EE">
      <w:pPr>
        <w:suppressAutoHyphens/>
        <w:ind w:left="426"/>
        <w:rPr>
          <w:rFonts w:ascii="Corbel" w:hAnsi="Corbel"/>
          <w:szCs w:val="22"/>
        </w:rPr>
      </w:pPr>
      <w:r w:rsidRPr="003C3134">
        <w:rPr>
          <w:rFonts w:ascii="Corbel" w:hAnsi="Corbel"/>
          <w:szCs w:val="22"/>
        </w:rPr>
        <w:t>I understand that information I may become aware of, or possess, as a result of this access is considered proprietary or sensitive. I agree not to appropriate such information for my own use or to release or disclose it to third parties unless specifically authorised to do so. I also understand that I must protect proprietary information from unauthorised use or disclosure for as long as it remains proprietary and refrain from using the information for any purpose other than that for which it was furnished.</w:t>
      </w:r>
    </w:p>
    <w:p w14:paraId="26BCC0D1" w14:textId="77777777" w:rsidR="00AA50EE" w:rsidRPr="003C3134" w:rsidRDefault="00AA50EE" w:rsidP="00AA50EE">
      <w:pPr>
        <w:suppressAutoHyphens/>
        <w:ind w:left="426"/>
        <w:rPr>
          <w:rFonts w:ascii="Corbel" w:hAnsi="Corbel"/>
          <w:szCs w:val="22"/>
        </w:rPr>
      </w:pPr>
    </w:p>
    <w:p w14:paraId="323DD237" w14:textId="63A3B8C9" w:rsidR="00AA50EE" w:rsidRPr="003C3134" w:rsidRDefault="00AA50EE" w:rsidP="00AA50EE">
      <w:pPr>
        <w:suppressAutoHyphens/>
        <w:ind w:left="426"/>
        <w:rPr>
          <w:rFonts w:ascii="Corbel" w:hAnsi="Corbel"/>
          <w:szCs w:val="22"/>
        </w:rPr>
      </w:pPr>
      <w:r w:rsidRPr="003C3134">
        <w:rPr>
          <w:rFonts w:ascii="Corbel" w:hAnsi="Corbel"/>
          <w:szCs w:val="22"/>
        </w:rPr>
        <w:t xml:space="preserve">I </w:t>
      </w:r>
      <w:r w:rsidR="004E48AA" w:rsidRPr="003C3134">
        <w:rPr>
          <w:rFonts w:ascii="Corbel" w:hAnsi="Corbel"/>
          <w:szCs w:val="22"/>
        </w:rPr>
        <w:t xml:space="preserve">will </w:t>
      </w:r>
      <w:r w:rsidRPr="003C3134">
        <w:rPr>
          <w:rFonts w:ascii="Corbel" w:hAnsi="Corbel"/>
          <w:szCs w:val="22"/>
        </w:rPr>
        <w:t>continue to be bound by this undertaking after completion of the call for tender</w:t>
      </w:r>
      <w:r w:rsidR="004E48AA" w:rsidRPr="003C3134">
        <w:rPr>
          <w:rFonts w:ascii="Corbel" w:hAnsi="Corbel"/>
          <w:szCs w:val="22"/>
        </w:rPr>
        <w:t>s</w:t>
      </w:r>
      <w:r w:rsidRPr="003C3134">
        <w:rPr>
          <w:rFonts w:ascii="Corbel" w:hAnsi="Corbel"/>
          <w:szCs w:val="22"/>
        </w:rPr>
        <w:t xml:space="preserve"> procedure "</w:t>
      </w:r>
      <w:r w:rsidR="00374C74">
        <w:rPr>
          <w:rFonts w:ascii="Corbel" w:hAnsi="Corbel"/>
          <w:b/>
          <w:szCs w:val="22"/>
        </w:rPr>
        <w:t>LISA/2017/RP/01</w:t>
      </w:r>
      <w:r w:rsidRPr="003C3134">
        <w:rPr>
          <w:rFonts w:ascii="Corbel" w:hAnsi="Corbel"/>
          <w:b/>
          <w:szCs w:val="22"/>
        </w:rPr>
        <w:t>"</w:t>
      </w:r>
      <w:r w:rsidRPr="003C3134">
        <w:rPr>
          <w:rFonts w:ascii="Corbel" w:hAnsi="Corbel"/>
          <w:szCs w:val="22"/>
        </w:rPr>
        <w:t>.</w:t>
      </w:r>
    </w:p>
    <w:p w14:paraId="08B65BFB" w14:textId="77777777" w:rsidR="00AA50EE" w:rsidRPr="003C3134" w:rsidRDefault="00AA50EE" w:rsidP="00AA50EE">
      <w:pPr>
        <w:suppressAutoHyphens/>
        <w:ind w:left="426"/>
        <w:rPr>
          <w:rFonts w:ascii="Corbel" w:hAnsi="Corbel"/>
          <w:szCs w:val="22"/>
        </w:rPr>
      </w:pPr>
    </w:p>
    <w:p w14:paraId="56F3510C" w14:textId="77777777" w:rsidR="00AA50EE" w:rsidRPr="003C3134" w:rsidRDefault="00AA50EE" w:rsidP="00AA50EE">
      <w:pPr>
        <w:suppressAutoHyphens/>
        <w:ind w:left="426"/>
        <w:rPr>
          <w:rFonts w:ascii="Corbel" w:hAnsi="Corbel"/>
          <w:szCs w:val="22"/>
        </w:rPr>
      </w:pPr>
      <w:r w:rsidRPr="003C3134">
        <w:rPr>
          <w:rFonts w:ascii="Corbel" w:hAnsi="Corbel"/>
          <w:szCs w:val="22"/>
        </w:rPr>
        <w:t>I understand that a violation of this agreement is subject to administrative and civil sanctions.</w:t>
      </w:r>
    </w:p>
    <w:p w14:paraId="4F792149" w14:textId="77777777" w:rsidR="00AA50EE" w:rsidRPr="003C3134" w:rsidRDefault="00AA50EE" w:rsidP="00AA50EE">
      <w:pPr>
        <w:suppressAutoHyphens/>
        <w:ind w:left="426"/>
        <w:rPr>
          <w:rFonts w:ascii="Corbel" w:hAnsi="Corbel"/>
          <w:szCs w:val="22"/>
        </w:rPr>
      </w:pPr>
    </w:p>
    <w:p w14:paraId="74FEC4E2" w14:textId="77777777" w:rsidR="00AA50EE" w:rsidRPr="003C3134" w:rsidRDefault="00AA50EE" w:rsidP="00AA50EE">
      <w:pPr>
        <w:suppressAutoHyphens/>
        <w:ind w:left="426" w:hanging="426"/>
        <w:rPr>
          <w:rFonts w:ascii="Corbel" w:hAnsi="Corbel"/>
          <w:szCs w:val="22"/>
        </w:rPr>
      </w:pPr>
    </w:p>
    <w:p w14:paraId="6CD40A5C" w14:textId="77777777" w:rsidR="00AA50EE" w:rsidRPr="003C3134" w:rsidRDefault="00AA50EE" w:rsidP="00AA50EE">
      <w:pPr>
        <w:suppressAutoHyphens/>
        <w:rPr>
          <w:rFonts w:ascii="Corbel" w:hAnsi="Corbel"/>
          <w:szCs w:val="22"/>
        </w:rPr>
      </w:pPr>
    </w:p>
    <w:p w14:paraId="1D9E59CB" w14:textId="77777777" w:rsidR="00AA50EE" w:rsidRPr="003C3134" w:rsidRDefault="00AA50EE" w:rsidP="00F53432">
      <w:pPr>
        <w:rPr>
          <w:rFonts w:ascii="Corbel" w:hAnsi="Corbel"/>
          <w:szCs w:val="22"/>
        </w:rPr>
      </w:pPr>
      <w:bookmarkStart w:id="79" w:name="_Toc421023730"/>
      <w:bookmarkStart w:id="80" w:name="_Toc421023936"/>
      <w:r w:rsidRPr="003C3134">
        <w:rPr>
          <w:rFonts w:ascii="Corbel" w:hAnsi="Corbel"/>
          <w:szCs w:val="22"/>
        </w:rPr>
        <w:t>________________________________              ________________________________</w:t>
      </w:r>
      <w:bookmarkEnd w:id="79"/>
      <w:bookmarkEnd w:id="80"/>
    </w:p>
    <w:p w14:paraId="5EE789A6" w14:textId="106FF0E5" w:rsidR="00AA50EE" w:rsidRPr="003C3134" w:rsidRDefault="004E48AA" w:rsidP="00F53432">
      <w:pPr>
        <w:rPr>
          <w:rFonts w:ascii="Corbel" w:hAnsi="Corbel"/>
          <w:szCs w:val="22"/>
        </w:rPr>
      </w:pPr>
      <w:r w:rsidRPr="003C3134">
        <w:rPr>
          <w:rFonts w:ascii="Corbel" w:hAnsi="Corbel"/>
          <w:szCs w:val="22"/>
        </w:rPr>
        <w:t xml:space="preserve">      Printed </w:t>
      </w:r>
      <w:r w:rsidR="0023388D" w:rsidRPr="003C3134">
        <w:rPr>
          <w:rFonts w:ascii="Corbel" w:hAnsi="Corbel"/>
          <w:szCs w:val="22"/>
        </w:rPr>
        <w:t>n</w:t>
      </w:r>
      <w:r w:rsidRPr="003C3134">
        <w:rPr>
          <w:rFonts w:ascii="Corbel" w:hAnsi="Corbel"/>
          <w:szCs w:val="22"/>
        </w:rPr>
        <w:t>ame</w:t>
      </w:r>
      <w:r w:rsidRPr="003C3134">
        <w:rPr>
          <w:rFonts w:ascii="Corbel" w:hAnsi="Corbel"/>
          <w:szCs w:val="22"/>
        </w:rPr>
        <w:tab/>
      </w:r>
      <w:r w:rsidRPr="003C3134">
        <w:rPr>
          <w:rFonts w:ascii="Corbel" w:hAnsi="Corbel"/>
          <w:szCs w:val="22"/>
        </w:rPr>
        <w:tab/>
      </w:r>
      <w:r w:rsidRPr="003C3134">
        <w:rPr>
          <w:rFonts w:ascii="Corbel" w:hAnsi="Corbel"/>
          <w:szCs w:val="22"/>
        </w:rPr>
        <w:tab/>
      </w:r>
      <w:r w:rsidRPr="003C3134">
        <w:rPr>
          <w:rFonts w:ascii="Corbel" w:hAnsi="Corbel"/>
          <w:szCs w:val="22"/>
        </w:rPr>
        <w:tab/>
      </w:r>
      <w:r w:rsidRPr="003C3134">
        <w:rPr>
          <w:rFonts w:ascii="Corbel" w:hAnsi="Corbel"/>
          <w:szCs w:val="22"/>
        </w:rPr>
        <w:tab/>
        <w:t>legal entity</w:t>
      </w:r>
    </w:p>
    <w:p w14:paraId="73989B64" w14:textId="77777777" w:rsidR="00AA50EE" w:rsidRPr="003C3134" w:rsidRDefault="00AA50EE" w:rsidP="00AA50EE">
      <w:pPr>
        <w:pStyle w:val="Text1"/>
        <w:suppressAutoHyphens/>
        <w:ind w:left="0" w:firstLine="720"/>
        <w:rPr>
          <w:rFonts w:ascii="Corbel" w:hAnsi="Corbel"/>
          <w:szCs w:val="22"/>
        </w:rPr>
      </w:pPr>
    </w:p>
    <w:p w14:paraId="408E2F5C" w14:textId="77777777" w:rsidR="00AA50EE" w:rsidRPr="003C3134" w:rsidRDefault="00AA50EE" w:rsidP="00AA50EE">
      <w:pPr>
        <w:pStyle w:val="Text1"/>
        <w:suppressAutoHyphens/>
        <w:ind w:left="0"/>
        <w:jc w:val="center"/>
        <w:rPr>
          <w:rFonts w:ascii="Corbel" w:hAnsi="Corbel"/>
          <w:szCs w:val="22"/>
        </w:rPr>
      </w:pPr>
      <w:r w:rsidRPr="003C3134">
        <w:rPr>
          <w:rFonts w:ascii="Corbel" w:hAnsi="Corbel"/>
          <w:szCs w:val="22"/>
        </w:rPr>
        <w:t>_______________________________________________________________________</w:t>
      </w:r>
      <w:r w:rsidRPr="003C3134">
        <w:rPr>
          <w:rFonts w:ascii="Corbel" w:hAnsi="Corbel"/>
          <w:szCs w:val="22"/>
        </w:rPr>
        <w:br/>
        <w:t>Address, E-Mail and Phone Number</w:t>
      </w:r>
    </w:p>
    <w:p w14:paraId="29BBA2C8" w14:textId="77777777" w:rsidR="00AA50EE" w:rsidRPr="003C3134" w:rsidRDefault="00AA50EE" w:rsidP="00AA50EE">
      <w:pPr>
        <w:pStyle w:val="Text1"/>
        <w:suppressAutoHyphens/>
        <w:ind w:left="0"/>
        <w:rPr>
          <w:rFonts w:ascii="Corbel" w:hAnsi="Corbel"/>
          <w:szCs w:val="22"/>
        </w:rPr>
      </w:pPr>
    </w:p>
    <w:p w14:paraId="1E609BA4" w14:textId="77777777" w:rsidR="00AA50EE" w:rsidRPr="003C3134" w:rsidRDefault="00AA50EE" w:rsidP="00AA50EE">
      <w:pPr>
        <w:pStyle w:val="Text1"/>
        <w:suppressAutoHyphens/>
        <w:ind w:left="0"/>
        <w:rPr>
          <w:rFonts w:ascii="Corbel" w:hAnsi="Corbel"/>
          <w:szCs w:val="22"/>
        </w:rPr>
      </w:pPr>
    </w:p>
    <w:p w14:paraId="7B3F92E7" w14:textId="77777777" w:rsidR="00AA50EE" w:rsidRPr="003C3134" w:rsidRDefault="00AA50EE" w:rsidP="00AA50EE">
      <w:pPr>
        <w:pStyle w:val="Text1"/>
        <w:suppressAutoHyphens/>
        <w:ind w:left="0"/>
        <w:rPr>
          <w:rFonts w:ascii="Corbel" w:hAnsi="Corbel"/>
          <w:szCs w:val="22"/>
        </w:rPr>
      </w:pPr>
      <w:r w:rsidRPr="003C3134">
        <w:rPr>
          <w:rFonts w:ascii="Corbel" w:hAnsi="Corbel"/>
          <w:szCs w:val="22"/>
        </w:rPr>
        <w:t>_______________________                                           _________________________</w:t>
      </w:r>
      <w:r w:rsidRPr="003C3134">
        <w:rPr>
          <w:rFonts w:ascii="Corbel" w:hAnsi="Corbel"/>
          <w:szCs w:val="22"/>
        </w:rPr>
        <w:br/>
        <w:t xml:space="preserve">           Place and Date</w:t>
      </w:r>
      <w:r w:rsidRPr="003C3134">
        <w:rPr>
          <w:rFonts w:ascii="Corbel" w:hAnsi="Corbel"/>
          <w:szCs w:val="22"/>
        </w:rPr>
        <w:tab/>
      </w:r>
      <w:r w:rsidRPr="003C3134">
        <w:rPr>
          <w:rFonts w:ascii="Corbel" w:hAnsi="Corbel"/>
          <w:szCs w:val="22"/>
        </w:rPr>
        <w:tab/>
      </w:r>
      <w:r w:rsidRPr="003C3134">
        <w:rPr>
          <w:rFonts w:ascii="Corbel" w:hAnsi="Corbel"/>
          <w:szCs w:val="22"/>
        </w:rPr>
        <w:tab/>
      </w:r>
      <w:r w:rsidRPr="003C3134">
        <w:rPr>
          <w:rFonts w:ascii="Corbel" w:hAnsi="Corbel"/>
          <w:szCs w:val="22"/>
        </w:rPr>
        <w:tab/>
      </w:r>
      <w:r w:rsidRPr="003C3134">
        <w:rPr>
          <w:rFonts w:ascii="Corbel" w:hAnsi="Corbel"/>
          <w:szCs w:val="22"/>
        </w:rPr>
        <w:tab/>
      </w:r>
      <w:r w:rsidRPr="003C3134">
        <w:rPr>
          <w:rFonts w:ascii="Corbel" w:hAnsi="Corbel"/>
          <w:szCs w:val="22"/>
        </w:rPr>
        <w:tab/>
      </w:r>
      <w:r w:rsidRPr="003C3134">
        <w:rPr>
          <w:rFonts w:ascii="Corbel" w:hAnsi="Corbel"/>
          <w:szCs w:val="22"/>
        </w:rPr>
        <w:tab/>
        <w:t xml:space="preserve"> Signature</w:t>
      </w:r>
    </w:p>
    <w:p w14:paraId="50F3AE30" w14:textId="77777777" w:rsidR="00AA50EE" w:rsidRPr="003C3134" w:rsidRDefault="00AA50EE" w:rsidP="00AA50EE">
      <w:pPr>
        <w:tabs>
          <w:tab w:val="left" w:pos="3844"/>
        </w:tabs>
        <w:jc w:val="center"/>
        <w:rPr>
          <w:rFonts w:ascii="Corbel" w:hAnsi="Corbel"/>
          <w:b/>
          <w:szCs w:val="22"/>
        </w:rPr>
      </w:pPr>
    </w:p>
    <w:p w14:paraId="4AD28920" w14:textId="77777777" w:rsidR="00AA50EE" w:rsidRPr="003C3134" w:rsidRDefault="00AA50EE" w:rsidP="00AA50EE">
      <w:pPr>
        <w:tabs>
          <w:tab w:val="left" w:pos="3844"/>
        </w:tabs>
        <w:rPr>
          <w:rFonts w:ascii="Corbel" w:hAnsi="Corbel"/>
          <w:b/>
          <w:szCs w:val="22"/>
        </w:rPr>
      </w:pPr>
    </w:p>
    <w:p w14:paraId="09E36FCA" w14:textId="77777777" w:rsidR="00AA50EE" w:rsidRPr="003C3134" w:rsidRDefault="00AA50EE" w:rsidP="00AA50EE">
      <w:pPr>
        <w:tabs>
          <w:tab w:val="left" w:pos="3844"/>
        </w:tabs>
        <w:rPr>
          <w:rFonts w:ascii="Corbel" w:hAnsi="Corbel"/>
          <w:b/>
          <w:szCs w:val="22"/>
        </w:rPr>
      </w:pPr>
    </w:p>
    <w:p w14:paraId="36C8E8C1" w14:textId="77777777" w:rsidR="00C53D7D" w:rsidRDefault="00C53D7D">
      <w:pPr>
        <w:spacing w:before="0" w:after="200" w:line="276" w:lineRule="auto"/>
        <w:jc w:val="left"/>
        <w:rPr>
          <w:rFonts w:ascii="Corbel" w:hAnsi="Corbel" w:cs="Tahoma"/>
          <w:b/>
          <w:bCs/>
          <w:smallCaps/>
          <w:szCs w:val="22"/>
        </w:rPr>
      </w:pPr>
      <w:bookmarkStart w:id="81" w:name="_Toc349147476"/>
      <w:r>
        <w:rPr>
          <w:rFonts w:ascii="Corbel" w:hAnsi="Corbel" w:cs="Tahoma"/>
          <w:szCs w:val="22"/>
        </w:rPr>
        <w:br w:type="page"/>
      </w:r>
    </w:p>
    <w:p w14:paraId="710A8651" w14:textId="23A973B7" w:rsidR="00AA50EE" w:rsidRPr="003C3134" w:rsidRDefault="00AA50EE" w:rsidP="00326026">
      <w:pPr>
        <w:pStyle w:val="Heading10"/>
        <w:jc w:val="center"/>
        <w:rPr>
          <w:rFonts w:ascii="Corbel" w:hAnsi="Corbel" w:cs="Tahoma"/>
          <w:szCs w:val="22"/>
        </w:rPr>
      </w:pPr>
      <w:bookmarkStart w:id="82" w:name="_Toc473189226"/>
      <w:r w:rsidRPr="003C3134">
        <w:rPr>
          <w:rFonts w:ascii="Corbel" w:hAnsi="Corbel" w:cs="Tahoma"/>
          <w:szCs w:val="22"/>
        </w:rPr>
        <w:lastRenderedPageBreak/>
        <w:t>A</w:t>
      </w:r>
      <w:r w:rsidR="00EF5937" w:rsidRPr="003C3134">
        <w:rPr>
          <w:rFonts w:ascii="Corbel" w:hAnsi="Corbel" w:cs="Tahoma"/>
          <w:szCs w:val="22"/>
        </w:rPr>
        <w:t>ttachment</w:t>
      </w:r>
      <w:r w:rsidRPr="003C3134">
        <w:rPr>
          <w:rFonts w:ascii="Corbel" w:hAnsi="Corbel" w:cs="Tahoma"/>
          <w:szCs w:val="22"/>
        </w:rPr>
        <w:t xml:space="preserve"> 3</w:t>
      </w:r>
      <w:bookmarkEnd w:id="82"/>
      <w:r w:rsidRPr="003C3134">
        <w:rPr>
          <w:rFonts w:ascii="Corbel" w:hAnsi="Corbel" w:cs="Tahoma"/>
          <w:szCs w:val="22"/>
        </w:rPr>
        <w:t xml:space="preserve"> </w:t>
      </w:r>
    </w:p>
    <w:p w14:paraId="3BCFD60D" w14:textId="77777777" w:rsidR="00AA50EE" w:rsidRPr="003C3134" w:rsidRDefault="00AA50EE" w:rsidP="00EF5937">
      <w:pPr>
        <w:jc w:val="center"/>
        <w:rPr>
          <w:rFonts w:ascii="Corbel" w:hAnsi="Corbel"/>
          <w:b/>
          <w:szCs w:val="22"/>
        </w:rPr>
      </w:pPr>
      <w:r w:rsidRPr="003C3134">
        <w:rPr>
          <w:rFonts w:ascii="Corbel" w:hAnsi="Corbel"/>
          <w:b/>
          <w:szCs w:val="22"/>
        </w:rPr>
        <w:t>Checklist of documents to be submitted</w:t>
      </w:r>
      <w:bookmarkEnd w:id="81"/>
    </w:p>
    <w:p w14:paraId="73F45D45" w14:textId="37CBFB31" w:rsidR="00AA50EE" w:rsidRPr="003C3134" w:rsidRDefault="00AA50EE" w:rsidP="00AA50EE">
      <w:pPr>
        <w:rPr>
          <w:rFonts w:ascii="Corbel" w:hAnsi="Corbel"/>
          <w:szCs w:val="22"/>
        </w:rPr>
      </w:pPr>
      <w:r w:rsidRPr="003C3134">
        <w:rPr>
          <w:rFonts w:ascii="Corbel" w:hAnsi="Corbel"/>
          <w:szCs w:val="22"/>
        </w:rPr>
        <w:t>The purpose of the table below is to fac</w:t>
      </w:r>
      <w:r w:rsidR="006B72E2" w:rsidRPr="003C3134">
        <w:rPr>
          <w:rFonts w:ascii="Corbel" w:hAnsi="Corbel"/>
          <w:szCs w:val="22"/>
        </w:rPr>
        <w:t>ilitate the preparation of the candidature</w:t>
      </w:r>
      <w:r w:rsidRPr="003C3134">
        <w:rPr>
          <w:rFonts w:ascii="Corbel" w:hAnsi="Corbel"/>
          <w:szCs w:val="22"/>
        </w:rPr>
        <w:t xml:space="preserve"> by providing an overview of the documents that must be included (marked by </w:t>
      </w:r>
      <w:r w:rsidRPr="003C3134">
        <w:rPr>
          <w:rFonts w:ascii="Corbel" w:hAnsi="Corbel"/>
          <w:szCs w:val="22"/>
        </w:rPr>
        <w:sym w:font="Wingdings" w:char="F06E"/>
      </w:r>
      <w:r w:rsidRPr="003C3134">
        <w:rPr>
          <w:rFonts w:ascii="Corbel" w:hAnsi="Corbel"/>
          <w:szCs w:val="22"/>
        </w:rPr>
        <w:t xml:space="preserve">) depending on the role of each  economic operator in the </w:t>
      </w:r>
      <w:r w:rsidR="006B72E2" w:rsidRPr="003C3134">
        <w:rPr>
          <w:rFonts w:ascii="Corbel" w:hAnsi="Corbel"/>
          <w:szCs w:val="22"/>
        </w:rPr>
        <w:t xml:space="preserve">candidature </w:t>
      </w:r>
      <w:r w:rsidRPr="003C3134">
        <w:rPr>
          <w:rFonts w:ascii="Corbel" w:hAnsi="Corbel"/>
          <w:szCs w:val="22"/>
        </w:rPr>
        <w:t>(group leader in joint</w:t>
      </w:r>
      <w:r w:rsidR="006B72E2" w:rsidRPr="003C3134">
        <w:rPr>
          <w:rFonts w:ascii="Corbel" w:hAnsi="Corbel"/>
          <w:szCs w:val="22"/>
        </w:rPr>
        <w:t>-candidature</w:t>
      </w:r>
      <w:r w:rsidRPr="003C3134">
        <w:rPr>
          <w:rFonts w:ascii="Corbel" w:hAnsi="Corbel"/>
          <w:szCs w:val="22"/>
        </w:rPr>
        <w:t xml:space="preserve">, </w:t>
      </w:r>
      <w:r w:rsidR="006B72E2" w:rsidRPr="003C3134">
        <w:rPr>
          <w:rFonts w:ascii="Corbel" w:hAnsi="Corbel"/>
          <w:szCs w:val="22"/>
        </w:rPr>
        <w:t xml:space="preserve">member </w:t>
      </w:r>
      <w:r w:rsidRPr="003C3134">
        <w:rPr>
          <w:rFonts w:ascii="Corbel" w:hAnsi="Corbel"/>
          <w:szCs w:val="22"/>
        </w:rPr>
        <w:t>in joint</w:t>
      </w:r>
      <w:r w:rsidR="006B72E2" w:rsidRPr="003C3134">
        <w:rPr>
          <w:rFonts w:ascii="Corbel" w:hAnsi="Corbel"/>
          <w:szCs w:val="22"/>
        </w:rPr>
        <w:t>-candidature, sole</w:t>
      </w:r>
      <w:r w:rsidRPr="003C3134">
        <w:rPr>
          <w:rFonts w:ascii="Corbel" w:hAnsi="Corbel"/>
          <w:szCs w:val="22"/>
        </w:rPr>
        <w:t xml:space="preserve"> c</w:t>
      </w:r>
      <w:r w:rsidR="006B72E2" w:rsidRPr="003C3134">
        <w:rPr>
          <w:rFonts w:ascii="Corbel" w:hAnsi="Corbel"/>
          <w:szCs w:val="22"/>
        </w:rPr>
        <w:t>andidate</w:t>
      </w:r>
      <w:r w:rsidRPr="003C3134">
        <w:rPr>
          <w:rFonts w:ascii="Corbel" w:hAnsi="Corbel"/>
          <w:szCs w:val="22"/>
        </w:rPr>
        <w:t>, subcontractor).Some of the documents are only relevant in cases of joint</w:t>
      </w:r>
      <w:r w:rsidR="006B72E2" w:rsidRPr="003C3134">
        <w:rPr>
          <w:rFonts w:ascii="Corbel" w:hAnsi="Corbel"/>
          <w:szCs w:val="22"/>
        </w:rPr>
        <w:t>-candidature</w:t>
      </w:r>
      <w:r w:rsidRPr="003C3134">
        <w:rPr>
          <w:rFonts w:ascii="Corbel" w:hAnsi="Corbel"/>
          <w:szCs w:val="22"/>
        </w:rPr>
        <w:t xml:space="preserve"> or when subcontractors are involved. Additional documents might be necessary depending on the specific characteristics of each </w:t>
      </w:r>
      <w:r w:rsidR="006B72E2" w:rsidRPr="003C3134">
        <w:rPr>
          <w:rFonts w:ascii="Corbel" w:hAnsi="Corbel"/>
          <w:szCs w:val="22"/>
        </w:rPr>
        <w:t>candidature</w:t>
      </w:r>
      <w:r w:rsidRPr="003C3134">
        <w:rPr>
          <w:rFonts w:ascii="Corbel" w:hAnsi="Corbel"/>
          <w:szCs w:val="22"/>
        </w:rPr>
        <w:t>.</w:t>
      </w:r>
    </w:p>
    <w:tbl>
      <w:tblPr>
        <w:tblW w:w="984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3936"/>
        <w:gridCol w:w="1559"/>
        <w:gridCol w:w="1701"/>
        <w:gridCol w:w="1417"/>
        <w:gridCol w:w="1233"/>
      </w:tblGrid>
      <w:tr w:rsidR="00AA50EE" w:rsidRPr="004D066B" w14:paraId="26BEEA1B" w14:textId="77777777" w:rsidTr="00860B73">
        <w:trPr>
          <w:cantSplit/>
          <w:trHeight w:val="1134"/>
        </w:trPr>
        <w:tc>
          <w:tcPr>
            <w:tcW w:w="3936" w:type="dxa"/>
            <w:shd w:val="clear" w:color="auto" w:fill="C0C0C0"/>
            <w:vAlign w:val="center"/>
          </w:tcPr>
          <w:p w14:paraId="00AB1FE6" w14:textId="77777777" w:rsidR="00AA50EE" w:rsidRPr="004D066B" w:rsidRDefault="00AA50EE" w:rsidP="00575A10">
            <w:pPr>
              <w:spacing w:before="60" w:after="60"/>
              <w:jc w:val="center"/>
              <w:rPr>
                <w:rFonts w:ascii="Corbel" w:hAnsi="Corbel"/>
                <w:b/>
                <w:sz w:val="18"/>
                <w:szCs w:val="18"/>
              </w:rPr>
            </w:pPr>
            <w:r w:rsidRPr="004D066B">
              <w:rPr>
                <w:rFonts w:ascii="Corbel" w:hAnsi="Corbel"/>
                <w:b/>
                <w:sz w:val="18"/>
                <w:szCs w:val="18"/>
              </w:rPr>
              <w:t>Description</w:t>
            </w:r>
          </w:p>
        </w:tc>
        <w:tc>
          <w:tcPr>
            <w:tcW w:w="1559" w:type="dxa"/>
            <w:shd w:val="clear" w:color="auto" w:fill="C0C0C0"/>
            <w:vAlign w:val="center"/>
          </w:tcPr>
          <w:p w14:paraId="3FF36989" w14:textId="6E320D72" w:rsidR="00AA50EE" w:rsidRPr="004D066B" w:rsidRDefault="00860B73" w:rsidP="00860B73">
            <w:pPr>
              <w:spacing w:before="60" w:after="60"/>
              <w:jc w:val="center"/>
              <w:rPr>
                <w:rFonts w:ascii="Corbel" w:hAnsi="Corbel"/>
                <w:b/>
                <w:sz w:val="18"/>
                <w:szCs w:val="18"/>
              </w:rPr>
            </w:pPr>
            <w:r w:rsidRPr="004D066B">
              <w:rPr>
                <w:rFonts w:ascii="Corbel" w:hAnsi="Corbel"/>
                <w:b/>
                <w:sz w:val="18"/>
                <w:szCs w:val="18"/>
              </w:rPr>
              <w:t>G</w:t>
            </w:r>
            <w:r w:rsidR="00AA50EE" w:rsidRPr="004D066B">
              <w:rPr>
                <w:rFonts w:ascii="Corbel" w:hAnsi="Corbel"/>
                <w:b/>
                <w:sz w:val="18"/>
                <w:szCs w:val="18"/>
              </w:rPr>
              <w:t>roup leader in joint</w:t>
            </w:r>
            <w:r w:rsidRPr="004D066B">
              <w:rPr>
                <w:rFonts w:ascii="Corbel" w:hAnsi="Corbel"/>
                <w:b/>
                <w:sz w:val="18"/>
                <w:szCs w:val="18"/>
              </w:rPr>
              <w:t>-candidature</w:t>
            </w:r>
          </w:p>
        </w:tc>
        <w:tc>
          <w:tcPr>
            <w:tcW w:w="1701" w:type="dxa"/>
            <w:shd w:val="clear" w:color="auto" w:fill="C0C0C0"/>
            <w:vAlign w:val="center"/>
          </w:tcPr>
          <w:p w14:paraId="78248256" w14:textId="45C394F9" w:rsidR="00AA50EE" w:rsidRPr="004D066B" w:rsidRDefault="00AA50EE" w:rsidP="00860B73">
            <w:pPr>
              <w:spacing w:before="60" w:after="60"/>
              <w:jc w:val="center"/>
              <w:rPr>
                <w:rFonts w:ascii="Corbel" w:hAnsi="Corbel"/>
                <w:b/>
                <w:sz w:val="18"/>
                <w:szCs w:val="18"/>
              </w:rPr>
            </w:pPr>
            <w:r w:rsidRPr="004D066B">
              <w:rPr>
                <w:rFonts w:ascii="Corbel" w:hAnsi="Corbel"/>
                <w:b/>
                <w:sz w:val="18"/>
                <w:szCs w:val="18"/>
              </w:rPr>
              <w:t xml:space="preserve">All </w:t>
            </w:r>
            <w:r w:rsidR="00860B73" w:rsidRPr="004D066B">
              <w:rPr>
                <w:rFonts w:ascii="Corbel" w:hAnsi="Corbel"/>
                <w:b/>
                <w:sz w:val="18"/>
                <w:szCs w:val="18"/>
              </w:rPr>
              <w:t>members</w:t>
            </w:r>
            <w:r w:rsidRPr="004D066B">
              <w:rPr>
                <w:rFonts w:ascii="Corbel" w:hAnsi="Corbel"/>
                <w:b/>
                <w:sz w:val="18"/>
                <w:szCs w:val="18"/>
              </w:rPr>
              <w:t xml:space="preserve"> in joint</w:t>
            </w:r>
            <w:r w:rsidR="00860B73" w:rsidRPr="004D066B">
              <w:rPr>
                <w:rFonts w:ascii="Corbel" w:hAnsi="Corbel"/>
                <w:b/>
                <w:sz w:val="18"/>
                <w:szCs w:val="18"/>
              </w:rPr>
              <w:t>-candidature</w:t>
            </w:r>
          </w:p>
        </w:tc>
        <w:tc>
          <w:tcPr>
            <w:tcW w:w="1417" w:type="dxa"/>
            <w:shd w:val="clear" w:color="auto" w:fill="C0C0C0"/>
            <w:vAlign w:val="center"/>
          </w:tcPr>
          <w:p w14:paraId="2BA9132E" w14:textId="6B44514D" w:rsidR="00AA50EE" w:rsidRPr="004D066B" w:rsidRDefault="00AA50EE" w:rsidP="00860B73">
            <w:pPr>
              <w:spacing w:before="60" w:after="60"/>
              <w:jc w:val="center"/>
              <w:rPr>
                <w:rFonts w:ascii="Corbel" w:hAnsi="Corbel"/>
                <w:b/>
                <w:sz w:val="18"/>
                <w:szCs w:val="18"/>
              </w:rPr>
            </w:pPr>
            <w:r w:rsidRPr="004D066B">
              <w:rPr>
                <w:rFonts w:ascii="Corbel" w:hAnsi="Corbel"/>
                <w:b/>
                <w:sz w:val="18"/>
                <w:szCs w:val="18"/>
              </w:rPr>
              <w:t>S</w:t>
            </w:r>
            <w:r w:rsidR="00860B73" w:rsidRPr="004D066B">
              <w:rPr>
                <w:rFonts w:ascii="Corbel" w:hAnsi="Corbel"/>
                <w:b/>
                <w:sz w:val="18"/>
                <w:szCs w:val="18"/>
              </w:rPr>
              <w:t>ole candidate</w:t>
            </w:r>
          </w:p>
        </w:tc>
        <w:tc>
          <w:tcPr>
            <w:tcW w:w="1233" w:type="dxa"/>
            <w:shd w:val="clear" w:color="auto" w:fill="C0C0C0"/>
            <w:vAlign w:val="center"/>
          </w:tcPr>
          <w:p w14:paraId="1051A1F5" w14:textId="77777777" w:rsidR="00AA50EE" w:rsidRPr="004D066B" w:rsidRDefault="00AA50EE" w:rsidP="00575A10">
            <w:pPr>
              <w:spacing w:before="60" w:after="60"/>
              <w:jc w:val="center"/>
              <w:rPr>
                <w:rFonts w:ascii="Corbel" w:hAnsi="Corbel"/>
                <w:b/>
                <w:sz w:val="18"/>
                <w:szCs w:val="18"/>
              </w:rPr>
            </w:pPr>
            <w:r w:rsidRPr="004D066B">
              <w:rPr>
                <w:rFonts w:ascii="Corbel" w:hAnsi="Corbel"/>
                <w:b/>
                <w:sz w:val="18"/>
                <w:szCs w:val="18"/>
              </w:rPr>
              <w:t>Sub- contractor</w:t>
            </w:r>
          </w:p>
        </w:tc>
      </w:tr>
      <w:tr w:rsidR="00AA50EE" w:rsidRPr="004D066B" w14:paraId="2B48D8AA" w14:textId="77777777" w:rsidTr="00860B73">
        <w:tc>
          <w:tcPr>
            <w:tcW w:w="3936" w:type="dxa"/>
          </w:tcPr>
          <w:p w14:paraId="0527C6D5" w14:textId="1AA849BB" w:rsidR="00AA50EE" w:rsidRPr="004D066B" w:rsidRDefault="00AA50EE" w:rsidP="00860B73">
            <w:pPr>
              <w:spacing w:before="60" w:after="60"/>
              <w:rPr>
                <w:rFonts w:ascii="Corbel" w:hAnsi="Corbel"/>
                <w:sz w:val="18"/>
                <w:szCs w:val="18"/>
              </w:rPr>
            </w:pPr>
            <w:r w:rsidRPr="004D066B">
              <w:rPr>
                <w:rFonts w:ascii="Corbel" w:hAnsi="Corbel"/>
                <w:sz w:val="18"/>
                <w:szCs w:val="18"/>
              </w:rPr>
              <w:t>Power of attorney in joint</w:t>
            </w:r>
            <w:r w:rsidR="00860B73" w:rsidRPr="004D066B">
              <w:rPr>
                <w:rFonts w:ascii="Corbel" w:hAnsi="Corbel"/>
                <w:sz w:val="18"/>
                <w:szCs w:val="18"/>
              </w:rPr>
              <w:t>-candidature</w:t>
            </w:r>
            <w:r w:rsidRPr="004D066B">
              <w:rPr>
                <w:rFonts w:ascii="Corbel" w:hAnsi="Corbel"/>
                <w:sz w:val="18"/>
                <w:szCs w:val="18"/>
              </w:rPr>
              <w:t xml:space="preserve"> indicating the group leader </w:t>
            </w:r>
          </w:p>
        </w:tc>
        <w:tc>
          <w:tcPr>
            <w:tcW w:w="1559" w:type="dxa"/>
            <w:vAlign w:val="center"/>
          </w:tcPr>
          <w:p w14:paraId="6203959F" w14:textId="77777777" w:rsidR="00AA50EE" w:rsidRPr="004D066B" w:rsidRDefault="00AA50EE" w:rsidP="00575A10">
            <w:pPr>
              <w:jc w:val="center"/>
              <w:rPr>
                <w:rFonts w:ascii="Corbel" w:hAnsi="Corbel"/>
                <w:sz w:val="18"/>
                <w:szCs w:val="18"/>
              </w:rPr>
            </w:pPr>
          </w:p>
        </w:tc>
        <w:tc>
          <w:tcPr>
            <w:tcW w:w="1701" w:type="dxa"/>
            <w:vAlign w:val="center"/>
          </w:tcPr>
          <w:p w14:paraId="3E8FD01A"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c>
          <w:tcPr>
            <w:tcW w:w="1417" w:type="dxa"/>
            <w:vAlign w:val="center"/>
          </w:tcPr>
          <w:p w14:paraId="2E2F3908" w14:textId="77777777" w:rsidR="00AA50EE" w:rsidRPr="004D066B" w:rsidRDefault="00AA50EE" w:rsidP="00575A10">
            <w:pPr>
              <w:jc w:val="center"/>
              <w:rPr>
                <w:rFonts w:ascii="Corbel" w:hAnsi="Corbel"/>
                <w:sz w:val="18"/>
                <w:szCs w:val="18"/>
              </w:rPr>
            </w:pPr>
          </w:p>
        </w:tc>
        <w:tc>
          <w:tcPr>
            <w:tcW w:w="1233" w:type="dxa"/>
            <w:vAlign w:val="center"/>
          </w:tcPr>
          <w:p w14:paraId="64ABBB99" w14:textId="77777777" w:rsidR="00AA50EE" w:rsidRPr="004D066B" w:rsidRDefault="00AA50EE" w:rsidP="00575A10">
            <w:pPr>
              <w:jc w:val="center"/>
              <w:rPr>
                <w:rFonts w:ascii="Corbel" w:hAnsi="Corbel"/>
                <w:sz w:val="18"/>
                <w:szCs w:val="18"/>
              </w:rPr>
            </w:pPr>
          </w:p>
        </w:tc>
      </w:tr>
      <w:tr w:rsidR="00AA50EE" w:rsidRPr="004D066B" w14:paraId="084B9F62" w14:textId="77777777" w:rsidTr="00860B73">
        <w:tc>
          <w:tcPr>
            <w:tcW w:w="3936" w:type="dxa"/>
          </w:tcPr>
          <w:p w14:paraId="24ACC3CE" w14:textId="4EFC6933" w:rsidR="00AA50EE" w:rsidRPr="004D066B" w:rsidRDefault="00AA50EE" w:rsidP="000514AD">
            <w:pPr>
              <w:spacing w:before="60" w:after="60"/>
              <w:rPr>
                <w:rFonts w:ascii="Corbel" w:hAnsi="Corbel"/>
                <w:sz w:val="18"/>
                <w:szCs w:val="18"/>
              </w:rPr>
            </w:pPr>
            <w:r w:rsidRPr="004D066B">
              <w:rPr>
                <w:rFonts w:ascii="Corbel" w:hAnsi="Corbel"/>
                <w:sz w:val="18"/>
                <w:szCs w:val="18"/>
              </w:rPr>
              <w:t xml:space="preserve">Letter of intent </w:t>
            </w:r>
            <w:r w:rsidR="000514AD">
              <w:rPr>
                <w:rFonts w:ascii="Corbel" w:hAnsi="Corbel"/>
                <w:sz w:val="18"/>
                <w:szCs w:val="18"/>
              </w:rPr>
              <w:t>from</w:t>
            </w:r>
            <w:r w:rsidR="00D219A4">
              <w:rPr>
                <w:rFonts w:ascii="Corbel" w:hAnsi="Corbel"/>
                <w:sz w:val="18"/>
                <w:szCs w:val="18"/>
              </w:rPr>
              <w:t xml:space="preserve"> subcontractor(s)</w:t>
            </w:r>
          </w:p>
        </w:tc>
        <w:tc>
          <w:tcPr>
            <w:tcW w:w="1559" w:type="dxa"/>
            <w:vAlign w:val="center"/>
          </w:tcPr>
          <w:p w14:paraId="12E08BB5" w14:textId="77777777" w:rsidR="00AA50EE" w:rsidRPr="004D066B" w:rsidRDefault="00AA50EE" w:rsidP="00575A10">
            <w:pPr>
              <w:jc w:val="center"/>
              <w:rPr>
                <w:rFonts w:ascii="Corbel" w:hAnsi="Corbel"/>
                <w:sz w:val="18"/>
                <w:szCs w:val="18"/>
              </w:rPr>
            </w:pPr>
          </w:p>
        </w:tc>
        <w:tc>
          <w:tcPr>
            <w:tcW w:w="1701" w:type="dxa"/>
            <w:vAlign w:val="center"/>
          </w:tcPr>
          <w:p w14:paraId="4B5C5860" w14:textId="77777777" w:rsidR="00AA50EE" w:rsidRPr="004D066B" w:rsidRDefault="00AA50EE" w:rsidP="00575A10">
            <w:pPr>
              <w:jc w:val="center"/>
              <w:rPr>
                <w:rFonts w:ascii="Corbel" w:hAnsi="Corbel"/>
                <w:sz w:val="18"/>
                <w:szCs w:val="18"/>
              </w:rPr>
            </w:pPr>
          </w:p>
        </w:tc>
        <w:tc>
          <w:tcPr>
            <w:tcW w:w="1417" w:type="dxa"/>
            <w:vAlign w:val="center"/>
          </w:tcPr>
          <w:p w14:paraId="30B72881" w14:textId="77777777" w:rsidR="00AA50EE" w:rsidRPr="004D066B" w:rsidRDefault="00AA50EE" w:rsidP="00575A10">
            <w:pPr>
              <w:jc w:val="center"/>
              <w:rPr>
                <w:rFonts w:ascii="Corbel" w:hAnsi="Corbel"/>
                <w:sz w:val="18"/>
                <w:szCs w:val="18"/>
              </w:rPr>
            </w:pPr>
          </w:p>
        </w:tc>
        <w:tc>
          <w:tcPr>
            <w:tcW w:w="1233" w:type="dxa"/>
            <w:vAlign w:val="center"/>
          </w:tcPr>
          <w:p w14:paraId="7D99973B"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r>
      <w:tr w:rsidR="00AA50EE" w:rsidRPr="004D066B" w14:paraId="1E48F22D" w14:textId="77777777" w:rsidTr="00860B73">
        <w:tc>
          <w:tcPr>
            <w:tcW w:w="3936" w:type="dxa"/>
          </w:tcPr>
          <w:p w14:paraId="582E2A46" w14:textId="445CB8CC" w:rsidR="00AA50EE" w:rsidRPr="004D066B" w:rsidRDefault="00AA50EE" w:rsidP="00D219A4">
            <w:pPr>
              <w:spacing w:before="60" w:after="60"/>
              <w:rPr>
                <w:rFonts w:ascii="Corbel" w:hAnsi="Corbel"/>
                <w:sz w:val="18"/>
                <w:szCs w:val="18"/>
              </w:rPr>
            </w:pPr>
            <w:r w:rsidRPr="004D066B">
              <w:rPr>
                <w:rFonts w:ascii="Corbel" w:hAnsi="Corbel"/>
                <w:sz w:val="18"/>
                <w:szCs w:val="18"/>
              </w:rPr>
              <w:t>Identification Form including annexes and supporting documents requested</w:t>
            </w:r>
            <w:r w:rsidR="00860B73" w:rsidRPr="004D066B">
              <w:rPr>
                <w:rFonts w:ascii="Corbel" w:hAnsi="Corbel"/>
                <w:sz w:val="18"/>
                <w:szCs w:val="18"/>
              </w:rPr>
              <w:t xml:space="preserve"> therein</w:t>
            </w:r>
            <w:r w:rsidRPr="004D066B">
              <w:rPr>
                <w:rFonts w:ascii="Corbel" w:hAnsi="Corbel"/>
                <w:sz w:val="18"/>
                <w:szCs w:val="18"/>
              </w:rPr>
              <w:t xml:space="preserve"> </w:t>
            </w:r>
          </w:p>
        </w:tc>
        <w:tc>
          <w:tcPr>
            <w:tcW w:w="1559" w:type="dxa"/>
            <w:vAlign w:val="center"/>
          </w:tcPr>
          <w:p w14:paraId="7E1897B1"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c>
          <w:tcPr>
            <w:tcW w:w="1701" w:type="dxa"/>
            <w:vAlign w:val="center"/>
          </w:tcPr>
          <w:p w14:paraId="10806075"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c>
          <w:tcPr>
            <w:tcW w:w="1417" w:type="dxa"/>
            <w:vAlign w:val="center"/>
          </w:tcPr>
          <w:p w14:paraId="2801256C"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c>
          <w:tcPr>
            <w:tcW w:w="1233" w:type="dxa"/>
            <w:vAlign w:val="center"/>
          </w:tcPr>
          <w:p w14:paraId="4F056D8F"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r>
      <w:tr w:rsidR="00AA50EE" w:rsidRPr="004D066B" w14:paraId="1F1E8182" w14:textId="77777777" w:rsidTr="00860B73">
        <w:tc>
          <w:tcPr>
            <w:tcW w:w="3936" w:type="dxa"/>
          </w:tcPr>
          <w:p w14:paraId="4166AB4A" w14:textId="77777777" w:rsidR="000514AD" w:rsidRDefault="00AA50EE" w:rsidP="00AA50EE">
            <w:pPr>
              <w:spacing w:before="60" w:after="60"/>
              <w:rPr>
                <w:rFonts w:ascii="Corbel" w:hAnsi="Corbel"/>
                <w:sz w:val="18"/>
                <w:szCs w:val="18"/>
              </w:rPr>
            </w:pPr>
            <w:r w:rsidRPr="004D066B">
              <w:rPr>
                <w:rFonts w:ascii="Corbel" w:hAnsi="Corbel"/>
                <w:sz w:val="18"/>
                <w:szCs w:val="18"/>
              </w:rPr>
              <w:t xml:space="preserve">Legal Entity Form </w:t>
            </w:r>
          </w:p>
          <w:p w14:paraId="0388241D" w14:textId="3C7E108F" w:rsidR="00AA50EE" w:rsidRPr="004D066B" w:rsidRDefault="00AA50EE" w:rsidP="000514AD">
            <w:pPr>
              <w:spacing w:before="60" w:after="60"/>
              <w:jc w:val="left"/>
              <w:rPr>
                <w:rFonts w:ascii="Corbel" w:hAnsi="Corbel"/>
                <w:sz w:val="18"/>
                <w:szCs w:val="18"/>
              </w:rPr>
            </w:pPr>
            <w:r w:rsidRPr="004D066B">
              <w:rPr>
                <w:rFonts w:ascii="Corbel" w:hAnsi="Corbel"/>
                <w:sz w:val="18"/>
                <w:szCs w:val="18"/>
              </w:rPr>
              <w:t xml:space="preserve">Download the form from : </w:t>
            </w:r>
            <w:hyperlink r:id="rId20" w:history="1">
              <w:r w:rsidRPr="004D066B">
                <w:rPr>
                  <w:rStyle w:val="Hyperlink"/>
                  <w:rFonts w:ascii="Corbel" w:hAnsi="Corbel"/>
                  <w:sz w:val="18"/>
                  <w:szCs w:val="18"/>
                </w:rPr>
                <w:t>http://ec.europa.eu/budget/contracts_grants/info_contracts/legal_entities/legal_entities_en.cfm</w:t>
              </w:r>
            </w:hyperlink>
            <w:r w:rsidRPr="004D066B">
              <w:rPr>
                <w:rFonts w:ascii="Corbel" w:hAnsi="Corbel"/>
                <w:sz w:val="18"/>
                <w:szCs w:val="18"/>
              </w:rPr>
              <w:t xml:space="preserve"> </w:t>
            </w:r>
          </w:p>
        </w:tc>
        <w:tc>
          <w:tcPr>
            <w:tcW w:w="1559" w:type="dxa"/>
            <w:vAlign w:val="center"/>
          </w:tcPr>
          <w:p w14:paraId="18DE1EAA"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c>
          <w:tcPr>
            <w:tcW w:w="1701" w:type="dxa"/>
            <w:vAlign w:val="center"/>
          </w:tcPr>
          <w:p w14:paraId="1C4B2718"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c>
          <w:tcPr>
            <w:tcW w:w="1417" w:type="dxa"/>
            <w:vAlign w:val="center"/>
          </w:tcPr>
          <w:p w14:paraId="0A277433"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c>
          <w:tcPr>
            <w:tcW w:w="1233" w:type="dxa"/>
            <w:vAlign w:val="center"/>
          </w:tcPr>
          <w:p w14:paraId="26A19003" w14:textId="71C7B01F" w:rsidR="00AA50EE" w:rsidRPr="004D066B" w:rsidRDefault="00A81F0F" w:rsidP="00575A10">
            <w:pPr>
              <w:jc w:val="center"/>
              <w:rPr>
                <w:rFonts w:ascii="Corbel" w:hAnsi="Corbel"/>
                <w:sz w:val="18"/>
                <w:szCs w:val="18"/>
              </w:rPr>
            </w:pPr>
            <w:ins w:id="83" w:author="CANNAROZZI Nicola (EU-LISA)" w:date="2017-02-28T18:08:00Z">
              <w:r w:rsidRPr="004D066B">
                <w:rPr>
                  <w:rFonts w:ascii="Corbel" w:hAnsi="Corbel"/>
                  <w:sz w:val="18"/>
                  <w:szCs w:val="18"/>
                </w:rPr>
                <w:sym w:font="Wingdings" w:char="F06E"/>
              </w:r>
            </w:ins>
          </w:p>
        </w:tc>
      </w:tr>
      <w:tr w:rsidR="00AA50EE" w:rsidRPr="004D066B" w14:paraId="3EDFBD0D" w14:textId="77777777" w:rsidTr="00860B73">
        <w:tc>
          <w:tcPr>
            <w:tcW w:w="3936" w:type="dxa"/>
          </w:tcPr>
          <w:p w14:paraId="705B1777" w14:textId="77777777" w:rsidR="00AA50EE" w:rsidRPr="004D066B" w:rsidRDefault="00AA50EE" w:rsidP="00575A10">
            <w:pPr>
              <w:spacing w:before="60" w:after="60"/>
              <w:rPr>
                <w:rFonts w:ascii="Corbel" w:hAnsi="Corbel"/>
                <w:sz w:val="18"/>
                <w:szCs w:val="18"/>
              </w:rPr>
            </w:pPr>
            <w:r w:rsidRPr="004D066B">
              <w:rPr>
                <w:rFonts w:ascii="Corbel" w:hAnsi="Corbel"/>
                <w:sz w:val="18"/>
                <w:szCs w:val="18"/>
              </w:rPr>
              <w:t xml:space="preserve">Supporting documents for the Legal Entity File Form </w:t>
            </w:r>
          </w:p>
        </w:tc>
        <w:tc>
          <w:tcPr>
            <w:tcW w:w="1559" w:type="dxa"/>
            <w:vAlign w:val="center"/>
          </w:tcPr>
          <w:p w14:paraId="71A015C1"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c>
          <w:tcPr>
            <w:tcW w:w="1701" w:type="dxa"/>
            <w:vAlign w:val="center"/>
          </w:tcPr>
          <w:p w14:paraId="256F921D"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c>
          <w:tcPr>
            <w:tcW w:w="1417" w:type="dxa"/>
            <w:vAlign w:val="center"/>
          </w:tcPr>
          <w:p w14:paraId="444525E5"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c>
          <w:tcPr>
            <w:tcW w:w="1233" w:type="dxa"/>
            <w:vAlign w:val="center"/>
          </w:tcPr>
          <w:p w14:paraId="2BCBA759" w14:textId="14BC8E93" w:rsidR="00AA50EE" w:rsidRPr="004D066B" w:rsidRDefault="00A81F0F" w:rsidP="00575A10">
            <w:pPr>
              <w:jc w:val="center"/>
              <w:rPr>
                <w:rFonts w:ascii="Corbel" w:hAnsi="Corbel"/>
                <w:sz w:val="18"/>
                <w:szCs w:val="18"/>
              </w:rPr>
            </w:pPr>
            <w:ins w:id="84" w:author="CANNAROZZI Nicola (EU-LISA)" w:date="2017-02-28T18:08:00Z">
              <w:r w:rsidRPr="004D066B">
                <w:rPr>
                  <w:rFonts w:ascii="Corbel" w:hAnsi="Corbel"/>
                  <w:sz w:val="18"/>
                  <w:szCs w:val="18"/>
                </w:rPr>
                <w:sym w:font="Wingdings" w:char="F06E"/>
              </w:r>
            </w:ins>
            <w:bookmarkStart w:id="85" w:name="_GoBack"/>
            <w:bookmarkEnd w:id="85"/>
          </w:p>
        </w:tc>
      </w:tr>
      <w:tr w:rsidR="00AA50EE" w:rsidRPr="004D066B" w14:paraId="48989AD1" w14:textId="77777777" w:rsidTr="00860B73">
        <w:tc>
          <w:tcPr>
            <w:tcW w:w="3936" w:type="dxa"/>
          </w:tcPr>
          <w:p w14:paraId="28646CA6" w14:textId="69C8B019" w:rsidR="00AA50EE" w:rsidRPr="004D066B" w:rsidRDefault="00AA50EE" w:rsidP="00575A10">
            <w:pPr>
              <w:spacing w:before="60" w:after="60"/>
              <w:rPr>
                <w:rFonts w:ascii="Corbel" w:hAnsi="Corbel"/>
                <w:sz w:val="18"/>
                <w:szCs w:val="18"/>
              </w:rPr>
            </w:pPr>
            <w:r w:rsidRPr="004D066B">
              <w:rPr>
                <w:rFonts w:ascii="Corbel" w:hAnsi="Corbel"/>
                <w:sz w:val="18"/>
                <w:szCs w:val="18"/>
              </w:rPr>
              <w:t xml:space="preserve">Financial Identification form </w:t>
            </w:r>
          </w:p>
          <w:p w14:paraId="2FA8D660" w14:textId="77777777" w:rsidR="00AA50EE" w:rsidRPr="004D066B" w:rsidRDefault="00AA50EE" w:rsidP="000514AD">
            <w:pPr>
              <w:spacing w:before="60" w:after="60"/>
              <w:jc w:val="left"/>
              <w:rPr>
                <w:rFonts w:ascii="Corbel" w:hAnsi="Corbel"/>
                <w:sz w:val="18"/>
                <w:szCs w:val="18"/>
                <w:u w:val="single"/>
              </w:rPr>
            </w:pPr>
            <w:r w:rsidRPr="000514AD">
              <w:rPr>
                <w:rFonts w:ascii="Corbel" w:hAnsi="Corbel"/>
                <w:sz w:val="18"/>
                <w:szCs w:val="18"/>
              </w:rPr>
              <w:t>Download the form from:</w:t>
            </w:r>
            <w:r w:rsidRPr="004D066B">
              <w:rPr>
                <w:rFonts w:ascii="Corbel" w:hAnsi="Corbel"/>
                <w:b/>
                <w:sz w:val="18"/>
                <w:szCs w:val="18"/>
                <w:u w:val="single"/>
              </w:rPr>
              <w:t xml:space="preserve"> </w:t>
            </w:r>
            <w:hyperlink r:id="rId21" w:history="1">
              <w:r w:rsidRPr="004D066B">
                <w:rPr>
                  <w:rStyle w:val="Hyperlink"/>
                  <w:rFonts w:ascii="Corbel" w:hAnsi="Corbel"/>
                  <w:sz w:val="18"/>
                  <w:szCs w:val="18"/>
                </w:rPr>
                <w:t>http://ec.europa.eu/budget/contracts_grants/info_contracts/financial_id/financial_id_en.cfm</w:t>
              </w:r>
            </w:hyperlink>
            <w:r w:rsidRPr="004D066B">
              <w:rPr>
                <w:rFonts w:ascii="Corbel" w:hAnsi="Corbel"/>
                <w:sz w:val="18"/>
                <w:szCs w:val="18"/>
                <w:u w:val="single"/>
              </w:rPr>
              <w:t xml:space="preserve"> </w:t>
            </w:r>
          </w:p>
        </w:tc>
        <w:tc>
          <w:tcPr>
            <w:tcW w:w="1559" w:type="dxa"/>
            <w:vAlign w:val="center"/>
          </w:tcPr>
          <w:p w14:paraId="7B34F1F2"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c>
          <w:tcPr>
            <w:tcW w:w="1701" w:type="dxa"/>
            <w:vAlign w:val="center"/>
          </w:tcPr>
          <w:p w14:paraId="3932BF49" w14:textId="77777777" w:rsidR="00AA50EE" w:rsidRPr="004D066B" w:rsidRDefault="00AA50EE" w:rsidP="00575A10">
            <w:pPr>
              <w:jc w:val="center"/>
              <w:rPr>
                <w:rFonts w:ascii="Corbel" w:hAnsi="Corbel"/>
                <w:sz w:val="18"/>
                <w:szCs w:val="18"/>
              </w:rPr>
            </w:pPr>
          </w:p>
        </w:tc>
        <w:tc>
          <w:tcPr>
            <w:tcW w:w="1417" w:type="dxa"/>
            <w:vAlign w:val="center"/>
          </w:tcPr>
          <w:p w14:paraId="6AE11C6C"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c>
          <w:tcPr>
            <w:tcW w:w="1233" w:type="dxa"/>
            <w:vAlign w:val="center"/>
          </w:tcPr>
          <w:p w14:paraId="590C5152" w14:textId="77777777" w:rsidR="00AA50EE" w:rsidRPr="004D066B" w:rsidRDefault="00AA50EE" w:rsidP="00575A10">
            <w:pPr>
              <w:jc w:val="center"/>
              <w:rPr>
                <w:rFonts w:ascii="Corbel" w:hAnsi="Corbel"/>
                <w:sz w:val="18"/>
                <w:szCs w:val="18"/>
              </w:rPr>
            </w:pPr>
          </w:p>
        </w:tc>
      </w:tr>
      <w:tr w:rsidR="00AA50EE" w:rsidRPr="004D066B" w14:paraId="0AE9ECD9" w14:textId="77777777" w:rsidTr="00860B73">
        <w:tc>
          <w:tcPr>
            <w:tcW w:w="3936" w:type="dxa"/>
          </w:tcPr>
          <w:p w14:paraId="21783093" w14:textId="719F7C81" w:rsidR="00AA50EE" w:rsidRPr="004D066B" w:rsidRDefault="00AA50EE" w:rsidP="00AA50EE">
            <w:pPr>
              <w:spacing w:before="60" w:after="60"/>
              <w:rPr>
                <w:rFonts w:ascii="Corbel" w:hAnsi="Corbel"/>
                <w:sz w:val="18"/>
                <w:szCs w:val="18"/>
              </w:rPr>
            </w:pPr>
            <w:r w:rsidRPr="004D066B">
              <w:rPr>
                <w:rFonts w:ascii="Corbel" w:hAnsi="Corbel"/>
                <w:sz w:val="18"/>
                <w:szCs w:val="18"/>
              </w:rPr>
              <w:t>Exclusion Criteria form and signed declaration</w:t>
            </w:r>
          </w:p>
        </w:tc>
        <w:tc>
          <w:tcPr>
            <w:tcW w:w="1559" w:type="dxa"/>
            <w:vAlign w:val="center"/>
          </w:tcPr>
          <w:p w14:paraId="1AEC396B"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c>
          <w:tcPr>
            <w:tcW w:w="1701" w:type="dxa"/>
            <w:vAlign w:val="center"/>
          </w:tcPr>
          <w:p w14:paraId="73637251"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c>
          <w:tcPr>
            <w:tcW w:w="1417" w:type="dxa"/>
            <w:vAlign w:val="center"/>
          </w:tcPr>
          <w:p w14:paraId="49259353"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c>
          <w:tcPr>
            <w:tcW w:w="1233" w:type="dxa"/>
            <w:vAlign w:val="center"/>
          </w:tcPr>
          <w:p w14:paraId="4191A168"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r>
      <w:tr w:rsidR="00AA50EE" w:rsidRPr="004D066B" w14:paraId="60C5943C" w14:textId="77777777" w:rsidTr="00860B73">
        <w:tc>
          <w:tcPr>
            <w:tcW w:w="3936" w:type="dxa"/>
          </w:tcPr>
          <w:p w14:paraId="4B30010C" w14:textId="7B9E6C96" w:rsidR="003A669F" w:rsidRPr="004D066B" w:rsidRDefault="00AA50EE" w:rsidP="00AA50EE">
            <w:pPr>
              <w:spacing w:before="60" w:after="60"/>
              <w:rPr>
                <w:rFonts w:ascii="Corbel" w:hAnsi="Corbel"/>
                <w:sz w:val="18"/>
                <w:szCs w:val="18"/>
              </w:rPr>
            </w:pPr>
            <w:r w:rsidRPr="004D066B">
              <w:rPr>
                <w:rFonts w:ascii="Corbel" w:hAnsi="Corbel"/>
                <w:sz w:val="18"/>
                <w:szCs w:val="18"/>
              </w:rPr>
              <w:t xml:space="preserve">Evidence of Economic and financial capacity </w:t>
            </w:r>
          </w:p>
        </w:tc>
        <w:tc>
          <w:tcPr>
            <w:tcW w:w="1559" w:type="dxa"/>
            <w:vAlign w:val="center"/>
          </w:tcPr>
          <w:p w14:paraId="0BA4F664" w14:textId="39A6BD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r w:rsidR="001A2E7D">
              <w:rPr>
                <w:rStyle w:val="FootnoteReference"/>
                <w:rFonts w:ascii="Corbel" w:hAnsi="Corbel"/>
                <w:sz w:val="18"/>
                <w:szCs w:val="18"/>
              </w:rPr>
              <w:footnoteReference w:id="2"/>
            </w:r>
          </w:p>
        </w:tc>
        <w:tc>
          <w:tcPr>
            <w:tcW w:w="1701" w:type="dxa"/>
            <w:vAlign w:val="center"/>
          </w:tcPr>
          <w:p w14:paraId="528D0350" w14:textId="07B8C370"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r w:rsidR="003A669F">
              <w:rPr>
                <w:rStyle w:val="FootnoteReference"/>
                <w:rFonts w:ascii="Corbel" w:hAnsi="Corbel"/>
                <w:sz w:val="18"/>
                <w:szCs w:val="18"/>
              </w:rPr>
              <w:footnoteReference w:id="3"/>
            </w:r>
          </w:p>
        </w:tc>
        <w:tc>
          <w:tcPr>
            <w:tcW w:w="1417" w:type="dxa"/>
            <w:vAlign w:val="center"/>
          </w:tcPr>
          <w:p w14:paraId="06C4FB9E"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c>
          <w:tcPr>
            <w:tcW w:w="1233" w:type="dxa"/>
            <w:vAlign w:val="center"/>
          </w:tcPr>
          <w:p w14:paraId="4DF590EC"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r w:rsidRPr="004D066B">
              <w:rPr>
                <w:rStyle w:val="FootnoteReference"/>
                <w:rFonts w:ascii="Corbel" w:hAnsi="Corbel"/>
                <w:sz w:val="18"/>
                <w:szCs w:val="18"/>
              </w:rPr>
              <w:footnoteReference w:id="4"/>
            </w:r>
          </w:p>
        </w:tc>
      </w:tr>
      <w:tr w:rsidR="00AA50EE" w:rsidRPr="004D066B" w14:paraId="5F9CF998" w14:textId="77777777" w:rsidTr="00860B73">
        <w:tc>
          <w:tcPr>
            <w:tcW w:w="3936" w:type="dxa"/>
          </w:tcPr>
          <w:p w14:paraId="16D4AE39" w14:textId="39257276" w:rsidR="00AA50EE" w:rsidRPr="004D066B" w:rsidRDefault="00AA50EE" w:rsidP="00AA50EE">
            <w:pPr>
              <w:spacing w:before="60" w:after="60"/>
              <w:rPr>
                <w:rFonts w:ascii="Corbel" w:hAnsi="Corbel"/>
                <w:sz w:val="18"/>
                <w:szCs w:val="18"/>
              </w:rPr>
            </w:pPr>
            <w:r w:rsidRPr="004D066B">
              <w:rPr>
                <w:rFonts w:ascii="Corbel" w:hAnsi="Corbel"/>
                <w:sz w:val="18"/>
                <w:szCs w:val="18"/>
              </w:rPr>
              <w:t xml:space="preserve">Evidence of Technical and professional capacity </w:t>
            </w:r>
          </w:p>
        </w:tc>
        <w:tc>
          <w:tcPr>
            <w:tcW w:w="1559" w:type="dxa"/>
            <w:vAlign w:val="center"/>
          </w:tcPr>
          <w:p w14:paraId="782C6DD0"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c>
          <w:tcPr>
            <w:tcW w:w="1701" w:type="dxa"/>
            <w:vAlign w:val="center"/>
          </w:tcPr>
          <w:p w14:paraId="5B7DABBD"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c>
          <w:tcPr>
            <w:tcW w:w="1417" w:type="dxa"/>
            <w:vAlign w:val="center"/>
          </w:tcPr>
          <w:p w14:paraId="7F325024"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p>
        </w:tc>
        <w:tc>
          <w:tcPr>
            <w:tcW w:w="1233" w:type="dxa"/>
            <w:vAlign w:val="center"/>
          </w:tcPr>
          <w:p w14:paraId="48397727" w14:textId="77777777" w:rsidR="00AA50EE" w:rsidRPr="004D066B" w:rsidRDefault="00AA50EE" w:rsidP="00575A10">
            <w:pPr>
              <w:jc w:val="center"/>
              <w:rPr>
                <w:rFonts w:ascii="Corbel" w:hAnsi="Corbel"/>
                <w:sz w:val="18"/>
                <w:szCs w:val="18"/>
              </w:rPr>
            </w:pPr>
            <w:r w:rsidRPr="004D066B">
              <w:rPr>
                <w:rFonts w:ascii="Corbel" w:hAnsi="Corbel"/>
                <w:sz w:val="18"/>
                <w:szCs w:val="18"/>
              </w:rPr>
              <w:sym w:font="Wingdings" w:char="F06E"/>
            </w:r>
            <w:r w:rsidRPr="004D066B">
              <w:rPr>
                <w:rStyle w:val="FootnoteReference"/>
                <w:rFonts w:ascii="Corbel" w:hAnsi="Corbel"/>
                <w:sz w:val="18"/>
                <w:szCs w:val="18"/>
              </w:rPr>
              <w:footnoteReference w:id="5"/>
            </w:r>
          </w:p>
        </w:tc>
      </w:tr>
      <w:tr w:rsidR="000514AD" w:rsidRPr="004D066B" w14:paraId="3FFF77BA" w14:textId="77777777" w:rsidTr="00860B73">
        <w:tc>
          <w:tcPr>
            <w:tcW w:w="3936" w:type="dxa"/>
          </w:tcPr>
          <w:p w14:paraId="5BD838AA" w14:textId="46A0ED97" w:rsidR="000514AD" w:rsidRPr="004D066B" w:rsidRDefault="000514AD" w:rsidP="00AA50EE">
            <w:pPr>
              <w:spacing w:before="60" w:after="60"/>
              <w:rPr>
                <w:rFonts w:ascii="Corbel" w:hAnsi="Corbel"/>
                <w:sz w:val="18"/>
                <w:szCs w:val="18"/>
              </w:rPr>
            </w:pPr>
            <w:r>
              <w:rPr>
                <w:rFonts w:ascii="Corbel" w:hAnsi="Corbel"/>
                <w:sz w:val="18"/>
                <w:szCs w:val="18"/>
              </w:rPr>
              <w:t>Declaration of confidentiality</w:t>
            </w:r>
          </w:p>
        </w:tc>
        <w:tc>
          <w:tcPr>
            <w:tcW w:w="1559" w:type="dxa"/>
            <w:vAlign w:val="center"/>
          </w:tcPr>
          <w:p w14:paraId="1102AD40" w14:textId="67CFE3C6" w:rsidR="000514AD" w:rsidRPr="004D066B" w:rsidRDefault="000514AD" w:rsidP="00575A10">
            <w:pPr>
              <w:jc w:val="center"/>
              <w:rPr>
                <w:rFonts w:ascii="Corbel" w:hAnsi="Corbel"/>
                <w:sz w:val="18"/>
                <w:szCs w:val="18"/>
              </w:rPr>
            </w:pPr>
            <w:r w:rsidRPr="004D066B">
              <w:rPr>
                <w:rFonts w:ascii="Corbel" w:hAnsi="Corbel"/>
                <w:sz w:val="18"/>
                <w:szCs w:val="18"/>
              </w:rPr>
              <w:sym w:font="Wingdings" w:char="F06E"/>
            </w:r>
          </w:p>
        </w:tc>
        <w:tc>
          <w:tcPr>
            <w:tcW w:w="1701" w:type="dxa"/>
            <w:vAlign w:val="center"/>
          </w:tcPr>
          <w:p w14:paraId="2EBD1B69" w14:textId="2D620B4E" w:rsidR="000514AD" w:rsidRPr="004D066B" w:rsidRDefault="000514AD" w:rsidP="00575A10">
            <w:pPr>
              <w:jc w:val="center"/>
              <w:rPr>
                <w:rFonts w:ascii="Corbel" w:hAnsi="Corbel"/>
                <w:sz w:val="18"/>
                <w:szCs w:val="18"/>
              </w:rPr>
            </w:pPr>
            <w:r w:rsidRPr="004D066B">
              <w:rPr>
                <w:rFonts w:ascii="Corbel" w:hAnsi="Corbel"/>
                <w:sz w:val="18"/>
                <w:szCs w:val="18"/>
              </w:rPr>
              <w:sym w:font="Wingdings" w:char="F06E"/>
            </w:r>
          </w:p>
        </w:tc>
        <w:tc>
          <w:tcPr>
            <w:tcW w:w="1417" w:type="dxa"/>
            <w:vAlign w:val="center"/>
          </w:tcPr>
          <w:p w14:paraId="27D15699" w14:textId="25588A27" w:rsidR="000514AD" w:rsidRPr="004D066B" w:rsidRDefault="000514AD" w:rsidP="00575A10">
            <w:pPr>
              <w:jc w:val="center"/>
              <w:rPr>
                <w:rFonts w:ascii="Corbel" w:hAnsi="Corbel"/>
                <w:sz w:val="18"/>
                <w:szCs w:val="18"/>
              </w:rPr>
            </w:pPr>
            <w:r w:rsidRPr="004D066B">
              <w:rPr>
                <w:rFonts w:ascii="Corbel" w:hAnsi="Corbel"/>
                <w:sz w:val="18"/>
                <w:szCs w:val="18"/>
              </w:rPr>
              <w:sym w:font="Wingdings" w:char="F06E"/>
            </w:r>
          </w:p>
        </w:tc>
        <w:tc>
          <w:tcPr>
            <w:tcW w:w="1233" w:type="dxa"/>
            <w:vAlign w:val="center"/>
          </w:tcPr>
          <w:p w14:paraId="24F4020D" w14:textId="50B8B356" w:rsidR="000514AD" w:rsidRPr="004D066B" w:rsidRDefault="000514AD" w:rsidP="00575A10">
            <w:pPr>
              <w:jc w:val="center"/>
              <w:rPr>
                <w:rFonts w:ascii="Corbel" w:hAnsi="Corbel"/>
                <w:sz w:val="18"/>
                <w:szCs w:val="18"/>
              </w:rPr>
            </w:pPr>
            <w:r w:rsidRPr="004D066B">
              <w:rPr>
                <w:rFonts w:ascii="Corbel" w:hAnsi="Corbel"/>
                <w:sz w:val="18"/>
                <w:szCs w:val="18"/>
              </w:rPr>
              <w:sym w:font="Wingdings" w:char="F06E"/>
            </w:r>
          </w:p>
        </w:tc>
      </w:tr>
      <w:bookmarkEnd w:id="53"/>
    </w:tbl>
    <w:p w14:paraId="72474E85" w14:textId="77777777" w:rsidR="00052743" w:rsidRPr="004D066B" w:rsidRDefault="00052743" w:rsidP="00FB5EC9">
      <w:pPr>
        <w:pStyle w:val="Caption"/>
        <w:rPr>
          <w:rFonts w:ascii="Corbel" w:hAnsi="Corbel"/>
          <w:i/>
          <w:iCs/>
          <w:sz w:val="18"/>
          <w:szCs w:val="18"/>
        </w:rPr>
      </w:pPr>
    </w:p>
    <w:sectPr w:rsidR="00052743" w:rsidRPr="004D066B" w:rsidSect="00180952">
      <w:footerReference w:type="default" r:id="rId22"/>
      <w:pgSz w:w="11907" w:h="16839" w:code="9"/>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98119C" w14:textId="77777777" w:rsidR="00D024C7" w:rsidRDefault="00D024C7">
      <w:r>
        <w:separator/>
      </w:r>
    </w:p>
  </w:endnote>
  <w:endnote w:type="continuationSeparator" w:id="0">
    <w:p w14:paraId="6D7BE266" w14:textId="77777777" w:rsidR="00D024C7" w:rsidRDefault="00D02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B3D18" w14:textId="77777777" w:rsidR="00D024C7" w:rsidRDefault="00D024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89C13" w14:textId="77777777" w:rsidR="00D024C7" w:rsidRDefault="00D024C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9280D" w14:textId="77777777" w:rsidR="00D024C7" w:rsidRDefault="00D024C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orbel" w:hAnsi="Corbel"/>
        <w:sz w:val="18"/>
        <w:szCs w:val="18"/>
      </w:rPr>
      <w:id w:val="737522228"/>
      <w:docPartObj>
        <w:docPartGallery w:val="Page Numbers (Bottom of Page)"/>
        <w:docPartUnique/>
      </w:docPartObj>
    </w:sdtPr>
    <w:sdtEndPr/>
    <w:sdtContent>
      <w:sdt>
        <w:sdtPr>
          <w:rPr>
            <w:rFonts w:ascii="Corbel" w:hAnsi="Corbel"/>
            <w:sz w:val="18"/>
            <w:szCs w:val="18"/>
          </w:rPr>
          <w:id w:val="-1669238322"/>
          <w:docPartObj>
            <w:docPartGallery w:val="Page Numbers (Top of Page)"/>
            <w:docPartUnique/>
          </w:docPartObj>
        </w:sdtPr>
        <w:sdtEndPr/>
        <w:sdtContent>
          <w:p w14:paraId="7FB404BD" w14:textId="4068F7E6" w:rsidR="00D024C7" w:rsidRPr="00FE3B2F" w:rsidRDefault="00D024C7">
            <w:pPr>
              <w:pStyle w:val="Footer"/>
              <w:jc w:val="center"/>
              <w:rPr>
                <w:rFonts w:ascii="Corbel" w:hAnsi="Corbel"/>
                <w:sz w:val="18"/>
                <w:szCs w:val="18"/>
              </w:rPr>
            </w:pPr>
            <w:r w:rsidRPr="00FE3B2F">
              <w:rPr>
                <w:rFonts w:ascii="Corbel" w:hAnsi="Corbel"/>
                <w:sz w:val="18"/>
                <w:szCs w:val="18"/>
              </w:rPr>
              <w:t xml:space="preserve">Page </w:t>
            </w:r>
            <w:r w:rsidRPr="00FE3B2F">
              <w:rPr>
                <w:rFonts w:ascii="Corbel" w:hAnsi="Corbel"/>
                <w:b/>
                <w:bCs/>
                <w:sz w:val="18"/>
                <w:szCs w:val="18"/>
              </w:rPr>
              <w:fldChar w:fldCharType="begin"/>
            </w:r>
            <w:r w:rsidRPr="00FE3B2F">
              <w:rPr>
                <w:rFonts w:ascii="Corbel" w:hAnsi="Corbel"/>
                <w:b/>
                <w:bCs/>
                <w:sz w:val="18"/>
                <w:szCs w:val="18"/>
              </w:rPr>
              <w:instrText xml:space="preserve"> PAGE </w:instrText>
            </w:r>
            <w:r w:rsidRPr="00FE3B2F">
              <w:rPr>
                <w:rFonts w:ascii="Corbel" w:hAnsi="Corbel"/>
                <w:b/>
                <w:bCs/>
                <w:sz w:val="18"/>
                <w:szCs w:val="18"/>
              </w:rPr>
              <w:fldChar w:fldCharType="separate"/>
            </w:r>
            <w:r w:rsidR="00A81F0F">
              <w:rPr>
                <w:rFonts w:ascii="Corbel" w:hAnsi="Corbel"/>
                <w:b/>
                <w:bCs/>
                <w:noProof/>
                <w:sz w:val="18"/>
                <w:szCs w:val="18"/>
              </w:rPr>
              <w:t>28</w:t>
            </w:r>
            <w:r w:rsidRPr="00FE3B2F">
              <w:rPr>
                <w:rFonts w:ascii="Corbel" w:hAnsi="Corbel"/>
                <w:b/>
                <w:bCs/>
                <w:sz w:val="18"/>
                <w:szCs w:val="18"/>
              </w:rPr>
              <w:fldChar w:fldCharType="end"/>
            </w:r>
            <w:r w:rsidRPr="00FE3B2F">
              <w:rPr>
                <w:rFonts w:ascii="Corbel" w:hAnsi="Corbel"/>
                <w:sz w:val="18"/>
                <w:szCs w:val="18"/>
              </w:rPr>
              <w:t xml:space="preserve"> of </w:t>
            </w:r>
            <w:r w:rsidRPr="00FE3B2F">
              <w:rPr>
                <w:rFonts w:ascii="Corbel" w:hAnsi="Corbel"/>
                <w:b/>
                <w:bCs/>
                <w:sz w:val="18"/>
                <w:szCs w:val="18"/>
              </w:rPr>
              <w:fldChar w:fldCharType="begin"/>
            </w:r>
            <w:r w:rsidRPr="00FE3B2F">
              <w:rPr>
                <w:rFonts w:ascii="Corbel" w:hAnsi="Corbel"/>
                <w:b/>
                <w:bCs/>
                <w:sz w:val="18"/>
                <w:szCs w:val="18"/>
              </w:rPr>
              <w:instrText xml:space="preserve"> NUMPAGES  </w:instrText>
            </w:r>
            <w:r w:rsidRPr="00FE3B2F">
              <w:rPr>
                <w:rFonts w:ascii="Corbel" w:hAnsi="Corbel"/>
                <w:b/>
                <w:bCs/>
                <w:sz w:val="18"/>
                <w:szCs w:val="18"/>
              </w:rPr>
              <w:fldChar w:fldCharType="separate"/>
            </w:r>
            <w:r w:rsidR="00A81F0F">
              <w:rPr>
                <w:rFonts w:ascii="Corbel" w:hAnsi="Corbel"/>
                <w:b/>
                <w:bCs/>
                <w:noProof/>
                <w:sz w:val="18"/>
                <w:szCs w:val="18"/>
              </w:rPr>
              <w:t>28</w:t>
            </w:r>
            <w:r w:rsidRPr="00FE3B2F">
              <w:rPr>
                <w:rFonts w:ascii="Corbel" w:hAnsi="Corbel"/>
                <w:b/>
                <w:bCs/>
                <w:sz w:val="18"/>
                <w:szCs w:val="18"/>
              </w:rPr>
              <w:fldChar w:fldCharType="end"/>
            </w:r>
          </w:p>
        </w:sdtContent>
      </w:sdt>
    </w:sdtContent>
  </w:sdt>
  <w:p w14:paraId="5EBB09F7" w14:textId="77777777" w:rsidR="00D024C7" w:rsidRDefault="00D024C7" w:rsidP="005B1915">
    <w:pPr>
      <w:tabs>
        <w:tab w:val="left" w:pos="7605"/>
      </w:tabs>
      <w:spacing w:before="0" w:after="0"/>
      <w:ind w:left="902" w:hanging="902"/>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2C855C" w14:textId="77777777" w:rsidR="00D024C7" w:rsidRDefault="00D024C7">
      <w:r>
        <w:separator/>
      </w:r>
    </w:p>
  </w:footnote>
  <w:footnote w:type="continuationSeparator" w:id="0">
    <w:p w14:paraId="06B404AC" w14:textId="77777777" w:rsidR="00D024C7" w:rsidRDefault="00D024C7">
      <w:r>
        <w:continuationSeparator/>
      </w:r>
    </w:p>
  </w:footnote>
  <w:footnote w:id="1">
    <w:p w14:paraId="393C0079" w14:textId="1CC848E0" w:rsidR="00D024C7" w:rsidRPr="008477AB" w:rsidRDefault="00D024C7" w:rsidP="00636239">
      <w:pPr>
        <w:pStyle w:val="FootnoteText"/>
        <w:rPr>
          <w:rFonts w:ascii="Corbel" w:hAnsi="Corbel"/>
          <w:sz w:val="18"/>
          <w:szCs w:val="18"/>
        </w:rPr>
      </w:pPr>
      <w:r w:rsidRPr="008477AB">
        <w:rPr>
          <w:rStyle w:val="FootnoteReference"/>
          <w:rFonts w:ascii="Corbel" w:hAnsi="Corbel"/>
          <w:sz w:val="18"/>
          <w:szCs w:val="18"/>
        </w:rPr>
        <w:footnoteRef/>
      </w:r>
      <w:r w:rsidRPr="008477AB">
        <w:rPr>
          <w:rFonts w:ascii="Corbel" w:hAnsi="Corbel"/>
          <w:sz w:val="18"/>
          <w:szCs w:val="18"/>
        </w:rPr>
        <w:t xml:space="preserve"> Provided that all identified minimum requirements are met, on-going projects may be taken into consideration if they effectively started no later than 6 months before the deadline to submit candidatures in response to this call for tenders.</w:t>
      </w:r>
    </w:p>
  </w:footnote>
  <w:footnote w:id="2">
    <w:p w14:paraId="4CBF603C" w14:textId="248A937C" w:rsidR="00D024C7" w:rsidRDefault="00D024C7" w:rsidP="00D76736">
      <w:pPr>
        <w:pStyle w:val="FootnoteText"/>
        <w:spacing w:before="0" w:after="0"/>
      </w:pPr>
      <w:r>
        <w:rPr>
          <w:rStyle w:val="FootnoteReference"/>
        </w:rPr>
        <w:footnoteRef/>
      </w:r>
      <w:r>
        <w:t xml:space="preserve"> </w:t>
      </w:r>
      <w:r w:rsidRPr="001A2E7D">
        <w:rPr>
          <w:rFonts w:ascii="Corbel" w:hAnsi="Corbel"/>
          <w:sz w:val="18"/>
          <w:szCs w:val="18"/>
        </w:rPr>
        <w:t xml:space="preserve">The group leader must provide a duly filled in Financial and economic capacity </w:t>
      </w:r>
      <w:r>
        <w:rPr>
          <w:rFonts w:ascii="Corbel" w:hAnsi="Corbel"/>
          <w:sz w:val="18"/>
          <w:szCs w:val="18"/>
        </w:rPr>
        <w:t>aggregate</w:t>
      </w:r>
      <w:r w:rsidRPr="001A2E7D">
        <w:rPr>
          <w:rFonts w:ascii="Corbel" w:hAnsi="Corbel"/>
          <w:sz w:val="18"/>
          <w:szCs w:val="18"/>
        </w:rPr>
        <w:t xml:space="preserve"> form</w:t>
      </w:r>
      <w:r>
        <w:rPr>
          <w:rFonts w:ascii="Corbel" w:hAnsi="Corbel"/>
          <w:sz w:val="18"/>
          <w:szCs w:val="18"/>
        </w:rPr>
        <w:t>.</w:t>
      </w:r>
    </w:p>
  </w:footnote>
  <w:footnote w:id="3">
    <w:p w14:paraId="562E466D" w14:textId="6A240D4D" w:rsidR="00D024C7" w:rsidRPr="003A669F" w:rsidRDefault="00D024C7" w:rsidP="00D76736">
      <w:pPr>
        <w:pStyle w:val="FootnoteText"/>
        <w:spacing w:before="0" w:after="0"/>
        <w:rPr>
          <w:rFonts w:ascii="Corbel" w:hAnsi="Corbel"/>
          <w:sz w:val="18"/>
          <w:szCs w:val="18"/>
        </w:rPr>
      </w:pPr>
      <w:r>
        <w:rPr>
          <w:rStyle w:val="FootnoteReference"/>
        </w:rPr>
        <w:footnoteRef/>
      </w:r>
      <w:r>
        <w:t xml:space="preserve"> </w:t>
      </w:r>
      <w:r w:rsidRPr="003A669F">
        <w:rPr>
          <w:rFonts w:ascii="Corbel" w:hAnsi="Corbel"/>
          <w:sz w:val="18"/>
          <w:szCs w:val="18"/>
        </w:rPr>
        <w:t>Balance sheets</w:t>
      </w:r>
      <w:r>
        <w:rPr>
          <w:rFonts w:ascii="Corbel" w:hAnsi="Corbel"/>
          <w:sz w:val="18"/>
          <w:szCs w:val="18"/>
        </w:rPr>
        <w:t>, Financial and economic capacity individual form,</w:t>
      </w:r>
      <w:r w:rsidRPr="003A669F">
        <w:rPr>
          <w:rFonts w:ascii="Corbel" w:hAnsi="Corbel"/>
          <w:sz w:val="18"/>
          <w:szCs w:val="18"/>
        </w:rPr>
        <w:t xml:space="preserve"> and risk indemnity insurance certificates must be provided by each of the members of the group.</w:t>
      </w:r>
    </w:p>
  </w:footnote>
  <w:footnote w:id="4">
    <w:p w14:paraId="3C28C024" w14:textId="77777777" w:rsidR="00D024C7" w:rsidRPr="008477AB" w:rsidRDefault="00D024C7" w:rsidP="00D76736">
      <w:pPr>
        <w:pStyle w:val="FootnoteText"/>
        <w:spacing w:before="0" w:after="0"/>
        <w:rPr>
          <w:rFonts w:ascii="Corbel" w:hAnsi="Corbel"/>
          <w:sz w:val="18"/>
          <w:szCs w:val="18"/>
        </w:rPr>
      </w:pPr>
      <w:r w:rsidRPr="008477AB">
        <w:rPr>
          <w:rStyle w:val="FootnoteReference"/>
          <w:rFonts w:ascii="Corbel" w:hAnsi="Corbel"/>
          <w:sz w:val="18"/>
          <w:szCs w:val="18"/>
        </w:rPr>
        <w:footnoteRef/>
      </w:r>
      <w:r w:rsidRPr="008477AB">
        <w:rPr>
          <w:rFonts w:ascii="Corbel" w:hAnsi="Corbel"/>
          <w:sz w:val="18"/>
          <w:szCs w:val="18"/>
        </w:rPr>
        <w:t xml:space="preserve"> To be provided only in case the candidate relies on the Financial and Economic capacity of the subcontractor. Additionally in this case the candidate shall provide also a clear undertaking from the subcontractor to place those resources at its disposal during the performance of the contract.</w:t>
      </w:r>
    </w:p>
  </w:footnote>
  <w:footnote w:id="5">
    <w:p w14:paraId="025FE78B" w14:textId="77777777" w:rsidR="00D024C7" w:rsidRPr="008477AB" w:rsidRDefault="00D024C7" w:rsidP="00D76736">
      <w:pPr>
        <w:pStyle w:val="FootnoteText"/>
        <w:spacing w:before="0" w:after="0"/>
        <w:rPr>
          <w:rFonts w:ascii="Corbel" w:hAnsi="Corbel"/>
          <w:sz w:val="18"/>
          <w:szCs w:val="18"/>
        </w:rPr>
      </w:pPr>
      <w:r w:rsidRPr="008477AB">
        <w:rPr>
          <w:rStyle w:val="FootnoteReference"/>
          <w:rFonts w:ascii="Corbel" w:hAnsi="Corbel"/>
          <w:sz w:val="18"/>
          <w:szCs w:val="18"/>
        </w:rPr>
        <w:footnoteRef/>
      </w:r>
      <w:r w:rsidRPr="008477AB">
        <w:rPr>
          <w:rFonts w:ascii="Corbel" w:hAnsi="Corbel"/>
          <w:sz w:val="18"/>
          <w:szCs w:val="18"/>
        </w:rPr>
        <w:t xml:space="preserve"> To be provided only in case the candidate relies on the Technical and Professional capacity of the subcontractor. Additionally in this case the candidate shall provide also a clear undertaking from the subcontractor to place those resources at its disposal during the performance of the contract.</w:t>
      </w:r>
    </w:p>
    <w:p w14:paraId="34427765" w14:textId="77777777" w:rsidR="00D024C7" w:rsidRPr="008477AB" w:rsidRDefault="00D024C7" w:rsidP="00D76736">
      <w:pPr>
        <w:pStyle w:val="FootnoteText"/>
        <w:spacing w:before="0" w:after="0"/>
        <w:rPr>
          <w:rFonts w:ascii="Corbel" w:hAnsi="Corbel"/>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21906" w14:textId="77777777" w:rsidR="00D024C7" w:rsidRDefault="00D024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A8340" w14:textId="188B56F3" w:rsidR="00D024C7" w:rsidRPr="00B97578" w:rsidRDefault="00D024C7" w:rsidP="00B41780">
    <w:pPr>
      <w:pStyle w:val="Header"/>
      <w:rPr>
        <w:sz w:val="18"/>
        <w:szCs w:val="18"/>
      </w:rPr>
    </w:pPr>
    <w:r>
      <w:rPr>
        <w:rFonts w:ascii="Corbel" w:hAnsi="Corbel"/>
        <w:i/>
        <w:sz w:val="18"/>
        <w:szCs w:val="18"/>
      </w:rPr>
      <w:t>Annex II Standard Submission Form</w:t>
    </w:r>
    <w:r w:rsidRPr="00617826">
      <w:rPr>
        <w:rFonts w:ascii="Corbel" w:hAnsi="Corbel"/>
        <w:i/>
        <w:sz w:val="18"/>
        <w:szCs w:val="18"/>
      </w:rPr>
      <w:t xml:space="preserve"> - </w:t>
    </w:r>
    <w:r>
      <w:rPr>
        <w:rFonts w:ascii="Corbel" w:hAnsi="Corbel"/>
        <w:i/>
        <w:sz w:val="18"/>
        <w:szCs w:val="18"/>
      </w:rPr>
      <w:tab/>
    </w:r>
    <w:r>
      <w:rPr>
        <w:rFonts w:ascii="Corbel" w:hAnsi="Corbel"/>
        <w:i/>
        <w:sz w:val="18"/>
        <w:szCs w:val="18"/>
      </w:rPr>
      <w:tab/>
    </w:r>
    <w:r w:rsidRPr="00617826">
      <w:rPr>
        <w:rFonts w:ascii="Corbel" w:hAnsi="Corbel"/>
        <w:i/>
        <w:sz w:val="18"/>
        <w:szCs w:val="18"/>
      </w:rPr>
      <w:t>LISA/201</w:t>
    </w:r>
    <w:r>
      <w:rPr>
        <w:rFonts w:ascii="Corbel" w:hAnsi="Corbel"/>
        <w:i/>
        <w:sz w:val="18"/>
        <w:szCs w:val="18"/>
      </w:rPr>
      <w:t>7/RP/01</w:t>
    </w:r>
  </w:p>
  <w:p w14:paraId="1D2E3B70" w14:textId="77777777" w:rsidR="00D024C7" w:rsidRDefault="00D024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31" w:type="dxa"/>
      <w:tblLayout w:type="fixed"/>
      <w:tblCellMar>
        <w:left w:w="0" w:type="dxa"/>
        <w:right w:w="0" w:type="dxa"/>
      </w:tblCellMar>
      <w:tblLook w:val="0000" w:firstRow="0" w:lastRow="0" w:firstColumn="0" w:lastColumn="0" w:noHBand="0" w:noVBand="0"/>
    </w:tblPr>
    <w:tblGrid>
      <w:gridCol w:w="3544"/>
      <w:gridCol w:w="7387"/>
    </w:tblGrid>
    <w:tr w:rsidR="00D024C7" w:rsidRPr="007E0774" w14:paraId="564AFE2A" w14:textId="77777777" w:rsidTr="00A742AF">
      <w:trPr>
        <w:trHeight w:val="123"/>
      </w:trPr>
      <w:tc>
        <w:tcPr>
          <w:tcW w:w="3544" w:type="dxa"/>
          <w:tcBorders>
            <w:top w:val="nil"/>
            <w:left w:val="nil"/>
            <w:bottom w:val="nil"/>
            <w:right w:val="nil"/>
          </w:tcBorders>
        </w:tcPr>
        <w:p w14:paraId="6CB025F9" w14:textId="7E127FB9" w:rsidR="00D024C7" w:rsidRPr="007E0774" w:rsidRDefault="00D024C7" w:rsidP="00B03438">
          <w:pPr>
            <w:widowControl w:val="0"/>
            <w:autoSpaceDE w:val="0"/>
            <w:autoSpaceDN w:val="0"/>
            <w:ind w:right="85"/>
            <w:rPr>
              <w:rFonts w:ascii="Calibri" w:hAnsi="Calibri" w:cs="Calibri"/>
            </w:rPr>
          </w:pPr>
          <w:r>
            <w:rPr>
              <w:noProof/>
              <w:lang w:eastAsia="en-GB"/>
            </w:rPr>
            <w:drawing>
              <wp:anchor distT="0" distB="0" distL="114300" distR="114300" simplePos="0" relativeHeight="251659264" behindDoc="0" locked="0" layoutInCell="1" allowOverlap="1" wp14:anchorId="26BAE27B" wp14:editId="6A8F4F57">
                <wp:simplePos x="0" y="0"/>
                <wp:positionH relativeFrom="page">
                  <wp:posOffset>306070</wp:posOffset>
                </wp:positionH>
                <wp:positionV relativeFrom="page">
                  <wp:posOffset>463550</wp:posOffset>
                </wp:positionV>
                <wp:extent cx="1981200" cy="431800"/>
                <wp:effectExtent l="0" t="0" r="0" b="6350"/>
                <wp:wrapTight wrapText="bothSides">
                  <wp:wrapPolygon edited="0">
                    <wp:start x="1038" y="0"/>
                    <wp:lineTo x="0" y="0"/>
                    <wp:lineTo x="0" y="12388"/>
                    <wp:lineTo x="3323" y="15247"/>
                    <wp:lineTo x="3115" y="19059"/>
                    <wp:lineTo x="10800" y="20965"/>
                    <wp:lineTo x="21392" y="20965"/>
                    <wp:lineTo x="21392" y="15247"/>
                    <wp:lineTo x="20354" y="0"/>
                    <wp:lineTo x="1038" y="0"/>
                  </wp:wrapPolygon>
                </wp:wrapTight>
                <wp:docPr id="2" name="Picture 2" descr="eu-LISA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LISA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31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87" w:type="dxa"/>
          <w:tcBorders>
            <w:top w:val="nil"/>
            <w:left w:val="nil"/>
            <w:bottom w:val="nil"/>
            <w:right w:val="nil"/>
          </w:tcBorders>
        </w:tcPr>
        <w:p w14:paraId="3CADBEE3" w14:textId="77777777" w:rsidR="00D024C7" w:rsidRPr="007E0774" w:rsidRDefault="00D024C7" w:rsidP="00B03438">
          <w:pPr>
            <w:widowControl w:val="0"/>
            <w:autoSpaceDE w:val="0"/>
            <w:autoSpaceDN w:val="0"/>
            <w:spacing w:before="90"/>
            <w:ind w:right="85"/>
            <w:rPr>
              <w:rFonts w:ascii="Calibri" w:hAnsi="Calibri" w:cs="Calibri"/>
            </w:rPr>
          </w:pPr>
        </w:p>
        <w:p w14:paraId="7080E6D9" w14:textId="77777777" w:rsidR="00D024C7" w:rsidRPr="007E0774" w:rsidRDefault="00D024C7" w:rsidP="00B03438">
          <w:pPr>
            <w:widowControl w:val="0"/>
            <w:autoSpaceDE w:val="0"/>
            <w:autoSpaceDN w:val="0"/>
            <w:ind w:right="85"/>
            <w:rPr>
              <w:rFonts w:ascii="Calibri" w:hAnsi="Calibri" w:cs="Calibri"/>
              <w:b/>
              <w:bCs/>
            </w:rPr>
          </w:pPr>
        </w:p>
        <w:p w14:paraId="007CFEE3" w14:textId="77777777" w:rsidR="00D024C7" w:rsidRPr="007E0774" w:rsidRDefault="00D024C7" w:rsidP="00A742AF">
          <w:pPr>
            <w:widowControl w:val="0"/>
            <w:autoSpaceDE w:val="0"/>
            <w:autoSpaceDN w:val="0"/>
            <w:ind w:right="85"/>
            <w:rPr>
              <w:rFonts w:ascii="Calibri" w:hAnsi="Calibri" w:cs="Calibri"/>
            </w:rPr>
          </w:pPr>
        </w:p>
      </w:tc>
    </w:tr>
  </w:tbl>
  <w:p w14:paraId="0F70DFB6" w14:textId="77777777" w:rsidR="00D024C7" w:rsidRDefault="00D024C7">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374CA5E6"/>
    <w:lvl w:ilvl="0">
      <w:start w:val="1"/>
      <w:numFmt w:val="bullet"/>
      <w:pStyle w:val="NumPar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58C55BE"/>
    <w:lvl w:ilvl="0">
      <w:start w:val="1"/>
      <w:numFmt w:val="bullet"/>
      <w:pStyle w:val="StyleText1After0ptLinespacingMultiple115li"/>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CCA1990"/>
    <w:lvl w:ilvl="0">
      <w:start w:val="1"/>
      <w:numFmt w:val="bullet"/>
      <w:pStyle w:val="ListNumber5"/>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8B68B91A"/>
    <w:lvl w:ilvl="0">
      <w:start w:val="1"/>
      <w:numFmt w:val="bullet"/>
      <w:pStyle w:val="ListBullet5"/>
      <w:lvlText w:val=""/>
      <w:lvlJc w:val="left"/>
      <w:pPr>
        <w:tabs>
          <w:tab w:val="num" w:pos="360"/>
        </w:tabs>
        <w:ind w:left="360" w:hanging="360"/>
      </w:pPr>
      <w:rPr>
        <w:rFonts w:ascii="Symbol" w:hAnsi="Symbol" w:hint="default"/>
      </w:rPr>
    </w:lvl>
  </w:abstractNum>
  <w:abstractNum w:abstractNumId="4" w15:restartNumberingAfterBreak="0">
    <w:nsid w:val="FFFFFFFE"/>
    <w:multiLevelType w:val="singleLevel"/>
    <w:tmpl w:val="FFFFFFFF"/>
    <w:lvl w:ilvl="0">
      <w:numFmt w:val="decimal"/>
      <w:lvlText w:val="*"/>
      <w:lvlJc w:val="left"/>
    </w:lvl>
  </w:abstractNum>
  <w:abstractNum w:abstractNumId="5" w15:restartNumberingAfterBreak="0">
    <w:nsid w:val="03772B8B"/>
    <w:multiLevelType w:val="hybridMultilevel"/>
    <w:tmpl w:val="C6FC23C6"/>
    <w:lvl w:ilvl="0" w:tplc="60A8A3F4">
      <w:start w:val="1"/>
      <w:numFmt w:val="bullet"/>
      <w:pStyle w:val="StyleArial11pt"/>
      <w:lvlText w:val=""/>
      <w:lvlJc w:val="left"/>
      <w:pPr>
        <w:tabs>
          <w:tab w:val="num" w:pos="720"/>
        </w:tabs>
        <w:ind w:left="720" w:hanging="360"/>
      </w:pPr>
      <w:rPr>
        <w:rFonts w:ascii="Symbol" w:hAnsi="Symbol" w:hint="default"/>
      </w:rPr>
    </w:lvl>
    <w:lvl w:ilvl="1" w:tplc="A3C8AEB0">
      <w:numFmt w:val="bullet"/>
      <w:lvlText w:val="–"/>
      <w:lvlJc w:val="left"/>
      <w:pPr>
        <w:tabs>
          <w:tab w:val="num" w:pos="1440"/>
        </w:tabs>
        <w:ind w:left="1440" w:hanging="360"/>
      </w:pPr>
      <w:rPr>
        <w:rFonts w:ascii="Arial" w:eastAsia="Times New Roman" w:hAnsi="Arial"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525175"/>
    <w:multiLevelType w:val="hybridMultilevel"/>
    <w:tmpl w:val="9E709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BBD090D"/>
    <w:multiLevelType w:val="hybridMultilevel"/>
    <w:tmpl w:val="4A809306"/>
    <w:lvl w:ilvl="0" w:tplc="279033CA">
      <w:start w:val="1"/>
      <w:numFmt w:val="decimal"/>
      <w:pStyle w:val="BodytexyArticlesbullettedbyletters"/>
      <w:lvlText w:val="%1."/>
      <w:lvlJc w:val="left"/>
      <w:pPr>
        <w:tabs>
          <w:tab w:val="num" w:pos="644"/>
        </w:tabs>
        <w:ind w:left="644" w:hanging="36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8" w15:restartNumberingAfterBreak="0">
    <w:nsid w:val="0E6D285D"/>
    <w:multiLevelType w:val="hybridMultilevel"/>
    <w:tmpl w:val="910CE40E"/>
    <w:lvl w:ilvl="0" w:tplc="0809000F">
      <w:start w:val="1"/>
      <w:numFmt w:val="decimal"/>
      <w:lvlText w:val="%1."/>
      <w:lvlJc w:val="left"/>
      <w:pPr>
        <w:tabs>
          <w:tab w:val="num" w:pos="720"/>
        </w:tabs>
        <w:ind w:left="720" w:hanging="360"/>
      </w:pPr>
    </w:lvl>
    <w:lvl w:ilvl="1" w:tplc="0809000F">
      <w:start w:val="1"/>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6BB4530"/>
    <w:multiLevelType w:val="multilevel"/>
    <w:tmpl w:val="276CC532"/>
    <w:lvl w:ilvl="0">
      <w:start w:val="4"/>
      <w:numFmt w:val="decimal"/>
      <w:lvlText w:val="%1"/>
      <w:lvlJc w:val="left"/>
      <w:pPr>
        <w:ind w:left="480" w:hanging="480"/>
      </w:pPr>
      <w:rPr>
        <w:rFonts w:hint="default"/>
      </w:rPr>
    </w:lvl>
    <w:lvl w:ilvl="1">
      <w:start w:val="2"/>
      <w:numFmt w:val="decimal"/>
      <w:lvlText w:val="%1.%2"/>
      <w:lvlJc w:val="left"/>
      <w:pPr>
        <w:ind w:left="1081" w:hanging="480"/>
      </w:pPr>
      <w:rPr>
        <w:rFonts w:hint="default"/>
      </w:rPr>
    </w:lvl>
    <w:lvl w:ilvl="2">
      <w:start w:val="2"/>
      <w:numFmt w:val="decimal"/>
      <w:lvlText w:val="%1.%2.%3"/>
      <w:lvlJc w:val="left"/>
      <w:pPr>
        <w:ind w:left="1922" w:hanging="720"/>
      </w:pPr>
      <w:rPr>
        <w:rFonts w:hint="default"/>
      </w:rPr>
    </w:lvl>
    <w:lvl w:ilvl="3">
      <w:start w:val="1"/>
      <w:numFmt w:val="decimal"/>
      <w:lvlText w:val="%1.%2.%3.%4"/>
      <w:lvlJc w:val="left"/>
      <w:pPr>
        <w:ind w:left="2523" w:hanging="72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085" w:hanging="1080"/>
      </w:pPr>
      <w:rPr>
        <w:rFonts w:hint="default"/>
      </w:rPr>
    </w:lvl>
    <w:lvl w:ilvl="6">
      <w:start w:val="1"/>
      <w:numFmt w:val="decimal"/>
      <w:lvlText w:val="%1.%2.%3.%4.%5.%6.%7"/>
      <w:lvlJc w:val="left"/>
      <w:pPr>
        <w:ind w:left="5046" w:hanging="1440"/>
      </w:pPr>
      <w:rPr>
        <w:rFonts w:hint="default"/>
      </w:rPr>
    </w:lvl>
    <w:lvl w:ilvl="7">
      <w:start w:val="1"/>
      <w:numFmt w:val="decimal"/>
      <w:lvlText w:val="%1.%2.%3.%4.%5.%6.%7.%8"/>
      <w:lvlJc w:val="left"/>
      <w:pPr>
        <w:ind w:left="5647" w:hanging="1440"/>
      </w:pPr>
      <w:rPr>
        <w:rFonts w:hint="default"/>
      </w:rPr>
    </w:lvl>
    <w:lvl w:ilvl="8">
      <w:start w:val="1"/>
      <w:numFmt w:val="decimal"/>
      <w:lvlText w:val="%1.%2.%3.%4.%5.%6.%7.%8.%9"/>
      <w:lvlJc w:val="left"/>
      <w:pPr>
        <w:ind w:left="6248" w:hanging="1440"/>
      </w:pPr>
      <w:rPr>
        <w:rFonts w:hint="default"/>
      </w:rPr>
    </w:lvl>
  </w:abstractNum>
  <w:abstractNum w:abstractNumId="10" w15:restartNumberingAfterBreak="0">
    <w:nsid w:val="1B1530A4"/>
    <w:multiLevelType w:val="multilevel"/>
    <w:tmpl w:val="8CE23BCC"/>
    <w:lvl w:ilvl="0">
      <w:start w:val="1"/>
      <w:numFmt w:val="decimal"/>
      <w:pStyle w:val="ListNumber2"/>
      <w:lvlText w:val="(%1)"/>
      <w:lvlJc w:val="left"/>
      <w:pPr>
        <w:tabs>
          <w:tab w:val="num" w:pos="1911"/>
        </w:tabs>
        <w:ind w:left="1911" w:hanging="709"/>
      </w:pPr>
      <w:rPr>
        <w:rFonts w:cs="Times New Roman"/>
      </w:rPr>
    </w:lvl>
    <w:lvl w:ilvl="1">
      <w:start w:val="1"/>
      <w:numFmt w:val="lowerLetter"/>
      <w:pStyle w:val="ListNumber2Level2"/>
      <w:lvlText w:val="(%2)"/>
      <w:lvlJc w:val="left"/>
      <w:pPr>
        <w:tabs>
          <w:tab w:val="num" w:pos="2619"/>
        </w:tabs>
        <w:ind w:left="2619" w:hanging="708"/>
      </w:pPr>
      <w:rPr>
        <w:rFonts w:cs="Times New Roman"/>
      </w:r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1B5B159D"/>
    <w:multiLevelType w:val="multilevel"/>
    <w:tmpl w:val="F920D364"/>
    <w:styleLink w:val="StyleNumberedBold"/>
    <w:lvl w:ilvl="0">
      <w:start w:val="1"/>
      <w:numFmt w:val="decimal"/>
      <w:lvlText w:val="%1."/>
      <w:lvlJc w:val="left"/>
      <w:pPr>
        <w:tabs>
          <w:tab w:val="num" w:pos="720"/>
        </w:tabs>
        <w:ind w:left="720" w:hanging="360"/>
      </w:pPr>
      <w:rPr>
        <w:rFonts w:ascii="Arial" w:hAnsi="Arial" w:cs="Arial" w:hint="default"/>
        <w:b w:val="0"/>
        <w:bCs w:val="0"/>
        <w:i w:val="0"/>
        <w:iCs w:val="0"/>
        <w:sz w:val="22"/>
        <w:szCs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734306"/>
    <w:multiLevelType w:val="multilevel"/>
    <w:tmpl w:val="CF548630"/>
    <w:lvl w:ilvl="0">
      <w:start w:val="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2280"/>
        </w:tabs>
        <w:ind w:left="228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2DD3599"/>
    <w:multiLevelType w:val="multilevel"/>
    <w:tmpl w:val="4EAA5BA6"/>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15:restartNumberingAfterBreak="0">
    <w:nsid w:val="292662F2"/>
    <w:multiLevelType w:val="hybridMultilevel"/>
    <w:tmpl w:val="75EE8C8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7" w15:restartNumberingAfterBreak="0">
    <w:nsid w:val="2CAB4527"/>
    <w:multiLevelType w:val="multilevel"/>
    <w:tmpl w:val="26C24C12"/>
    <w:lvl w:ilvl="0">
      <w:start w:val="1"/>
      <w:numFmt w:val="decimal"/>
      <w:pStyle w:val="ListNumber3"/>
      <w:lvlText w:val="(%1)"/>
      <w:lvlJc w:val="left"/>
      <w:pPr>
        <w:tabs>
          <w:tab w:val="num" w:pos="1911"/>
        </w:tabs>
        <w:ind w:left="1911" w:hanging="709"/>
      </w:pPr>
      <w:rPr>
        <w:rFonts w:cs="Times New Roman"/>
      </w:rPr>
    </w:lvl>
    <w:lvl w:ilvl="1">
      <w:start w:val="1"/>
      <w:numFmt w:val="lowerLetter"/>
      <w:pStyle w:val="ListNumber3Level2"/>
      <w:lvlText w:val="(%2)"/>
      <w:lvlJc w:val="left"/>
      <w:pPr>
        <w:tabs>
          <w:tab w:val="num" w:pos="2619"/>
        </w:tabs>
        <w:ind w:left="2619" w:hanging="708"/>
      </w:pPr>
      <w:rPr>
        <w:rFonts w:cs="Times New Roman"/>
      </w:r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1" w15:restartNumberingAfterBreak="0">
    <w:nsid w:val="358B6119"/>
    <w:multiLevelType w:val="multilevel"/>
    <w:tmpl w:val="A8BA546C"/>
    <w:lvl w:ilvl="0">
      <w:start w:val="1"/>
      <w:numFmt w:val="decimal"/>
      <w:pStyle w:val="ListNumber1"/>
      <w:lvlText w:val="(%1)"/>
      <w:lvlJc w:val="left"/>
      <w:pPr>
        <w:tabs>
          <w:tab w:val="num" w:pos="1191"/>
        </w:tabs>
        <w:ind w:left="1191" w:hanging="709"/>
      </w:pPr>
      <w:rPr>
        <w:rFonts w:cs="Times New Roman"/>
      </w:rPr>
    </w:lvl>
    <w:lvl w:ilvl="1">
      <w:start w:val="1"/>
      <w:numFmt w:val="lowerLetter"/>
      <w:pStyle w:val="ListNumber1Level2"/>
      <w:lvlText w:val="(%2)"/>
      <w:lvlJc w:val="left"/>
      <w:pPr>
        <w:tabs>
          <w:tab w:val="num" w:pos="1899"/>
        </w:tabs>
        <w:ind w:left="1899" w:hanging="708"/>
      </w:pPr>
      <w:rPr>
        <w:rFonts w:cs="Times New Roman"/>
      </w:r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440F2D89"/>
    <w:multiLevelType w:val="multilevel"/>
    <w:tmpl w:val="7C58A06C"/>
    <w:lvl w:ilvl="0">
      <w:start w:val="1"/>
      <w:numFmt w:val="decimal"/>
      <w:pStyle w:val="Heading1"/>
      <w:isLgl/>
      <w:suff w:val="space"/>
      <w:lvlText w:val="%1."/>
      <w:lvlJc w:val="left"/>
      <w:rPr>
        <w:rFonts w:ascii="Tahoma" w:hAnsi="Tahoma" w:cs="Times New Roman" w:hint="default"/>
        <w:b w:val="0"/>
        <w:i w:val="0"/>
        <w:color w:val="000080"/>
        <w:sz w:val="32"/>
      </w:rPr>
    </w:lvl>
    <w:lvl w:ilvl="1">
      <w:start w:val="1"/>
      <w:numFmt w:val="decimal"/>
      <w:suff w:val="space"/>
      <w:lvlText w:val="%1.%2."/>
      <w:lvlJc w:val="left"/>
      <w:pPr>
        <w:ind w:left="432" w:hanging="432"/>
      </w:pPr>
      <w:rPr>
        <w:rFonts w:cs="Times New Roman" w:hint="default"/>
      </w:rPr>
    </w:lvl>
    <w:lvl w:ilvl="2">
      <w:start w:val="1"/>
      <w:numFmt w:val="decimal"/>
      <w:suff w:val="space"/>
      <w:lvlText w:val="%1.%2.%3."/>
      <w:lvlJc w:val="left"/>
      <w:pPr>
        <w:ind w:left="864" w:hanging="864"/>
      </w:pPr>
      <w:rPr>
        <w:rFonts w:cs="Times New Roman" w:hint="default"/>
      </w:rPr>
    </w:lvl>
    <w:lvl w:ilvl="3">
      <w:start w:val="1"/>
      <w:numFmt w:val="decimal"/>
      <w:suff w:val="space"/>
      <w:lvlText w:val="%1.%2.%3.%4."/>
      <w:lvlJc w:val="left"/>
      <w:pPr>
        <w:ind w:left="1368" w:hanging="1368"/>
      </w:pPr>
      <w:rPr>
        <w:rFonts w:cs="Times New Roman" w:hint="default"/>
      </w:rPr>
    </w:lvl>
    <w:lvl w:ilvl="4">
      <w:start w:val="1"/>
      <w:numFmt w:val="decimal"/>
      <w:suff w:val="space"/>
      <w:lvlText w:val="%1.%2.%3.%4.%5."/>
      <w:lvlJc w:val="left"/>
      <w:pPr>
        <w:ind w:left="1872" w:hanging="1872"/>
      </w:pPr>
      <w:rPr>
        <w:rFonts w:cs="Times New Roman" w:hint="default"/>
      </w:rPr>
    </w:lvl>
    <w:lvl w:ilvl="5">
      <w:start w:val="1"/>
      <w:numFmt w:val="decimal"/>
      <w:suff w:val="space"/>
      <w:lvlText w:val="%1.%2.%3.%4.%5.%6."/>
      <w:lvlJc w:val="left"/>
      <w:pPr>
        <w:ind w:left="2376" w:hanging="2376"/>
      </w:pPr>
      <w:rPr>
        <w:rFonts w:cs="Times New Roman" w:hint="default"/>
      </w:rPr>
    </w:lvl>
    <w:lvl w:ilvl="6">
      <w:start w:val="1"/>
      <w:numFmt w:val="decimal"/>
      <w:suff w:val="space"/>
      <w:lvlText w:val="%1.%2.%3.%4.%5.%6.%7."/>
      <w:lvlJc w:val="left"/>
      <w:pPr>
        <w:ind w:left="2880" w:hanging="2880"/>
      </w:pPr>
      <w:rPr>
        <w:rFonts w:cs="Times New Roman" w:hint="default"/>
      </w:rPr>
    </w:lvl>
    <w:lvl w:ilvl="7">
      <w:start w:val="1"/>
      <w:numFmt w:val="decimal"/>
      <w:lvlText w:val="%1.%2.%3.%4.%5.%6.%7.%8."/>
      <w:lvlJc w:val="left"/>
      <w:pPr>
        <w:tabs>
          <w:tab w:val="num" w:pos="5760"/>
        </w:tabs>
        <w:ind w:left="3384" w:hanging="1224"/>
      </w:pPr>
      <w:rPr>
        <w:rFonts w:cs="Times New Roman" w:hint="default"/>
      </w:rPr>
    </w:lvl>
    <w:lvl w:ilvl="8">
      <w:start w:val="1"/>
      <w:numFmt w:val="decimal"/>
      <w:lvlText w:val="%1.%2.%3.%4.%5.%6.%7.%8.%9."/>
      <w:lvlJc w:val="left"/>
      <w:pPr>
        <w:tabs>
          <w:tab w:val="num" w:pos="6840"/>
        </w:tabs>
        <w:ind w:left="3960" w:hanging="1440"/>
      </w:pPr>
      <w:rPr>
        <w:rFonts w:cs="Times New Roman" w:hint="default"/>
      </w:rPr>
    </w:lvl>
  </w:abstractNum>
  <w:abstractNum w:abstractNumId="2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6" w15:restartNumberingAfterBreak="0">
    <w:nsid w:val="49D7745C"/>
    <w:multiLevelType w:val="hybridMultilevel"/>
    <w:tmpl w:val="7CA680CC"/>
    <w:lvl w:ilvl="0" w:tplc="0809000F">
      <w:numFmt w:val="decimal"/>
      <w:lvlText w:val=""/>
      <w:lvlJc w:val="left"/>
    </w:lvl>
    <w:lvl w:ilvl="1" w:tplc="08090019">
      <w:numFmt w:val="decimal"/>
      <w:lvlText w:val=""/>
      <w:lvlJc w:val="left"/>
    </w:lvl>
    <w:lvl w:ilvl="2" w:tplc="0809001B">
      <w:numFmt w:val="decimal"/>
      <w:lvlText w:val=""/>
      <w:lvlJc w:val="left"/>
    </w:lvl>
    <w:lvl w:ilvl="3" w:tplc="0809000F">
      <w:numFmt w:val="decimal"/>
      <w:lvlText w:val=""/>
      <w:lvlJc w:val="left"/>
    </w:lvl>
    <w:lvl w:ilvl="4" w:tplc="08090019">
      <w:numFmt w:val="decimal"/>
      <w:lvlText w:val=""/>
      <w:lvlJc w:val="left"/>
    </w:lvl>
    <w:lvl w:ilvl="5" w:tplc="0809001B">
      <w:numFmt w:val="decimal"/>
      <w:lvlText w:val=""/>
      <w:lvlJc w:val="left"/>
    </w:lvl>
    <w:lvl w:ilvl="6" w:tplc="0809000F">
      <w:numFmt w:val="decimal"/>
      <w:lvlText w:val=""/>
      <w:lvlJc w:val="left"/>
    </w:lvl>
    <w:lvl w:ilvl="7" w:tplc="08090019">
      <w:numFmt w:val="decimal"/>
      <w:lvlText w:val=""/>
      <w:lvlJc w:val="left"/>
    </w:lvl>
    <w:lvl w:ilvl="8" w:tplc="0809001B">
      <w:numFmt w:val="decimal"/>
      <w:lvlText w:val=""/>
      <w:lvlJc w:val="left"/>
    </w:lvl>
  </w:abstractNum>
  <w:abstractNum w:abstractNumId="2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0B440A7"/>
    <w:multiLevelType w:val="hybridMultilevel"/>
    <w:tmpl w:val="28EA0430"/>
    <w:lvl w:ilvl="0" w:tplc="188859DC">
      <w:start w:val="1"/>
      <w:numFmt w:val="lowerLetter"/>
      <w:pStyle w:val="Numberedsmallletters"/>
      <w:lvlText w:val="%1)"/>
      <w:lvlJc w:val="left"/>
      <w:pPr>
        <w:tabs>
          <w:tab w:val="num" w:pos="357"/>
        </w:tabs>
        <w:ind w:left="357" w:hanging="35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0" w15:restartNumberingAfterBreak="0">
    <w:nsid w:val="5C58616D"/>
    <w:multiLevelType w:val="multilevel"/>
    <w:tmpl w:val="276CC532"/>
    <w:lvl w:ilvl="0">
      <w:start w:val="4"/>
      <w:numFmt w:val="decimal"/>
      <w:lvlText w:val="%1"/>
      <w:lvlJc w:val="left"/>
      <w:pPr>
        <w:ind w:left="480" w:hanging="480"/>
      </w:pPr>
      <w:rPr>
        <w:rFonts w:hint="default"/>
      </w:rPr>
    </w:lvl>
    <w:lvl w:ilvl="1">
      <w:start w:val="2"/>
      <w:numFmt w:val="decimal"/>
      <w:lvlText w:val="%1.%2"/>
      <w:lvlJc w:val="left"/>
      <w:pPr>
        <w:ind w:left="1081" w:hanging="480"/>
      </w:pPr>
      <w:rPr>
        <w:rFonts w:hint="default"/>
      </w:rPr>
    </w:lvl>
    <w:lvl w:ilvl="2">
      <w:start w:val="2"/>
      <w:numFmt w:val="decimal"/>
      <w:lvlText w:val="%1.%2.%3"/>
      <w:lvlJc w:val="left"/>
      <w:pPr>
        <w:ind w:left="1922" w:hanging="720"/>
      </w:pPr>
      <w:rPr>
        <w:rFonts w:hint="default"/>
      </w:rPr>
    </w:lvl>
    <w:lvl w:ilvl="3">
      <w:start w:val="1"/>
      <w:numFmt w:val="decimal"/>
      <w:lvlText w:val="%1.%2.%3.%4"/>
      <w:lvlJc w:val="left"/>
      <w:pPr>
        <w:ind w:left="2523" w:hanging="72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085" w:hanging="1080"/>
      </w:pPr>
      <w:rPr>
        <w:rFonts w:hint="default"/>
      </w:rPr>
    </w:lvl>
    <w:lvl w:ilvl="6">
      <w:start w:val="1"/>
      <w:numFmt w:val="decimal"/>
      <w:lvlText w:val="%1.%2.%3.%4.%5.%6.%7"/>
      <w:lvlJc w:val="left"/>
      <w:pPr>
        <w:ind w:left="5046" w:hanging="1440"/>
      </w:pPr>
      <w:rPr>
        <w:rFonts w:hint="default"/>
      </w:rPr>
    </w:lvl>
    <w:lvl w:ilvl="7">
      <w:start w:val="1"/>
      <w:numFmt w:val="decimal"/>
      <w:lvlText w:val="%1.%2.%3.%4.%5.%6.%7.%8"/>
      <w:lvlJc w:val="left"/>
      <w:pPr>
        <w:ind w:left="5647" w:hanging="1440"/>
      </w:pPr>
      <w:rPr>
        <w:rFonts w:hint="default"/>
      </w:rPr>
    </w:lvl>
    <w:lvl w:ilvl="8">
      <w:start w:val="1"/>
      <w:numFmt w:val="decimal"/>
      <w:lvlText w:val="%1.%2.%3.%4.%5.%6.%7.%8.%9"/>
      <w:lvlJc w:val="left"/>
      <w:pPr>
        <w:ind w:left="6248" w:hanging="1440"/>
      </w:pPr>
      <w:rPr>
        <w:rFonts w:hint="default"/>
      </w:rPr>
    </w:lvl>
  </w:abstractNum>
  <w:abstractNum w:abstractNumId="3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4247265"/>
    <w:multiLevelType w:val="hybridMultilevel"/>
    <w:tmpl w:val="B11AA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8CA5B56"/>
    <w:multiLevelType w:val="hybridMultilevel"/>
    <w:tmpl w:val="81B6B70A"/>
    <w:lvl w:ilvl="0" w:tplc="E7AC5BBC">
      <w:start w:val="1"/>
      <w:numFmt w:val="lowerLetter"/>
      <w:pStyle w:val="StyleAfter0ptLinespacingMultiple115li"/>
      <w:lvlText w:val="%1)"/>
      <w:lvlJc w:val="left"/>
      <w:pPr>
        <w:tabs>
          <w:tab w:val="num" w:pos="482"/>
        </w:tabs>
        <w:ind w:left="842"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9791A9E"/>
    <w:multiLevelType w:val="hybridMultilevel"/>
    <w:tmpl w:val="C3C4DCA6"/>
    <w:lvl w:ilvl="0" w:tplc="53A68F4E">
      <w:start w:val="1"/>
      <w:numFmt w:val="bullet"/>
      <w:lvlText w:val=""/>
      <w:lvlJc w:val="left"/>
      <w:pPr>
        <w:tabs>
          <w:tab w:val="num" w:pos="1474"/>
        </w:tabs>
        <w:ind w:left="1474" w:hanging="17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8" w15:restartNumberingAfterBreak="0">
    <w:nsid w:val="6AE47B24"/>
    <w:multiLevelType w:val="multilevel"/>
    <w:tmpl w:val="DBB2FC36"/>
    <w:lvl w:ilvl="0">
      <w:start w:val="5"/>
      <w:numFmt w:val="decimal"/>
      <w:lvlText w:val="%1"/>
      <w:lvlJc w:val="left"/>
      <w:pPr>
        <w:ind w:left="360" w:hanging="360"/>
      </w:pPr>
      <w:rPr>
        <w:rFonts w:ascii="Arial" w:hAnsi="Arial" w:hint="default"/>
      </w:rPr>
    </w:lvl>
    <w:lvl w:ilvl="1">
      <w:start w:val="1"/>
      <w:numFmt w:val="decimal"/>
      <w:lvlText w:val="%1.%2"/>
      <w:lvlJc w:val="left"/>
      <w:pPr>
        <w:ind w:left="1560" w:hanging="360"/>
      </w:pPr>
      <w:rPr>
        <w:rFonts w:ascii="Arial" w:hAnsi="Arial" w:hint="default"/>
      </w:rPr>
    </w:lvl>
    <w:lvl w:ilvl="2">
      <w:start w:val="1"/>
      <w:numFmt w:val="decimal"/>
      <w:lvlText w:val="%1.%2.%3"/>
      <w:lvlJc w:val="left"/>
      <w:pPr>
        <w:ind w:left="3120" w:hanging="720"/>
      </w:pPr>
      <w:rPr>
        <w:rFonts w:ascii="Arial" w:hAnsi="Arial" w:hint="default"/>
      </w:rPr>
    </w:lvl>
    <w:lvl w:ilvl="3">
      <w:start w:val="1"/>
      <w:numFmt w:val="decimal"/>
      <w:lvlText w:val="%1.%2.%3.%4"/>
      <w:lvlJc w:val="left"/>
      <w:pPr>
        <w:ind w:left="4320" w:hanging="720"/>
      </w:pPr>
      <w:rPr>
        <w:rFonts w:ascii="Arial" w:hAnsi="Arial" w:hint="default"/>
      </w:rPr>
    </w:lvl>
    <w:lvl w:ilvl="4">
      <w:start w:val="1"/>
      <w:numFmt w:val="decimal"/>
      <w:lvlText w:val="%1.%2.%3.%4.%5"/>
      <w:lvlJc w:val="left"/>
      <w:pPr>
        <w:ind w:left="5880" w:hanging="1080"/>
      </w:pPr>
      <w:rPr>
        <w:rFonts w:ascii="Arial" w:hAnsi="Arial" w:hint="default"/>
      </w:rPr>
    </w:lvl>
    <w:lvl w:ilvl="5">
      <w:start w:val="1"/>
      <w:numFmt w:val="decimal"/>
      <w:lvlText w:val="%1.%2.%3.%4.%5.%6"/>
      <w:lvlJc w:val="left"/>
      <w:pPr>
        <w:ind w:left="7080" w:hanging="1080"/>
      </w:pPr>
      <w:rPr>
        <w:rFonts w:ascii="Arial" w:hAnsi="Arial" w:hint="default"/>
      </w:rPr>
    </w:lvl>
    <w:lvl w:ilvl="6">
      <w:start w:val="1"/>
      <w:numFmt w:val="decimal"/>
      <w:lvlText w:val="%1.%2.%3.%4.%5.%6.%7"/>
      <w:lvlJc w:val="left"/>
      <w:pPr>
        <w:ind w:left="8640" w:hanging="1440"/>
      </w:pPr>
      <w:rPr>
        <w:rFonts w:ascii="Arial" w:hAnsi="Arial" w:hint="default"/>
      </w:rPr>
    </w:lvl>
    <w:lvl w:ilvl="7">
      <w:start w:val="1"/>
      <w:numFmt w:val="decimal"/>
      <w:lvlText w:val="%1.%2.%3.%4.%5.%6.%7.%8"/>
      <w:lvlJc w:val="left"/>
      <w:pPr>
        <w:ind w:left="9840" w:hanging="1440"/>
      </w:pPr>
      <w:rPr>
        <w:rFonts w:ascii="Arial" w:hAnsi="Arial" w:hint="default"/>
      </w:rPr>
    </w:lvl>
    <w:lvl w:ilvl="8">
      <w:start w:val="1"/>
      <w:numFmt w:val="decimal"/>
      <w:lvlText w:val="%1.%2.%3.%4.%5.%6.%7.%8.%9"/>
      <w:lvlJc w:val="left"/>
      <w:pPr>
        <w:ind w:left="11040" w:hanging="1440"/>
      </w:pPr>
      <w:rPr>
        <w:rFonts w:ascii="Arial" w:hAnsi="Arial" w:hint="default"/>
      </w:rPr>
    </w:lvl>
  </w:abstractNum>
  <w:abstractNum w:abstractNumId="39" w15:restartNumberingAfterBreak="0">
    <w:nsid w:val="6D912EBD"/>
    <w:multiLevelType w:val="hybridMultilevel"/>
    <w:tmpl w:val="8AA089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1"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2" w15:restartNumberingAfterBreak="0">
    <w:nsid w:val="722304D7"/>
    <w:multiLevelType w:val="multilevel"/>
    <w:tmpl w:val="9DE2758E"/>
    <w:lvl w:ilvl="0">
      <w:start w:val="1"/>
      <w:numFmt w:val="decimal"/>
      <w:pStyle w:val="ListNumber4"/>
      <w:lvlText w:val="(%1)"/>
      <w:lvlJc w:val="left"/>
      <w:pPr>
        <w:tabs>
          <w:tab w:val="num" w:pos="1911"/>
        </w:tabs>
        <w:ind w:left="1911" w:hanging="709"/>
      </w:pPr>
      <w:rPr>
        <w:rFonts w:cs="Times New Roman"/>
      </w:rPr>
    </w:lvl>
    <w:lvl w:ilvl="1">
      <w:start w:val="1"/>
      <w:numFmt w:val="lowerLetter"/>
      <w:pStyle w:val="ListNumber4Level2"/>
      <w:lvlText w:val="(%2)"/>
      <w:lvlJc w:val="left"/>
      <w:pPr>
        <w:tabs>
          <w:tab w:val="num" w:pos="2619"/>
        </w:tabs>
        <w:ind w:left="2619" w:hanging="708"/>
      </w:pPr>
      <w:rPr>
        <w:rFonts w:cs="Times New Roman"/>
      </w:r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15:restartNumberingAfterBreak="0">
    <w:nsid w:val="75C14F30"/>
    <w:multiLevelType w:val="hybridMultilevel"/>
    <w:tmpl w:val="8F00979C"/>
    <w:lvl w:ilvl="0" w:tplc="A7B8C19E">
      <w:numFmt w:val="decimal"/>
      <w:lvlText w:val=""/>
      <w:lvlJc w:val="left"/>
    </w:lvl>
    <w:lvl w:ilvl="1" w:tplc="08090003">
      <w:numFmt w:val="decimal"/>
      <w:lvlText w:val=""/>
      <w:lvlJc w:val="left"/>
    </w:lvl>
    <w:lvl w:ilvl="2" w:tplc="08090005">
      <w:numFmt w:val="decimal"/>
      <w:lvlText w:val=""/>
      <w:lvlJc w:val="left"/>
    </w:lvl>
    <w:lvl w:ilvl="3" w:tplc="08090001">
      <w:numFmt w:val="decimal"/>
      <w:lvlText w:val=""/>
      <w:lvlJc w:val="left"/>
    </w:lvl>
    <w:lvl w:ilvl="4" w:tplc="08090003">
      <w:numFmt w:val="decimal"/>
      <w:lvlText w:val=""/>
      <w:lvlJc w:val="left"/>
    </w:lvl>
    <w:lvl w:ilvl="5" w:tplc="08090005">
      <w:numFmt w:val="decimal"/>
      <w:lvlText w:val=""/>
      <w:lvlJc w:val="left"/>
    </w:lvl>
    <w:lvl w:ilvl="6" w:tplc="08090001">
      <w:numFmt w:val="decimal"/>
      <w:lvlText w:val=""/>
      <w:lvlJc w:val="left"/>
    </w:lvl>
    <w:lvl w:ilvl="7" w:tplc="08090003">
      <w:numFmt w:val="decimal"/>
      <w:lvlText w:val=""/>
      <w:lvlJc w:val="left"/>
    </w:lvl>
    <w:lvl w:ilvl="8" w:tplc="08090005">
      <w:numFmt w:val="decimal"/>
      <w:lvlText w:val=""/>
      <w:lvlJc w:val="left"/>
    </w:lvl>
  </w:abstractNum>
  <w:abstractNum w:abstractNumId="44"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F2C116B"/>
    <w:multiLevelType w:val="hybridMultilevel"/>
    <w:tmpl w:val="75EE8C8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12"/>
  </w:num>
  <w:num w:numId="6">
    <w:abstractNumId w:val="23"/>
  </w:num>
  <w:num w:numId="7">
    <w:abstractNumId w:val="16"/>
  </w:num>
  <w:num w:numId="8">
    <w:abstractNumId w:val="22"/>
  </w:num>
  <w:num w:numId="9">
    <w:abstractNumId w:val="33"/>
  </w:num>
  <w:num w:numId="10">
    <w:abstractNumId w:val="40"/>
  </w:num>
  <w:num w:numId="11">
    <w:abstractNumId w:val="20"/>
  </w:num>
  <w:num w:numId="12">
    <w:abstractNumId w:val="32"/>
  </w:num>
  <w:num w:numId="13">
    <w:abstractNumId w:val="31"/>
  </w:num>
  <w:num w:numId="14">
    <w:abstractNumId w:val="25"/>
  </w:num>
  <w:num w:numId="15">
    <w:abstractNumId w:val="29"/>
  </w:num>
  <w:num w:numId="16">
    <w:abstractNumId w:val="14"/>
  </w:num>
  <w:num w:numId="17">
    <w:abstractNumId w:val="21"/>
  </w:num>
  <w:num w:numId="18">
    <w:abstractNumId w:val="10"/>
  </w:num>
  <w:num w:numId="19">
    <w:abstractNumId w:val="17"/>
  </w:num>
  <w:num w:numId="20">
    <w:abstractNumId w:val="42"/>
  </w:num>
  <w:num w:numId="21">
    <w:abstractNumId w:val="7"/>
  </w:num>
  <w:num w:numId="22">
    <w:abstractNumId w:val="11"/>
  </w:num>
  <w:num w:numId="23">
    <w:abstractNumId w:val="5"/>
  </w:num>
  <w:num w:numId="24">
    <w:abstractNumId w:val="41"/>
  </w:num>
  <w:num w:numId="25">
    <w:abstractNumId w:val="36"/>
  </w:num>
  <w:num w:numId="26">
    <w:abstractNumId w:val="28"/>
  </w:num>
  <w:num w:numId="27">
    <w:abstractNumId w:val="24"/>
  </w:num>
  <w:num w:numId="28">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18"/>
  </w:num>
  <w:num w:numId="31">
    <w:abstractNumId w:val="19"/>
  </w:num>
  <w:num w:numId="32">
    <w:abstractNumId w:val="45"/>
  </w:num>
  <w:num w:numId="33">
    <w:abstractNumId w:val="34"/>
  </w:num>
  <w:num w:numId="34">
    <w:abstractNumId w:val="44"/>
  </w:num>
  <w:num w:numId="35">
    <w:abstractNumId w:val="16"/>
    <w:lvlOverride w:ilvl="0">
      <w:startOverride w:val="1"/>
    </w:lvlOverride>
  </w:num>
  <w:num w:numId="36">
    <w:abstractNumId w:val="38"/>
  </w:num>
  <w:num w:numId="37">
    <w:abstractNumId w:val="9"/>
  </w:num>
  <w:num w:numId="38">
    <w:abstractNumId w:val="8"/>
  </w:num>
  <w:num w:numId="39">
    <w:abstractNumId w:val="39"/>
  </w:num>
  <w:num w:numId="40">
    <w:abstractNumId w:val="6"/>
  </w:num>
  <w:num w:numId="41">
    <w:abstractNumId w:val="0"/>
  </w:num>
  <w:num w:numId="42">
    <w:abstractNumId w:val="43"/>
  </w:num>
  <w:num w:numId="43">
    <w:abstractNumId w:val="30"/>
  </w:num>
  <w:num w:numId="44">
    <w:abstractNumId w:val="4"/>
    <w:lvlOverride w:ilvl="0">
      <w:lvl w:ilvl="0">
        <w:start w:val="1"/>
        <w:numFmt w:val="bullet"/>
        <w:lvlText w:val=""/>
        <w:legacy w:legacy="1" w:legacySpace="0" w:legacyIndent="283"/>
        <w:lvlJc w:val="left"/>
        <w:pPr>
          <w:ind w:left="283" w:hanging="283"/>
        </w:pPr>
        <w:rPr>
          <w:rFonts w:ascii="Wingdings" w:hAnsi="Wingdings" w:hint="default"/>
          <w:sz w:val="24"/>
        </w:rPr>
      </w:lvl>
    </w:lvlOverride>
  </w:num>
  <w:num w:numId="45">
    <w:abstractNumId w:val="26"/>
  </w:num>
  <w:num w:numId="46">
    <w:abstractNumId w:val="15"/>
  </w:num>
  <w:num w:numId="47">
    <w:abstractNumId w:val="46"/>
  </w:num>
  <w:num w:numId="48">
    <w:abstractNumId w:val="27"/>
  </w:num>
  <w:num w:numId="49">
    <w:abstractNumId w:val="13"/>
  </w:num>
  <w:num w:numId="50">
    <w:abstractNumId w:val="37"/>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NNAROZZI Nicola (EU-LISA)">
    <w15:presenceInfo w15:providerId="AD" w15:userId="S-1-5-21-3314330274-2184831596-2156578831-25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REP"/>
  </w:docVars>
  <w:rsids>
    <w:rsidRoot w:val="00710001"/>
    <w:rsid w:val="00001C39"/>
    <w:rsid w:val="00005B34"/>
    <w:rsid w:val="00005BBE"/>
    <w:rsid w:val="0000605C"/>
    <w:rsid w:val="000067AC"/>
    <w:rsid w:val="00010860"/>
    <w:rsid w:val="00010EB1"/>
    <w:rsid w:val="0001137A"/>
    <w:rsid w:val="00011B44"/>
    <w:rsid w:val="00013548"/>
    <w:rsid w:val="00014CE3"/>
    <w:rsid w:val="00015112"/>
    <w:rsid w:val="00021ABE"/>
    <w:rsid w:val="00025C05"/>
    <w:rsid w:val="00025CE8"/>
    <w:rsid w:val="00025D0A"/>
    <w:rsid w:val="00026BC6"/>
    <w:rsid w:val="0003002C"/>
    <w:rsid w:val="0003036A"/>
    <w:rsid w:val="000312B8"/>
    <w:rsid w:val="00032718"/>
    <w:rsid w:val="00035ABF"/>
    <w:rsid w:val="000373E6"/>
    <w:rsid w:val="00041F78"/>
    <w:rsid w:val="000422EF"/>
    <w:rsid w:val="00042D91"/>
    <w:rsid w:val="00044FC2"/>
    <w:rsid w:val="00045173"/>
    <w:rsid w:val="00046916"/>
    <w:rsid w:val="000479CB"/>
    <w:rsid w:val="00047B52"/>
    <w:rsid w:val="000514AD"/>
    <w:rsid w:val="00051EE1"/>
    <w:rsid w:val="00052743"/>
    <w:rsid w:val="000539DE"/>
    <w:rsid w:val="00055283"/>
    <w:rsid w:val="00055BB9"/>
    <w:rsid w:val="00055F42"/>
    <w:rsid w:val="00056A5D"/>
    <w:rsid w:val="0006098B"/>
    <w:rsid w:val="00060DA8"/>
    <w:rsid w:val="00062CF7"/>
    <w:rsid w:val="00063961"/>
    <w:rsid w:val="00065843"/>
    <w:rsid w:val="00073C6C"/>
    <w:rsid w:val="00076EA6"/>
    <w:rsid w:val="000802F9"/>
    <w:rsid w:val="000833B0"/>
    <w:rsid w:val="0008425A"/>
    <w:rsid w:val="0008645D"/>
    <w:rsid w:val="0009068C"/>
    <w:rsid w:val="00090E71"/>
    <w:rsid w:val="00091EB0"/>
    <w:rsid w:val="000931BB"/>
    <w:rsid w:val="00095179"/>
    <w:rsid w:val="00095C9D"/>
    <w:rsid w:val="00095F26"/>
    <w:rsid w:val="00096586"/>
    <w:rsid w:val="00097952"/>
    <w:rsid w:val="000A014D"/>
    <w:rsid w:val="000A0807"/>
    <w:rsid w:val="000A198D"/>
    <w:rsid w:val="000A1B29"/>
    <w:rsid w:val="000A33A5"/>
    <w:rsid w:val="000A4FC7"/>
    <w:rsid w:val="000A50DB"/>
    <w:rsid w:val="000A597E"/>
    <w:rsid w:val="000A628D"/>
    <w:rsid w:val="000A6DF1"/>
    <w:rsid w:val="000A7190"/>
    <w:rsid w:val="000A7299"/>
    <w:rsid w:val="000B1CD0"/>
    <w:rsid w:val="000B2798"/>
    <w:rsid w:val="000B2A29"/>
    <w:rsid w:val="000B4531"/>
    <w:rsid w:val="000B594C"/>
    <w:rsid w:val="000B7107"/>
    <w:rsid w:val="000C041B"/>
    <w:rsid w:val="000C3FD1"/>
    <w:rsid w:val="000C45D9"/>
    <w:rsid w:val="000C4DA3"/>
    <w:rsid w:val="000C73D8"/>
    <w:rsid w:val="000C7929"/>
    <w:rsid w:val="000D1154"/>
    <w:rsid w:val="000D2EA5"/>
    <w:rsid w:val="000D3897"/>
    <w:rsid w:val="000D507D"/>
    <w:rsid w:val="000D58EE"/>
    <w:rsid w:val="000D667B"/>
    <w:rsid w:val="000D6696"/>
    <w:rsid w:val="000D7252"/>
    <w:rsid w:val="000D7758"/>
    <w:rsid w:val="000D7ABF"/>
    <w:rsid w:val="000E0A9A"/>
    <w:rsid w:val="000E1D59"/>
    <w:rsid w:val="000E24A6"/>
    <w:rsid w:val="000E2DB5"/>
    <w:rsid w:val="000E539E"/>
    <w:rsid w:val="000F0F05"/>
    <w:rsid w:val="000F1277"/>
    <w:rsid w:val="000F18C5"/>
    <w:rsid w:val="000F1C19"/>
    <w:rsid w:val="000F2BF1"/>
    <w:rsid w:val="000F4D52"/>
    <w:rsid w:val="000F53F8"/>
    <w:rsid w:val="000F5751"/>
    <w:rsid w:val="000F6664"/>
    <w:rsid w:val="0010042C"/>
    <w:rsid w:val="00100586"/>
    <w:rsid w:val="00100737"/>
    <w:rsid w:val="001029C6"/>
    <w:rsid w:val="00102B4C"/>
    <w:rsid w:val="00103D85"/>
    <w:rsid w:val="0010446E"/>
    <w:rsid w:val="00104611"/>
    <w:rsid w:val="00105378"/>
    <w:rsid w:val="00106027"/>
    <w:rsid w:val="0010799D"/>
    <w:rsid w:val="00110453"/>
    <w:rsid w:val="0011105F"/>
    <w:rsid w:val="0011183D"/>
    <w:rsid w:val="001128CD"/>
    <w:rsid w:val="00115D09"/>
    <w:rsid w:val="00116621"/>
    <w:rsid w:val="00116C54"/>
    <w:rsid w:val="00116EDF"/>
    <w:rsid w:val="001172F8"/>
    <w:rsid w:val="00117866"/>
    <w:rsid w:val="001206EF"/>
    <w:rsid w:val="001213DD"/>
    <w:rsid w:val="001218C4"/>
    <w:rsid w:val="00122621"/>
    <w:rsid w:val="0012290D"/>
    <w:rsid w:val="0012375E"/>
    <w:rsid w:val="001241CB"/>
    <w:rsid w:val="0012478E"/>
    <w:rsid w:val="0013136D"/>
    <w:rsid w:val="001345E3"/>
    <w:rsid w:val="00134FB7"/>
    <w:rsid w:val="00137820"/>
    <w:rsid w:val="0013794B"/>
    <w:rsid w:val="001404DC"/>
    <w:rsid w:val="001409B0"/>
    <w:rsid w:val="00140A47"/>
    <w:rsid w:val="00140FC1"/>
    <w:rsid w:val="00141653"/>
    <w:rsid w:val="001418CC"/>
    <w:rsid w:val="00142036"/>
    <w:rsid w:val="00142737"/>
    <w:rsid w:val="00143FDC"/>
    <w:rsid w:val="00146482"/>
    <w:rsid w:val="00147574"/>
    <w:rsid w:val="00150A15"/>
    <w:rsid w:val="0015310C"/>
    <w:rsid w:val="00153183"/>
    <w:rsid w:val="001565FB"/>
    <w:rsid w:val="001574FB"/>
    <w:rsid w:val="0015783D"/>
    <w:rsid w:val="001602B9"/>
    <w:rsid w:val="00160BAB"/>
    <w:rsid w:val="001613D5"/>
    <w:rsid w:val="00163CBC"/>
    <w:rsid w:val="00163EEC"/>
    <w:rsid w:val="00166229"/>
    <w:rsid w:val="0016684E"/>
    <w:rsid w:val="0016721D"/>
    <w:rsid w:val="00167882"/>
    <w:rsid w:val="00167909"/>
    <w:rsid w:val="00167A68"/>
    <w:rsid w:val="00170B63"/>
    <w:rsid w:val="00172072"/>
    <w:rsid w:val="00173584"/>
    <w:rsid w:val="00177B86"/>
    <w:rsid w:val="00177C00"/>
    <w:rsid w:val="0018000F"/>
    <w:rsid w:val="00180952"/>
    <w:rsid w:val="001836F4"/>
    <w:rsid w:val="00183863"/>
    <w:rsid w:val="0018390A"/>
    <w:rsid w:val="00184DD9"/>
    <w:rsid w:val="00184EA7"/>
    <w:rsid w:val="00185F20"/>
    <w:rsid w:val="00186259"/>
    <w:rsid w:val="0018656B"/>
    <w:rsid w:val="00187296"/>
    <w:rsid w:val="00192210"/>
    <w:rsid w:val="001923E7"/>
    <w:rsid w:val="001936FE"/>
    <w:rsid w:val="00193753"/>
    <w:rsid w:val="0019466D"/>
    <w:rsid w:val="001A0BC4"/>
    <w:rsid w:val="001A175A"/>
    <w:rsid w:val="001A2E7D"/>
    <w:rsid w:val="001A5AD3"/>
    <w:rsid w:val="001A651E"/>
    <w:rsid w:val="001A7063"/>
    <w:rsid w:val="001B15CC"/>
    <w:rsid w:val="001B2C5A"/>
    <w:rsid w:val="001B41BE"/>
    <w:rsid w:val="001B5DFD"/>
    <w:rsid w:val="001B6F1F"/>
    <w:rsid w:val="001C0BAD"/>
    <w:rsid w:val="001C1540"/>
    <w:rsid w:val="001C20CB"/>
    <w:rsid w:val="001C2A14"/>
    <w:rsid w:val="001C2ED6"/>
    <w:rsid w:val="001C5DDD"/>
    <w:rsid w:val="001C7FB7"/>
    <w:rsid w:val="001D0736"/>
    <w:rsid w:val="001D094C"/>
    <w:rsid w:val="001D335A"/>
    <w:rsid w:val="001D3F08"/>
    <w:rsid w:val="001D4313"/>
    <w:rsid w:val="001D48AC"/>
    <w:rsid w:val="001E0B8C"/>
    <w:rsid w:val="001E1048"/>
    <w:rsid w:val="001E2987"/>
    <w:rsid w:val="001E2DEE"/>
    <w:rsid w:val="001E44AD"/>
    <w:rsid w:val="001E57A3"/>
    <w:rsid w:val="001E67E3"/>
    <w:rsid w:val="001E68E6"/>
    <w:rsid w:val="001E7842"/>
    <w:rsid w:val="001E7A82"/>
    <w:rsid w:val="001E7CED"/>
    <w:rsid w:val="001F07A3"/>
    <w:rsid w:val="001F11B6"/>
    <w:rsid w:val="001F11E7"/>
    <w:rsid w:val="001F5FED"/>
    <w:rsid w:val="001F7543"/>
    <w:rsid w:val="002035C1"/>
    <w:rsid w:val="00203704"/>
    <w:rsid w:val="00203D93"/>
    <w:rsid w:val="00204B73"/>
    <w:rsid w:val="00204FCD"/>
    <w:rsid w:val="00205F00"/>
    <w:rsid w:val="002067FB"/>
    <w:rsid w:val="002072F3"/>
    <w:rsid w:val="00207940"/>
    <w:rsid w:val="00207C7B"/>
    <w:rsid w:val="0021009C"/>
    <w:rsid w:val="002118DC"/>
    <w:rsid w:val="00211BFE"/>
    <w:rsid w:val="00214DBF"/>
    <w:rsid w:val="00215EFC"/>
    <w:rsid w:val="0021769C"/>
    <w:rsid w:val="00222C77"/>
    <w:rsid w:val="00223BA0"/>
    <w:rsid w:val="002245C4"/>
    <w:rsid w:val="0022596B"/>
    <w:rsid w:val="00226775"/>
    <w:rsid w:val="00227C1F"/>
    <w:rsid w:val="0023291F"/>
    <w:rsid w:val="0023388D"/>
    <w:rsid w:val="00236B0C"/>
    <w:rsid w:val="002401A6"/>
    <w:rsid w:val="00241425"/>
    <w:rsid w:val="002415D9"/>
    <w:rsid w:val="00242A7E"/>
    <w:rsid w:val="00244867"/>
    <w:rsid w:val="00244D32"/>
    <w:rsid w:val="002456C9"/>
    <w:rsid w:val="002463AA"/>
    <w:rsid w:val="00246E43"/>
    <w:rsid w:val="0025013D"/>
    <w:rsid w:val="00250777"/>
    <w:rsid w:val="00251496"/>
    <w:rsid w:val="002526C1"/>
    <w:rsid w:val="0025397D"/>
    <w:rsid w:val="002566B5"/>
    <w:rsid w:val="00260244"/>
    <w:rsid w:val="00260E7A"/>
    <w:rsid w:val="00263801"/>
    <w:rsid w:val="00266716"/>
    <w:rsid w:val="00266BB5"/>
    <w:rsid w:val="00270273"/>
    <w:rsid w:val="00270BD8"/>
    <w:rsid w:val="00270D65"/>
    <w:rsid w:val="00271BA5"/>
    <w:rsid w:val="00274BEE"/>
    <w:rsid w:val="00280C7D"/>
    <w:rsid w:val="00281034"/>
    <w:rsid w:val="0028412C"/>
    <w:rsid w:val="00284483"/>
    <w:rsid w:val="002844B9"/>
    <w:rsid w:val="002851B0"/>
    <w:rsid w:val="0029163F"/>
    <w:rsid w:val="00296603"/>
    <w:rsid w:val="002968A1"/>
    <w:rsid w:val="0029714C"/>
    <w:rsid w:val="002A1B68"/>
    <w:rsid w:val="002A3B91"/>
    <w:rsid w:val="002A3DE0"/>
    <w:rsid w:val="002A5310"/>
    <w:rsid w:val="002A58D1"/>
    <w:rsid w:val="002A5DA3"/>
    <w:rsid w:val="002A7028"/>
    <w:rsid w:val="002B47C3"/>
    <w:rsid w:val="002B5150"/>
    <w:rsid w:val="002B5542"/>
    <w:rsid w:val="002B77E7"/>
    <w:rsid w:val="002C0A2A"/>
    <w:rsid w:val="002C0DB8"/>
    <w:rsid w:val="002C2191"/>
    <w:rsid w:val="002C2601"/>
    <w:rsid w:val="002C371A"/>
    <w:rsid w:val="002C4936"/>
    <w:rsid w:val="002C4968"/>
    <w:rsid w:val="002C496D"/>
    <w:rsid w:val="002C5397"/>
    <w:rsid w:val="002C7C91"/>
    <w:rsid w:val="002C7E43"/>
    <w:rsid w:val="002D0A23"/>
    <w:rsid w:val="002D1965"/>
    <w:rsid w:val="002D28DB"/>
    <w:rsid w:val="002D51F5"/>
    <w:rsid w:val="002E128F"/>
    <w:rsid w:val="002E37E0"/>
    <w:rsid w:val="002E4E2B"/>
    <w:rsid w:val="002E7949"/>
    <w:rsid w:val="002F1EEC"/>
    <w:rsid w:val="002F2D75"/>
    <w:rsid w:val="002F31C9"/>
    <w:rsid w:val="002F3A43"/>
    <w:rsid w:val="002F5B99"/>
    <w:rsid w:val="002F7DC8"/>
    <w:rsid w:val="00301E49"/>
    <w:rsid w:val="00301FFC"/>
    <w:rsid w:val="003025B2"/>
    <w:rsid w:val="003033D8"/>
    <w:rsid w:val="00303AD8"/>
    <w:rsid w:val="00303BBD"/>
    <w:rsid w:val="0030658A"/>
    <w:rsid w:val="00306DC4"/>
    <w:rsid w:val="00306E85"/>
    <w:rsid w:val="00311061"/>
    <w:rsid w:val="00311881"/>
    <w:rsid w:val="00311AA4"/>
    <w:rsid w:val="003154D1"/>
    <w:rsid w:val="003174F4"/>
    <w:rsid w:val="00317A09"/>
    <w:rsid w:val="00317C56"/>
    <w:rsid w:val="003208B3"/>
    <w:rsid w:val="00321992"/>
    <w:rsid w:val="003235A6"/>
    <w:rsid w:val="003240EE"/>
    <w:rsid w:val="003246CF"/>
    <w:rsid w:val="00325D5A"/>
    <w:rsid w:val="00326026"/>
    <w:rsid w:val="00326BEA"/>
    <w:rsid w:val="003300EE"/>
    <w:rsid w:val="003323DF"/>
    <w:rsid w:val="00332BD7"/>
    <w:rsid w:val="00334899"/>
    <w:rsid w:val="0033706A"/>
    <w:rsid w:val="0034018A"/>
    <w:rsid w:val="00340590"/>
    <w:rsid w:val="00340658"/>
    <w:rsid w:val="0034134A"/>
    <w:rsid w:val="0034141D"/>
    <w:rsid w:val="00345313"/>
    <w:rsid w:val="00345DCD"/>
    <w:rsid w:val="00346ED2"/>
    <w:rsid w:val="0034752D"/>
    <w:rsid w:val="00352E52"/>
    <w:rsid w:val="00352FE7"/>
    <w:rsid w:val="00353E45"/>
    <w:rsid w:val="00354203"/>
    <w:rsid w:val="003543DD"/>
    <w:rsid w:val="0035538B"/>
    <w:rsid w:val="00357212"/>
    <w:rsid w:val="003579D7"/>
    <w:rsid w:val="00361323"/>
    <w:rsid w:val="00363DC5"/>
    <w:rsid w:val="00364975"/>
    <w:rsid w:val="003657C1"/>
    <w:rsid w:val="00367BBD"/>
    <w:rsid w:val="00371321"/>
    <w:rsid w:val="003735D9"/>
    <w:rsid w:val="003736AF"/>
    <w:rsid w:val="00374C74"/>
    <w:rsid w:val="00375AC7"/>
    <w:rsid w:val="003763BC"/>
    <w:rsid w:val="003777EC"/>
    <w:rsid w:val="00377BB9"/>
    <w:rsid w:val="0038212B"/>
    <w:rsid w:val="003827C8"/>
    <w:rsid w:val="00382E14"/>
    <w:rsid w:val="0038311C"/>
    <w:rsid w:val="003836E7"/>
    <w:rsid w:val="003859DD"/>
    <w:rsid w:val="00385A7A"/>
    <w:rsid w:val="00385D88"/>
    <w:rsid w:val="0038602A"/>
    <w:rsid w:val="00392184"/>
    <w:rsid w:val="0039295C"/>
    <w:rsid w:val="00392E5C"/>
    <w:rsid w:val="003932C4"/>
    <w:rsid w:val="0039371E"/>
    <w:rsid w:val="00394D46"/>
    <w:rsid w:val="003973A4"/>
    <w:rsid w:val="003A0958"/>
    <w:rsid w:val="003A0D1A"/>
    <w:rsid w:val="003A4D1E"/>
    <w:rsid w:val="003A5E31"/>
    <w:rsid w:val="003A669F"/>
    <w:rsid w:val="003A6B71"/>
    <w:rsid w:val="003B0486"/>
    <w:rsid w:val="003B1602"/>
    <w:rsid w:val="003B34CC"/>
    <w:rsid w:val="003B4A2F"/>
    <w:rsid w:val="003B5211"/>
    <w:rsid w:val="003B7E5D"/>
    <w:rsid w:val="003C3134"/>
    <w:rsid w:val="003C3F75"/>
    <w:rsid w:val="003C5036"/>
    <w:rsid w:val="003C6B51"/>
    <w:rsid w:val="003D04EA"/>
    <w:rsid w:val="003D2633"/>
    <w:rsid w:val="003D3317"/>
    <w:rsid w:val="003D40FE"/>
    <w:rsid w:val="003D4C13"/>
    <w:rsid w:val="003D504B"/>
    <w:rsid w:val="003D564C"/>
    <w:rsid w:val="003D70F5"/>
    <w:rsid w:val="003E1FB8"/>
    <w:rsid w:val="003E2EDE"/>
    <w:rsid w:val="003E3B56"/>
    <w:rsid w:val="003E581F"/>
    <w:rsid w:val="003E6579"/>
    <w:rsid w:val="003F0B1D"/>
    <w:rsid w:val="003F0EEA"/>
    <w:rsid w:val="003F10B6"/>
    <w:rsid w:val="003F326A"/>
    <w:rsid w:val="003F4724"/>
    <w:rsid w:val="003F4F4F"/>
    <w:rsid w:val="003F50FF"/>
    <w:rsid w:val="003F55D6"/>
    <w:rsid w:val="003F6171"/>
    <w:rsid w:val="003F64ED"/>
    <w:rsid w:val="003F7B03"/>
    <w:rsid w:val="00400A1B"/>
    <w:rsid w:val="00401B0A"/>
    <w:rsid w:val="00401C39"/>
    <w:rsid w:val="004020ED"/>
    <w:rsid w:val="00402822"/>
    <w:rsid w:val="004049C0"/>
    <w:rsid w:val="004062E8"/>
    <w:rsid w:val="0040670B"/>
    <w:rsid w:val="00406C4D"/>
    <w:rsid w:val="0040724D"/>
    <w:rsid w:val="00410A0A"/>
    <w:rsid w:val="0041176E"/>
    <w:rsid w:val="00411E97"/>
    <w:rsid w:val="004124D9"/>
    <w:rsid w:val="0041570B"/>
    <w:rsid w:val="0041611B"/>
    <w:rsid w:val="00417BCB"/>
    <w:rsid w:val="00417CA3"/>
    <w:rsid w:val="0042352C"/>
    <w:rsid w:val="0042530F"/>
    <w:rsid w:val="00425950"/>
    <w:rsid w:val="00425B11"/>
    <w:rsid w:val="00426260"/>
    <w:rsid w:val="004266EF"/>
    <w:rsid w:val="00427A3D"/>
    <w:rsid w:val="004300E2"/>
    <w:rsid w:val="00430E4F"/>
    <w:rsid w:val="00433FD5"/>
    <w:rsid w:val="0043433A"/>
    <w:rsid w:val="00434741"/>
    <w:rsid w:val="00435841"/>
    <w:rsid w:val="00435FB3"/>
    <w:rsid w:val="00437670"/>
    <w:rsid w:val="00442558"/>
    <w:rsid w:val="00442D04"/>
    <w:rsid w:val="00446729"/>
    <w:rsid w:val="00446FA2"/>
    <w:rsid w:val="00447217"/>
    <w:rsid w:val="00447B00"/>
    <w:rsid w:val="004558A6"/>
    <w:rsid w:val="0045612C"/>
    <w:rsid w:val="004611EF"/>
    <w:rsid w:val="00461C99"/>
    <w:rsid w:val="004621FE"/>
    <w:rsid w:val="00462CBA"/>
    <w:rsid w:val="00464331"/>
    <w:rsid w:val="0046502C"/>
    <w:rsid w:val="00465511"/>
    <w:rsid w:val="0046754E"/>
    <w:rsid w:val="00471E9A"/>
    <w:rsid w:val="00472472"/>
    <w:rsid w:val="004771CA"/>
    <w:rsid w:val="004779CB"/>
    <w:rsid w:val="00477EC6"/>
    <w:rsid w:val="0048185B"/>
    <w:rsid w:val="0048685E"/>
    <w:rsid w:val="00491B37"/>
    <w:rsid w:val="00492B39"/>
    <w:rsid w:val="004933E0"/>
    <w:rsid w:val="004936CC"/>
    <w:rsid w:val="00494E48"/>
    <w:rsid w:val="00497694"/>
    <w:rsid w:val="004A06DF"/>
    <w:rsid w:val="004A1458"/>
    <w:rsid w:val="004A172B"/>
    <w:rsid w:val="004A2B7D"/>
    <w:rsid w:val="004A2E58"/>
    <w:rsid w:val="004A73CE"/>
    <w:rsid w:val="004B57AD"/>
    <w:rsid w:val="004B5AAE"/>
    <w:rsid w:val="004B643D"/>
    <w:rsid w:val="004B68B9"/>
    <w:rsid w:val="004B7151"/>
    <w:rsid w:val="004C00FA"/>
    <w:rsid w:val="004C6B4A"/>
    <w:rsid w:val="004D066B"/>
    <w:rsid w:val="004D2435"/>
    <w:rsid w:val="004D3410"/>
    <w:rsid w:val="004D5777"/>
    <w:rsid w:val="004D5B62"/>
    <w:rsid w:val="004D6169"/>
    <w:rsid w:val="004D61F1"/>
    <w:rsid w:val="004D7B04"/>
    <w:rsid w:val="004E02AD"/>
    <w:rsid w:val="004E16F5"/>
    <w:rsid w:val="004E1C0D"/>
    <w:rsid w:val="004E1EB9"/>
    <w:rsid w:val="004E48AA"/>
    <w:rsid w:val="004E5F5A"/>
    <w:rsid w:val="004E6B43"/>
    <w:rsid w:val="004E7216"/>
    <w:rsid w:val="004F0FD5"/>
    <w:rsid w:val="004F3841"/>
    <w:rsid w:val="004F4CD6"/>
    <w:rsid w:val="004F7138"/>
    <w:rsid w:val="0050033C"/>
    <w:rsid w:val="0050277F"/>
    <w:rsid w:val="0050326D"/>
    <w:rsid w:val="0050342D"/>
    <w:rsid w:val="0051105E"/>
    <w:rsid w:val="005127DA"/>
    <w:rsid w:val="00512930"/>
    <w:rsid w:val="005157F2"/>
    <w:rsid w:val="00515B99"/>
    <w:rsid w:val="00515C7E"/>
    <w:rsid w:val="005172EB"/>
    <w:rsid w:val="005214EF"/>
    <w:rsid w:val="00522C6E"/>
    <w:rsid w:val="00523E0A"/>
    <w:rsid w:val="00525EE0"/>
    <w:rsid w:val="00527AE2"/>
    <w:rsid w:val="005309DE"/>
    <w:rsid w:val="0053255B"/>
    <w:rsid w:val="005325F5"/>
    <w:rsid w:val="00534E0B"/>
    <w:rsid w:val="005362E5"/>
    <w:rsid w:val="00536B92"/>
    <w:rsid w:val="00536E59"/>
    <w:rsid w:val="0054054A"/>
    <w:rsid w:val="00541EB0"/>
    <w:rsid w:val="00542809"/>
    <w:rsid w:val="00542EE5"/>
    <w:rsid w:val="00542F67"/>
    <w:rsid w:val="00544558"/>
    <w:rsid w:val="00545AE1"/>
    <w:rsid w:val="00547922"/>
    <w:rsid w:val="00550EED"/>
    <w:rsid w:val="00552F57"/>
    <w:rsid w:val="00555C0B"/>
    <w:rsid w:val="00556D9B"/>
    <w:rsid w:val="005601B0"/>
    <w:rsid w:val="005604CE"/>
    <w:rsid w:val="00561D65"/>
    <w:rsid w:val="00562477"/>
    <w:rsid w:val="00562B07"/>
    <w:rsid w:val="00564898"/>
    <w:rsid w:val="00566285"/>
    <w:rsid w:val="00566410"/>
    <w:rsid w:val="00566490"/>
    <w:rsid w:val="005667E7"/>
    <w:rsid w:val="00573118"/>
    <w:rsid w:val="005732E0"/>
    <w:rsid w:val="0057427E"/>
    <w:rsid w:val="00575A10"/>
    <w:rsid w:val="00575CDE"/>
    <w:rsid w:val="005807A6"/>
    <w:rsid w:val="00581AAA"/>
    <w:rsid w:val="005820B2"/>
    <w:rsid w:val="005825C6"/>
    <w:rsid w:val="0058286F"/>
    <w:rsid w:val="00584989"/>
    <w:rsid w:val="005868D5"/>
    <w:rsid w:val="00590885"/>
    <w:rsid w:val="00590F5E"/>
    <w:rsid w:val="00591150"/>
    <w:rsid w:val="0059337D"/>
    <w:rsid w:val="00593771"/>
    <w:rsid w:val="005A0C5E"/>
    <w:rsid w:val="005A2305"/>
    <w:rsid w:val="005A2562"/>
    <w:rsid w:val="005A50C2"/>
    <w:rsid w:val="005A5580"/>
    <w:rsid w:val="005B1915"/>
    <w:rsid w:val="005B19A1"/>
    <w:rsid w:val="005B237D"/>
    <w:rsid w:val="005B2B34"/>
    <w:rsid w:val="005B36EC"/>
    <w:rsid w:val="005B5310"/>
    <w:rsid w:val="005B5527"/>
    <w:rsid w:val="005B6140"/>
    <w:rsid w:val="005B664C"/>
    <w:rsid w:val="005C256D"/>
    <w:rsid w:val="005C6F92"/>
    <w:rsid w:val="005D075A"/>
    <w:rsid w:val="005D12D7"/>
    <w:rsid w:val="005D2FC2"/>
    <w:rsid w:val="005D321C"/>
    <w:rsid w:val="005D3B9D"/>
    <w:rsid w:val="005D4A3C"/>
    <w:rsid w:val="005D6D89"/>
    <w:rsid w:val="005E11B0"/>
    <w:rsid w:val="005E3867"/>
    <w:rsid w:val="005E3DD6"/>
    <w:rsid w:val="005E4253"/>
    <w:rsid w:val="005E73D1"/>
    <w:rsid w:val="005E77F1"/>
    <w:rsid w:val="005E7ED3"/>
    <w:rsid w:val="005F12FD"/>
    <w:rsid w:val="005F2299"/>
    <w:rsid w:val="005F235C"/>
    <w:rsid w:val="005F2C2D"/>
    <w:rsid w:val="005F3524"/>
    <w:rsid w:val="005F3B5E"/>
    <w:rsid w:val="005F4DEB"/>
    <w:rsid w:val="005F5110"/>
    <w:rsid w:val="005F5D0D"/>
    <w:rsid w:val="006014CC"/>
    <w:rsid w:val="0060316B"/>
    <w:rsid w:val="006035BB"/>
    <w:rsid w:val="00605146"/>
    <w:rsid w:val="00605FF6"/>
    <w:rsid w:val="00606618"/>
    <w:rsid w:val="006112D8"/>
    <w:rsid w:val="006112F1"/>
    <w:rsid w:val="00611A46"/>
    <w:rsid w:val="00614109"/>
    <w:rsid w:val="006144A3"/>
    <w:rsid w:val="0061499D"/>
    <w:rsid w:val="00615624"/>
    <w:rsid w:val="00615AAC"/>
    <w:rsid w:val="006170F9"/>
    <w:rsid w:val="006216C5"/>
    <w:rsid w:val="00621D1B"/>
    <w:rsid w:val="00621F47"/>
    <w:rsid w:val="0062293B"/>
    <w:rsid w:val="00622E0A"/>
    <w:rsid w:val="00622E0C"/>
    <w:rsid w:val="00623E5B"/>
    <w:rsid w:val="00624C07"/>
    <w:rsid w:val="006271EF"/>
    <w:rsid w:val="00631454"/>
    <w:rsid w:val="00632264"/>
    <w:rsid w:val="0063566C"/>
    <w:rsid w:val="00636239"/>
    <w:rsid w:val="00636AF8"/>
    <w:rsid w:val="00636B52"/>
    <w:rsid w:val="006375DD"/>
    <w:rsid w:val="00637B4D"/>
    <w:rsid w:val="00640421"/>
    <w:rsid w:val="00641A61"/>
    <w:rsid w:val="00641FCF"/>
    <w:rsid w:val="0064244B"/>
    <w:rsid w:val="00642D55"/>
    <w:rsid w:val="006432CD"/>
    <w:rsid w:val="00644036"/>
    <w:rsid w:val="006467A6"/>
    <w:rsid w:val="00647182"/>
    <w:rsid w:val="006512A8"/>
    <w:rsid w:val="00651BB1"/>
    <w:rsid w:val="006527D7"/>
    <w:rsid w:val="00652BB3"/>
    <w:rsid w:val="00652C77"/>
    <w:rsid w:val="006545F1"/>
    <w:rsid w:val="00655120"/>
    <w:rsid w:val="00656D96"/>
    <w:rsid w:val="00660E98"/>
    <w:rsid w:val="006624FB"/>
    <w:rsid w:val="006645FE"/>
    <w:rsid w:val="006646D5"/>
    <w:rsid w:val="00664B22"/>
    <w:rsid w:val="006659CE"/>
    <w:rsid w:val="00666D3B"/>
    <w:rsid w:val="006677CB"/>
    <w:rsid w:val="006736F4"/>
    <w:rsid w:val="006740AC"/>
    <w:rsid w:val="0068147A"/>
    <w:rsid w:val="00682F89"/>
    <w:rsid w:val="006850BF"/>
    <w:rsid w:val="00686B7C"/>
    <w:rsid w:val="0069165C"/>
    <w:rsid w:val="00691BA2"/>
    <w:rsid w:val="006929D5"/>
    <w:rsid w:val="00692BB6"/>
    <w:rsid w:val="00692FD6"/>
    <w:rsid w:val="0069458C"/>
    <w:rsid w:val="00695965"/>
    <w:rsid w:val="00696037"/>
    <w:rsid w:val="0069719B"/>
    <w:rsid w:val="006A25E5"/>
    <w:rsid w:val="006A264F"/>
    <w:rsid w:val="006A5383"/>
    <w:rsid w:val="006A5C5F"/>
    <w:rsid w:val="006A69BA"/>
    <w:rsid w:val="006B2544"/>
    <w:rsid w:val="006B2CA1"/>
    <w:rsid w:val="006B40F5"/>
    <w:rsid w:val="006B5775"/>
    <w:rsid w:val="006B7298"/>
    <w:rsid w:val="006B72E2"/>
    <w:rsid w:val="006B7990"/>
    <w:rsid w:val="006C0A26"/>
    <w:rsid w:val="006C374D"/>
    <w:rsid w:val="006C74C2"/>
    <w:rsid w:val="006C7DA8"/>
    <w:rsid w:val="006D02B5"/>
    <w:rsid w:val="006D21CE"/>
    <w:rsid w:val="006D2D80"/>
    <w:rsid w:val="006D38EC"/>
    <w:rsid w:val="006D41E0"/>
    <w:rsid w:val="006D4921"/>
    <w:rsid w:val="006D5452"/>
    <w:rsid w:val="006D5B2B"/>
    <w:rsid w:val="006D6149"/>
    <w:rsid w:val="006D6184"/>
    <w:rsid w:val="006D6EBD"/>
    <w:rsid w:val="006D701A"/>
    <w:rsid w:val="006E091B"/>
    <w:rsid w:val="006E1183"/>
    <w:rsid w:val="006E1BF2"/>
    <w:rsid w:val="006E244A"/>
    <w:rsid w:val="006E2B6B"/>
    <w:rsid w:val="006E2D70"/>
    <w:rsid w:val="006E681C"/>
    <w:rsid w:val="006F1BA9"/>
    <w:rsid w:val="006F2CE8"/>
    <w:rsid w:val="006F388A"/>
    <w:rsid w:val="006F5B29"/>
    <w:rsid w:val="00700531"/>
    <w:rsid w:val="00700D18"/>
    <w:rsid w:val="00700DCB"/>
    <w:rsid w:val="0070143E"/>
    <w:rsid w:val="00701D2C"/>
    <w:rsid w:val="00702476"/>
    <w:rsid w:val="007030FC"/>
    <w:rsid w:val="00703817"/>
    <w:rsid w:val="0070407A"/>
    <w:rsid w:val="00705652"/>
    <w:rsid w:val="00706000"/>
    <w:rsid w:val="007072A1"/>
    <w:rsid w:val="00707B4D"/>
    <w:rsid w:val="00710001"/>
    <w:rsid w:val="007108DA"/>
    <w:rsid w:val="00714D40"/>
    <w:rsid w:val="00714D89"/>
    <w:rsid w:val="00715EB2"/>
    <w:rsid w:val="0071660D"/>
    <w:rsid w:val="00716DDD"/>
    <w:rsid w:val="0071729D"/>
    <w:rsid w:val="007175D2"/>
    <w:rsid w:val="00723EC0"/>
    <w:rsid w:val="00724957"/>
    <w:rsid w:val="00724E90"/>
    <w:rsid w:val="00726EC9"/>
    <w:rsid w:val="00726FE5"/>
    <w:rsid w:val="00727DFE"/>
    <w:rsid w:val="00732784"/>
    <w:rsid w:val="00734FE2"/>
    <w:rsid w:val="007350DF"/>
    <w:rsid w:val="00735B5A"/>
    <w:rsid w:val="00736498"/>
    <w:rsid w:val="00741693"/>
    <w:rsid w:val="00741CA3"/>
    <w:rsid w:val="0074271F"/>
    <w:rsid w:val="00742CC3"/>
    <w:rsid w:val="00747B60"/>
    <w:rsid w:val="007519B1"/>
    <w:rsid w:val="00751B31"/>
    <w:rsid w:val="00752F78"/>
    <w:rsid w:val="00753359"/>
    <w:rsid w:val="007550CB"/>
    <w:rsid w:val="0075517F"/>
    <w:rsid w:val="007563F3"/>
    <w:rsid w:val="00756500"/>
    <w:rsid w:val="0075715E"/>
    <w:rsid w:val="00757535"/>
    <w:rsid w:val="00757A94"/>
    <w:rsid w:val="00760878"/>
    <w:rsid w:val="0076439F"/>
    <w:rsid w:val="007645D4"/>
    <w:rsid w:val="00764B4B"/>
    <w:rsid w:val="0076598C"/>
    <w:rsid w:val="00765E44"/>
    <w:rsid w:val="007666A4"/>
    <w:rsid w:val="00766911"/>
    <w:rsid w:val="0076703E"/>
    <w:rsid w:val="00767E00"/>
    <w:rsid w:val="007725AE"/>
    <w:rsid w:val="00773ACE"/>
    <w:rsid w:val="00774C5E"/>
    <w:rsid w:val="00776074"/>
    <w:rsid w:val="00780107"/>
    <w:rsid w:val="007806A3"/>
    <w:rsid w:val="00780C3C"/>
    <w:rsid w:val="007811F3"/>
    <w:rsid w:val="00781A4A"/>
    <w:rsid w:val="00781EBA"/>
    <w:rsid w:val="0078284B"/>
    <w:rsid w:val="00782D00"/>
    <w:rsid w:val="0079654F"/>
    <w:rsid w:val="007A0FDD"/>
    <w:rsid w:val="007A1C74"/>
    <w:rsid w:val="007A1F1D"/>
    <w:rsid w:val="007A27FE"/>
    <w:rsid w:val="007A3CCC"/>
    <w:rsid w:val="007A4907"/>
    <w:rsid w:val="007A542A"/>
    <w:rsid w:val="007A750F"/>
    <w:rsid w:val="007A75C5"/>
    <w:rsid w:val="007A7FF9"/>
    <w:rsid w:val="007B0C59"/>
    <w:rsid w:val="007B49CE"/>
    <w:rsid w:val="007B4CB1"/>
    <w:rsid w:val="007B59A3"/>
    <w:rsid w:val="007B646D"/>
    <w:rsid w:val="007B6955"/>
    <w:rsid w:val="007B710E"/>
    <w:rsid w:val="007B79AB"/>
    <w:rsid w:val="007C18F1"/>
    <w:rsid w:val="007C3D00"/>
    <w:rsid w:val="007C426D"/>
    <w:rsid w:val="007C5084"/>
    <w:rsid w:val="007C575D"/>
    <w:rsid w:val="007C7726"/>
    <w:rsid w:val="007D040D"/>
    <w:rsid w:val="007D2BF5"/>
    <w:rsid w:val="007D2C3F"/>
    <w:rsid w:val="007D3AE2"/>
    <w:rsid w:val="007D45B9"/>
    <w:rsid w:val="007D45FB"/>
    <w:rsid w:val="007D4EB5"/>
    <w:rsid w:val="007D5F6E"/>
    <w:rsid w:val="007D68BF"/>
    <w:rsid w:val="007D76FC"/>
    <w:rsid w:val="007E049A"/>
    <w:rsid w:val="007E096D"/>
    <w:rsid w:val="007E0B14"/>
    <w:rsid w:val="007E146C"/>
    <w:rsid w:val="007E2CA0"/>
    <w:rsid w:val="007E459F"/>
    <w:rsid w:val="007E79C6"/>
    <w:rsid w:val="007F41AA"/>
    <w:rsid w:val="007F5AB1"/>
    <w:rsid w:val="008009C0"/>
    <w:rsid w:val="00800C50"/>
    <w:rsid w:val="00804430"/>
    <w:rsid w:val="00807F12"/>
    <w:rsid w:val="00810A1C"/>
    <w:rsid w:val="00811756"/>
    <w:rsid w:val="00811A38"/>
    <w:rsid w:val="00812CE7"/>
    <w:rsid w:val="00813EC1"/>
    <w:rsid w:val="00815680"/>
    <w:rsid w:val="0081620D"/>
    <w:rsid w:val="0081645D"/>
    <w:rsid w:val="00821AAF"/>
    <w:rsid w:val="00823708"/>
    <w:rsid w:val="00825EBF"/>
    <w:rsid w:val="00827545"/>
    <w:rsid w:val="00827CC3"/>
    <w:rsid w:val="00831B40"/>
    <w:rsid w:val="0083370C"/>
    <w:rsid w:val="0083395F"/>
    <w:rsid w:val="0083454A"/>
    <w:rsid w:val="00834594"/>
    <w:rsid w:val="008354EB"/>
    <w:rsid w:val="008356B3"/>
    <w:rsid w:val="00840200"/>
    <w:rsid w:val="00840475"/>
    <w:rsid w:val="00841033"/>
    <w:rsid w:val="00842A77"/>
    <w:rsid w:val="00844202"/>
    <w:rsid w:val="0084421F"/>
    <w:rsid w:val="008447F9"/>
    <w:rsid w:val="008461EE"/>
    <w:rsid w:val="0084625B"/>
    <w:rsid w:val="008477AB"/>
    <w:rsid w:val="008501D3"/>
    <w:rsid w:val="00850FA8"/>
    <w:rsid w:val="008511FB"/>
    <w:rsid w:val="00851D8E"/>
    <w:rsid w:val="00853BE2"/>
    <w:rsid w:val="00854B3B"/>
    <w:rsid w:val="00855D35"/>
    <w:rsid w:val="00855F37"/>
    <w:rsid w:val="008569C9"/>
    <w:rsid w:val="00857B2D"/>
    <w:rsid w:val="00857B51"/>
    <w:rsid w:val="0086033F"/>
    <w:rsid w:val="00860B73"/>
    <w:rsid w:val="00862463"/>
    <w:rsid w:val="008725F0"/>
    <w:rsid w:val="00874743"/>
    <w:rsid w:val="008749B8"/>
    <w:rsid w:val="00876AAA"/>
    <w:rsid w:val="00876FDB"/>
    <w:rsid w:val="008830CD"/>
    <w:rsid w:val="00883362"/>
    <w:rsid w:val="008834E0"/>
    <w:rsid w:val="00884D96"/>
    <w:rsid w:val="008856A0"/>
    <w:rsid w:val="00885B2E"/>
    <w:rsid w:val="00886A95"/>
    <w:rsid w:val="00886B45"/>
    <w:rsid w:val="00886CB2"/>
    <w:rsid w:val="00887273"/>
    <w:rsid w:val="0088782C"/>
    <w:rsid w:val="00887E19"/>
    <w:rsid w:val="00891208"/>
    <w:rsid w:val="00891A04"/>
    <w:rsid w:val="00892F62"/>
    <w:rsid w:val="008939B3"/>
    <w:rsid w:val="00893FAC"/>
    <w:rsid w:val="0089546B"/>
    <w:rsid w:val="008A2A32"/>
    <w:rsid w:val="008A3926"/>
    <w:rsid w:val="008A604A"/>
    <w:rsid w:val="008A791A"/>
    <w:rsid w:val="008B1AD4"/>
    <w:rsid w:val="008B287D"/>
    <w:rsid w:val="008B4000"/>
    <w:rsid w:val="008B5AD8"/>
    <w:rsid w:val="008B5FB8"/>
    <w:rsid w:val="008B6343"/>
    <w:rsid w:val="008B6A03"/>
    <w:rsid w:val="008B7CC3"/>
    <w:rsid w:val="008C0F9C"/>
    <w:rsid w:val="008C1E35"/>
    <w:rsid w:val="008C25EC"/>
    <w:rsid w:val="008C4EB0"/>
    <w:rsid w:val="008C5ABE"/>
    <w:rsid w:val="008C7585"/>
    <w:rsid w:val="008D4C82"/>
    <w:rsid w:val="008D59D4"/>
    <w:rsid w:val="008D6772"/>
    <w:rsid w:val="008E09BF"/>
    <w:rsid w:val="008E199A"/>
    <w:rsid w:val="008E2230"/>
    <w:rsid w:val="008E3C12"/>
    <w:rsid w:val="008E4B1C"/>
    <w:rsid w:val="008E565F"/>
    <w:rsid w:val="008E74C5"/>
    <w:rsid w:val="008F3925"/>
    <w:rsid w:val="008F3D5F"/>
    <w:rsid w:val="008F3E05"/>
    <w:rsid w:val="008F557D"/>
    <w:rsid w:val="008F5F33"/>
    <w:rsid w:val="0090128C"/>
    <w:rsid w:val="0090383D"/>
    <w:rsid w:val="00906CB6"/>
    <w:rsid w:val="0090772E"/>
    <w:rsid w:val="00910BE9"/>
    <w:rsid w:val="00910E79"/>
    <w:rsid w:val="00910EF7"/>
    <w:rsid w:val="00911061"/>
    <w:rsid w:val="009115A0"/>
    <w:rsid w:val="00914706"/>
    <w:rsid w:val="00915859"/>
    <w:rsid w:val="00916EF8"/>
    <w:rsid w:val="0092040E"/>
    <w:rsid w:val="00920D41"/>
    <w:rsid w:val="00921700"/>
    <w:rsid w:val="00923B81"/>
    <w:rsid w:val="009266C0"/>
    <w:rsid w:val="00926CB8"/>
    <w:rsid w:val="009271AD"/>
    <w:rsid w:val="0093053E"/>
    <w:rsid w:val="009307C5"/>
    <w:rsid w:val="009316B1"/>
    <w:rsid w:val="009324ED"/>
    <w:rsid w:val="00932AD1"/>
    <w:rsid w:val="00932BC0"/>
    <w:rsid w:val="0093414D"/>
    <w:rsid w:val="0094084D"/>
    <w:rsid w:val="00942C59"/>
    <w:rsid w:val="009438E2"/>
    <w:rsid w:val="009446E6"/>
    <w:rsid w:val="00945F16"/>
    <w:rsid w:val="00946531"/>
    <w:rsid w:val="00950B4A"/>
    <w:rsid w:val="00951573"/>
    <w:rsid w:val="00952062"/>
    <w:rsid w:val="0095337B"/>
    <w:rsid w:val="009541DA"/>
    <w:rsid w:val="00954387"/>
    <w:rsid w:val="00954A98"/>
    <w:rsid w:val="009570CA"/>
    <w:rsid w:val="0096171D"/>
    <w:rsid w:val="00962A91"/>
    <w:rsid w:val="00965DD1"/>
    <w:rsid w:val="009675EE"/>
    <w:rsid w:val="00970002"/>
    <w:rsid w:val="009724CF"/>
    <w:rsid w:val="009728E3"/>
    <w:rsid w:val="009761BC"/>
    <w:rsid w:val="00976FE5"/>
    <w:rsid w:val="009856F0"/>
    <w:rsid w:val="00987068"/>
    <w:rsid w:val="009A189A"/>
    <w:rsid w:val="009A231F"/>
    <w:rsid w:val="009A2820"/>
    <w:rsid w:val="009A36C1"/>
    <w:rsid w:val="009A389B"/>
    <w:rsid w:val="009A6026"/>
    <w:rsid w:val="009A7975"/>
    <w:rsid w:val="009B0079"/>
    <w:rsid w:val="009B1D0C"/>
    <w:rsid w:val="009B22A9"/>
    <w:rsid w:val="009B344C"/>
    <w:rsid w:val="009C02A5"/>
    <w:rsid w:val="009C1251"/>
    <w:rsid w:val="009C262C"/>
    <w:rsid w:val="009C3AB3"/>
    <w:rsid w:val="009C4E31"/>
    <w:rsid w:val="009D14D2"/>
    <w:rsid w:val="009D3343"/>
    <w:rsid w:val="009D3CD7"/>
    <w:rsid w:val="009D4D91"/>
    <w:rsid w:val="009D5955"/>
    <w:rsid w:val="009D63C0"/>
    <w:rsid w:val="009D7B81"/>
    <w:rsid w:val="009E1069"/>
    <w:rsid w:val="009E17F9"/>
    <w:rsid w:val="009E21DB"/>
    <w:rsid w:val="009E2342"/>
    <w:rsid w:val="009E38FD"/>
    <w:rsid w:val="009E45C2"/>
    <w:rsid w:val="009E5F57"/>
    <w:rsid w:val="009F27A0"/>
    <w:rsid w:val="009F31F1"/>
    <w:rsid w:val="009F37BC"/>
    <w:rsid w:val="009F391B"/>
    <w:rsid w:val="009F4345"/>
    <w:rsid w:val="009F47E1"/>
    <w:rsid w:val="009F55D9"/>
    <w:rsid w:val="00A00505"/>
    <w:rsid w:val="00A00B6B"/>
    <w:rsid w:val="00A026D3"/>
    <w:rsid w:val="00A030B0"/>
    <w:rsid w:val="00A03481"/>
    <w:rsid w:val="00A03CCB"/>
    <w:rsid w:val="00A044B1"/>
    <w:rsid w:val="00A07BB2"/>
    <w:rsid w:val="00A10329"/>
    <w:rsid w:val="00A104F7"/>
    <w:rsid w:val="00A122E4"/>
    <w:rsid w:val="00A14F46"/>
    <w:rsid w:val="00A16557"/>
    <w:rsid w:val="00A17B77"/>
    <w:rsid w:val="00A23E5A"/>
    <w:rsid w:val="00A23F82"/>
    <w:rsid w:val="00A26ED6"/>
    <w:rsid w:val="00A30BE9"/>
    <w:rsid w:val="00A3241E"/>
    <w:rsid w:val="00A33E39"/>
    <w:rsid w:val="00A34A38"/>
    <w:rsid w:val="00A34D5F"/>
    <w:rsid w:val="00A34DFA"/>
    <w:rsid w:val="00A41AE9"/>
    <w:rsid w:val="00A448C4"/>
    <w:rsid w:val="00A46D0F"/>
    <w:rsid w:val="00A47A8E"/>
    <w:rsid w:val="00A47AB3"/>
    <w:rsid w:val="00A51970"/>
    <w:rsid w:val="00A539DB"/>
    <w:rsid w:val="00A53C3C"/>
    <w:rsid w:val="00A53FD9"/>
    <w:rsid w:val="00A55936"/>
    <w:rsid w:val="00A56945"/>
    <w:rsid w:val="00A626AB"/>
    <w:rsid w:val="00A63CC5"/>
    <w:rsid w:val="00A668AC"/>
    <w:rsid w:val="00A672FD"/>
    <w:rsid w:val="00A70A1E"/>
    <w:rsid w:val="00A712AB"/>
    <w:rsid w:val="00A742AF"/>
    <w:rsid w:val="00A74B79"/>
    <w:rsid w:val="00A75896"/>
    <w:rsid w:val="00A76AEA"/>
    <w:rsid w:val="00A8051A"/>
    <w:rsid w:val="00A80C15"/>
    <w:rsid w:val="00A81ADC"/>
    <w:rsid w:val="00A81F0F"/>
    <w:rsid w:val="00A8331D"/>
    <w:rsid w:val="00A834FA"/>
    <w:rsid w:val="00A8465D"/>
    <w:rsid w:val="00A84FF3"/>
    <w:rsid w:val="00A90C66"/>
    <w:rsid w:val="00A91021"/>
    <w:rsid w:val="00A91BCC"/>
    <w:rsid w:val="00A91D6B"/>
    <w:rsid w:val="00A926FE"/>
    <w:rsid w:val="00A93561"/>
    <w:rsid w:val="00A94741"/>
    <w:rsid w:val="00A9479F"/>
    <w:rsid w:val="00A94E48"/>
    <w:rsid w:val="00A96E83"/>
    <w:rsid w:val="00A96F05"/>
    <w:rsid w:val="00AA0005"/>
    <w:rsid w:val="00AA017E"/>
    <w:rsid w:val="00AA1228"/>
    <w:rsid w:val="00AA50EE"/>
    <w:rsid w:val="00AA71E9"/>
    <w:rsid w:val="00AA7276"/>
    <w:rsid w:val="00AB036A"/>
    <w:rsid w:val="00AB4797"/>
    <w:rsid w:val="00AB56AA"/>
    <w:rsid w:val="00AB71B4"/>
    <w:rsid w:val="00AB7D28"/>
    <w:rsid w:val="00AC2BD5"/>
    <w:rsid w:val="00AC424C"/>
    <w:rsid w:val="00AC4AC6"/>
    <w:rsid w:val="00AC4B16"/>
    <w:rsid w:val="00AC5F78"/>
    <w:rsid w:val="00AC6274"/>
    <w:rsid w:val="00AC630E"/>
    <w:rsid w:val="00AD00F9"/>
    <w:rsid w:val="00AD2B78"/>
    <w:rsid w:val="00AD337C"/>
    <w:rsid w:val="00AD4CB6"/>
    <w:rsid w:val="00AD66E0"/>
    <w:rsid w:val="00AE21E8"/>
    <w:rsid w:val="00AE3FD8"/>
    <w:rsid w:val="00AE40E0"/>
    <w:rsid w:val="00AE53F6"/>
    <w:rsid w:val="00AE59C2"/>
    <w:rsid w:val="00AE5B16"/>
    <w:rsid w:val="00AE67BC"/>
    <w:rsid w:val="00AE6AD5"/>
    <w:rsid w:val="00AE6F57"/>
    <w:rsid w:val="00AE7B45"/>
    <w:rsid w:val="00AF2D9C"/>
    <w:rsid w:val="00AF383C"/>
    <w:rsid w:val="00AF5D62"/>
    <w:rsid w:val="00B00E19"/>
    <w:rsid w:val="00B01557"/>
    <w:rsid w:val="00B01D73"/>
    <w:rsid w:val="00B03438"/>
    <w:rsid w:val="00B04A3C"/>
    <w:rsid w:val="00B14157"/>
    <w:rsid w:val="00B14B3E"/>
    <w:rsid w:val="00B1626F"/>
    <w:rsid w:val="00B16D4C"/>
    <w:rsid w:val="00B178E6"/>
    <w:rsid w:val="00B20017"/>
    <w:rsid w:val="00B24696"/>
    <w:rsid w:val="00B24777"/>
    <w:rsid w:val="00B24DFA"/>
    <w:rsid w:val="00B2571E"/>
    <w:rsid w:val="00B26706"/>
    <w:rsid w:val="00B26A2E"/>
    <w:rsid w:val="00B26E1C"/>
    <w:rsid w:val="00B32C29"/>
    <w:rsid w:val="00B33C35"/>
    <w:rsid w:val="00B33F48"/>
    <w:rsid w:val="00B35383"/>
    <w:rsid w:val="00B3591F"/>
    <w:rsid w:val="00B3663B"/>
    <w:rsid w:val="00B36DD2"/>
    <w:rsid w:val="00B406AC"/>
    <w:rsid w:val="00B41780"/>
    <w:rsid w:val="00B42012"/>
    <w:rsid w:val="00B44289"/>
    <w:rsid w:val="00B4562E"/>
    <w:rsid w:val="00B46E21"/>
    <w:rsid w:val="00B5074C"/>
    <w:rsid w:val="00B5088E"/>
    <w:rsid w:val="00B519DF"/>
    <w:rsid w:val="00B52C54"/>
    <w:rsid w:val="00B52C80"/>
    <w:rsid w:val="00B54816"/>
    <w:rsid w:val="00B54D3D"/>
    <w:rsid w:val="00B54FA4"/>
    <w:rsid w:val="00B55C59"/>
    <w:rsid w:val="00B60BD0"/>
    <w:rsid w:val="00B6147C"/>
    <w:rsid w:val="00B61F8D"/>
    <w:rsid w:val="00B630A5"/>
    <w:rsid w:val="00B662CF"/>
    <w:rsid w:val="00B67E33"/>
    <w:rsid w:val="00B704D3"/>
    <w:rsid w:val="00B70FEB"/>
    <w:rsid w:val="00B76059"/>
    <w:rsid w:val="00B768A4"/>
    <w:rsid w:val="00B7798E"/>
    <w:rsid w:val="00B80523"/>
    <w:rsid w:val="00B80BAB"/>
    <w:rsid w:val="00B81494"/>
    <w:rsid w:val="00B8181C"/>
    <w:rsid w:val="00B829BE"/>
    <w:rsid w:val="00B82BC0"/>
    <w:rsid w:val="00B83638"/>
    <w:rsid w:val="00B84904"/>
    <w:rsid w:val="00B8502F"/>
    <w:rsid w:val="00B8578B"/>
    <w:rsid w:val="00B85DDB"/>
    <w:rsid w:val="00B867D2"/>
    <w:rsid w:val="00B87ECB"/>
    <w:rsid w:val="00B87F9C"/>
    <w:rsid w:val="00B9001B"/>
    <w:rsid w:val="00B903D8"/>
    <w:rsid w:val="00B9485A"/>
    <w:rsid w:val="00B95ABD"/>
    <w:rsid w:val="00B963D9"/>
    <w:rsid w:val="00B974C8"/>
    <w:rsid w:val="00BA003A"/>
    <w:rsid w:val="00BA3B71"/>
    <w:rsid w:val="00BA4F6E"/>
    <w:rsid w:val="00BA51E0"/>
    <w:rsid w:val="00BA655B"/>
    <w:rsid w:val="00BB22B2"/>
    <w:rsid w:val="00BB3EB4"/>
    <w:rsid w:val="00BB4F2C"/>
    <w:rsid w:val="00BB524A"/>
    <w:rsid w:val="00BB61AF"/>
    <w:rsid w:val="00BB6AFA"/>
    <w:rsid w:val="00BC0082"/>
    <w:rsid w:val="00BC011F"/>
    <w:rsid w:val="00BC0539"/>
    <w:rsid w:val="00BC1ADC"/>
    <w:rsid w:val="00BC2DB2"/>
    <w:rsid w:val="00BC37E7"/>
    <w:rsid w:val="00BC4A31"/>
    <w:rsid w:val="00BC5AE7"/>
    <w:rsid w:val="00BC6AF7"/>
    <w:rsid w:val="00BC73D3"/>
    <w:rsid w:val="00BD0BF0"/>
    <w:rsid w:val="00BD13F4"/>
    <w:rsid w:val="00BD47E6"/>
    <w:rsid w:val="00BD4832"/>
    <w:rsid w:val="00BD4B90"/>
    <w:rsid w:val="00BD545D"/>
    <w:rsid w:val="00BD6365"/>
    <w:rsid w:val="00BE3A99"/>
    <w:rsid w:val="00BE45F1"/>
    <w:rsid w:val="00BE46C6"/>
    <w:rsid w:val="00BE5AC7"/>
    <w:rsid w:val="00BE5C91"/>
    <w:rsid w:val="00BE6333"/>
    <w:rsid w:val="00BE6F6C"/>
    <w:rsid w:val="00BE7274"/>
    <w:rsid w:val="00BE73AA"/>
    <w:rsid w:val="00BF10B2"/>
    <w:rsid w:val="00BF20DD"/>
    <w:rsid w:val="00BF2A10"/>
    <w:rsid w:val="00BF43E5"/>
    <w:rsid w:val="00BF6D7C"/>
    <w:rsid w:val="00C01AD5"/>
    <w:rsid w:val="00C02F8C"/>
    <w:rsid w:val="00C038A8"/>
    <w:rsid w:val="00C05CB3"/>
    <w:rsid w:val="00C05E8A"/>
    <w:rsid w:val="00C05EEE"/>
    <w:rsid w:val="00C12F79"/>
    <w:rsid w:val="00C13417"/>
    <w:rsid w:val="00C139BD"/>
    <w:rsid w:val="00C13ADD"/>
    <w:rsid w:val="00C148BF"/>
    <w:rsid w:val="00C14D8B"/>
    <w:rsid w:val="00C16847"/>
    <w:rsid w:val="00C16D83"/>
    <w:rsid w:val="00C1710D"/>
    <w:rsid w:val="00C17278"/>
    <w:rsid w:val="00C1727F"/>
    <w:rsid w:val="00C20169"/>
    <w:rsid w:val="00C201F2"/>
    <w:rsid w:val="00C2057C"/>
    <w:rsid w:val="00C218DB"/>
    <w:rsid w:val="00C226F0"/>
    <w:rsid w:val="00C22D9E"/>
    <w:rsid w:val="00C2483B"/>
    <w:rsid w:val="00C24D49"/>
    <w:rsid w:val="00C318A3"/>
    <w:rsid w:val="00C31969"/>
    <w:rsid w:val="00C338AB"/>
    <w:rsid w:val="00C36430"/>
    <w:rsid w:val="00C36F38"/>
    <w:rsid w:val="00C4036E"/>
    <w:rsid w:val="00C407B2"/>
    <w:rsid w:val="00C42A70"/>
    <w:rsid w:val="00C46432"/>
    <w:rsid w:val="00C5047A"/>
    <w:rsid w:val="00C51F18"/>
    <w:rsid w:val="00C53640"/>
    <w:rsid w:val="00C53D7D"/>
    <w:rsid w:val="00C5788C"/>
    <w:rsid w:val="00C578F5"/>
    <w:rsid w:val="00C61E75"/>
    <w:rsid w:val="00C62A51"/>
    <w:rsid w:val="00C634A9"/>
    <w:rsid w:val="00C64528"/>
    <w:rsid w:val="00C646D4"/>
    <w:rsid w:val="00C657F3"/>
    <w:rsid w:val="00C71B47"/>
    <w:rsid w:val="00C72973"/>
    <w:rsid w:val="00C729C6"/>
    <w:rsid w:val="00C73917"/>
    <w:rsid w:val="00C74600"/>
    <w:rsid w:val="00C7478D"/>
    <w:rsid w:val="00C769EB"/>
    <w:rsid w:val="00C81627"/>
    <w:rsid w:val="00C818EF"/>
    <w:rsid w:val="00C81CAA"/>
    <w:rsid w:val="00C833ED"/>
    <w:rsid w:val="00C834E0"/>
    <w:rsid w:val="00C83BC2"/>
    <w:rsid w:val="00C85CF3"/>
    <w:rsid w:val="00C85D0C"/>
    <w:rsid w:val="00C867CC"/>
    <w:rsid w:val="00C87345"/>
    <w:rsid w:val="00C87498"/>
    <w:rsid w:val="00C90367"/>
    <w:rsid w:val="00C9171C"/>
    <w:rsid w:val="00C91B9E"/>
    <w:rsid w:val="00C95D48"/>
    <w:rsid w:val="00C95F02"/>
    <w:rsid w:val="00C9621A"/>
    <w:rsid w:val="00CA0553"/>
    <w:rsid w:val="00CA089A"/>
    <w:rsid w:val="00CA0929"/>
    <w:rsid w:val="00CA4D3D"/>
    <w:rsid w:val="00CA68D8"/>
    <w:rsid w:val="00CA75B0"/>
    <w:rsid w:val="00CA7882"/>
    <w:rsid w:val="00CB0D9F"/>
    <w:rsid w:val="00CB3C06"/>
    <w:rsid w:val="00CB4F75"/>
    <w:rsid w:val="00CB63CF"/>
    <w:rsid w:val="00CB7473"/>
    <w:rsid w:val="00CC4128"/>
    <w:rsid w:val="00CC631B"/>
    <w:rsid w:val="00CD0260"/>
    <w:rsid w:val="00CD0FA6"/>
    <w:rsid w:val="00CD22FB"/>
    <w:rsid w:val="00CD334A"/>
    <w:rsid w:val="00CD547E"/>
    <w:rsid w:val="00CD591E"/>
    <w:rsid w:val="00CD782F"/>
    <w:rsid w:val="00CE45A5"/>
    <w:rsid w:val="00CE53CA"/>
    <w:rsid w:val="00CF4E0C"/>
    <w:rsid w:val="00CF6DEF"/>
    <w:rsid w:val="00D0110A"/>
    <w:rsid w:val="00D024C7"/>
    <w:rsid w:val="00D02B9C"/>
    <w:rsid w:val="00D03031"/>
    <w:rsid w:val="00D05E90"/>
    <w:rsid w:val="00D107FA"/>
    <w:rsid w:val="00D11972"/>
    <w:rsid w:val="00D12A4C"/>
    <w:rsid w:val="00D12E48"/>
    <w:rsid w:val="00D15632"/>
    <w:rsid w:val="00D219A4"/>
    <w:rsid w:val="00D224D8"/>
    <w:rsid w:val="00D22D3A"/>
    <w:rsid w:val="00D23568"/>
    <w:rsid w:val="00D2498E"/>
    <w:rsid w:val="00D24FD2"/>
    <w:rsid w:val="00D25CB0"/>
    <w:rsid w:val="00D262D6"/>
    <w:rsid w:val="00D27569"/>
    <w:rsid w:val="00D308FF"/>
    <w:rsid w:val="00D319D0"/>
    <w:rsid w:val="00D34BCF"/>
    <w:rsid w:val="00D37134"/>
    <w:rsid w:val="00D37612"/>
    <w:rsid w:val="00D4096A"/>
    <w:rsid w:val="00D41E8E"/>
    <w:rsid w:val="00D467BA"/>
    <w:rsid w:val="00D475DC"/>
    <w:rsid w:val="00D50B94"/>
    <w:rsid w:val="00D51624"/>
    <w:rsid w:val="00D52130"/>
    <w:rsid w:val="00D52C56"/>
    <w:rsid w:val="00D52CE6"/>
    <w:rsid w:val="00D56B92"/>
    <w:rsid w:val="00D609A4"/>
    <w:rsid w:val="00D6121C"/>
    <w:rsid w:val="00D617A5"/>
    <w:rsid w:val="00D62E0C"/>
    <w:rsid w:val="00D642DF"/>
    <w:rsid w:val="00D66B9B"/>
    <w:rsid w:val="00D670CC"/>
    <w:rsid w:val="00D67400"/>
    <w:rsid w:val="00D7192A"/>
    <w:rsid w:val="00D73595"/>
    <w:rsid w:val="00D74B21"/>
    <w:rsid w:val="00D76736"/>
    <w:rsid w:val="00D77159"/>
    <w:rsid w:val="00D77E40"/>
    <w:rsid w:val="00D83003"/>
    <w:rsid w:val="00D831CF"/>
    <w:rsid w:val="00D841B3"/>
    <w:rsid w:val="00D8425C"/>
    <w:rsid w:val="00D923CA"/>
    <w:rsid w:val="00D93133"/>
    <w:rsid w:val="00D9597F"/>
    <w:rsid w:val="00D960DA"/>
    <w:rsid w:val="00DA1B32"/>
    <w:rsid w:val="00DA44D8"/>
    <w:rsid w:val="00DA4AB1"/>
    <w:rsid w:val="00DA4C8F"/>
    <w:rsid w:val="00DB09D6"/>
    <w:rsid w:val="00DB0E99"/>
    <w:rsid w:val="00DB20EF"/>
    <w:rsid w:val="00DB2E90"/>
    <w:rsid w:val="00DB3BC6"/>
    <w:rsid w:val="00DB53B5"/>
    <w:rsid w:val="00DB626F"/>
    <w:rsid w:val="00DB792C"/>
    <w:rsid w:val="00DC1635"/>
    <w:rsid w:val="00DC324B"/>
    <w:rsid w:val="00DD3EFF"/>
    <w:rsid w:val="00DD4583"/>
    <w:rsid w:val="00DD73A4"/>
    <w:rsid w:val="00DE1F3D"/>
    <w:rsid w:val="00DE25C7"/>
    <w:rsid w:val="00DE2AD7"/>
    <w:rsid w:val="00DE50BB"/>
    <w:rsid w:val="00DE6341"/>
    <w:rsid w:val="00DF17A9"/>
    <w:rsid w:val="00DF17B9"/>
    <w:rsid w:val="00DF4BC7"/>
    <w:rsid w:val="00DF6EE6"/>
    <w:rsid w:val="00E00F2A"/>
    <w:rsid w:val="00E03ACC"/>
    <w:rsid w:val="00E04CE8"/>
    <w:rsid w:val="00E05ECD"/>
    <w:rsid w:val="00E06C98"/>
    <w:rsid w:val="00E103FF"/>
    <w:rsid w:val="00E11F34"/>
    <w:rsid w:val="00E14480"/>
    <w:rsid w:val="00E16459"/>
    <w:rsid w:val="00E167AF"/>
    <w:rsid w:val="00E1758E"/>
    <w:rsid w:val="00E17A0D"/>
    <w:rsid w:val="00E17C79"/>
    <w:rsid w:val="00E21B98"/>
    <w:rsid w:val="00E2262F"/>
    <w:rsid w:val="00E22B88"/>
    <w:rsid w:val="00E24872"/>
    <w:rsid w:val="00E26FF8"/>
    <w:rsid w:val="00E27D6E"/>
    <w:rsid w:val="00E30DD9"/>
    <w:rsid w:val="00E347CD"/>
    <w:rsid w:val="00E34D8C"/>
    <w:rsid w:val="00E3645B"/>
    <w:rsid w:val="00E378F6"/>
    <w:rsid w:val="00E37F98"/>
    <w:rsid w:val="00E40255"/>
    <w:rsid w:val="00E40F9E"/>
    <w:rsid w:val="00E4286F"/>
    <w:rsid w:val="00E44721"/>
    <w:rsid w:val="00E459CB"/>
    <w:rsid w:val="00E46716"/>
    <w:rsid w:val="00E474A1"/>
    <w:rsid w:val="00E47D4F"/>
    <w:rsid w:val="00E505FD"/>
    <w:rsid w:val="00E50E31"/>
    <w:rsid w:val="00E519F6"/>
    <w:rsid w:val="00E53126"/>
    <w:rsid w:val="00E533AF"/>
    <w:rsid w:val="00E5388B"/>
    <w:rsid w:val="00E54787"/>
    <w:rsid w:val="00E6066A"/>
    <w:rsid w:val="00E60ACD"/>
    <w:rsid w:val="00E61A7A"/>
    <w:rsid w:val="00E62CF8"/>
    <w:rsid w:val="00E62DB0"/>
    <w:rsid w:val="00E63664"/>
    <w:rsid w:val="00E655E5"/>
    <w:rsid w:val="00E67EBC"/>
    <w:rsid w:val="00E724F5"/>
    <w:rsid w:val="00E73E03"/>
    <w:rsid w:val="00E75072"/>
    <w:rsid w:val="00E75402"/>
    <w:rsid w:val="00E812FF"/>
    <w:rsid w:val="00E81408"/>
    <w:rsid w:val="00E81960"/>
    <w:rsid w:val="00E848F4"/>
    <w:rsid w:val="00E86219"/>
    <w:rsid w:val="00E86228"/>
    <w:rsid w:val="00E8751B"/>
    <w:rsid w:val="00E87F5F"/>
    <w:rsid w:val="00E9000F"/>
    <w:rsid w:val="00E901F7"/>
    <w:rsid w:val="00E907AF"/>
    <w:rsid w:val="00E90E44"/>
    <w:rsid w:val="00E9193B"/>
    <w:rsid w:val="00E93115"/>
    <w:rsid w:val="00E9717B"/>
    <w:rsid w:val="00EA31A6"/>
    <w:rsid w:val="00EA54B1"/>
    <w:rsid w:val="00EA6DBD"/>
    <w:rsid w:val="00EA721C"/>
    <w:rsid w:val="00EA7C0B"/>
    <w:rsid w:val="00EB01A8"/>
    <w:rsid w:val="00EB046C"/>
    <w:rsid w:val="00EB07D9"/>
    <w:rsid w:val="00EB08C4"/>
    <w:rsid w:val="00EB0B99"/>
    <w:rsid w:val="00EB244D"/>
    <w:rsid w:val="00EB27A9"/>
    <w:rsid w:val="00EB3061"/>
    <w:rsid w:val="00EB4E7C"/>
    <w:rsid w:val="00EB5561"/>
    <w:rsid w:val="00EB680D"/>
    <w:rsid w:val="00EB7FDF"/>
    <w:rsid w:val="00EC2788"/>
    <w:rsid w:val="00EC7E1C"/>
    <w:rsid w:val="00ED0990"/>
    <w:rsid w:val="00ED19BF"/>
    <w:rsid w:val="00ED2229"/>
    <w:rsid w:val="00ED24AA"/>
    <w:rsid w:val="00EE0EFA"/>
    <w:rsid w:val="00EF2BDD"/>
    <w:rsid w:val="00EF2E3D"/>
    <w:rsid w:val="00EF3A72"/>
    <w:rsid w:val="00EF3E68"/>
    <w:rsid w:val="00EF4286"/>
    <w:rsid w:val="00EF4A30"/>
    <w:rsid w:val="00EF5937"/>
    <w:rsid w:val="00EF736F"/>
    <w:rsid w:val="00EF7C70"/>
    <w:rsid w:val="00F00571"/>
    <w:rsid w:val="00F01264"/>
    <w:rsid w:val="00F102CA"/>
    <w:rsid w:val="00F1228B"/>
    <w:rsid w:val="00F21C95"/>
    <w:rsid w:val="00F22908"/>
    <w:rsid w:val="00F23576"/>
    <w:rsid w:val="00F2487E"/>
    <w:rsid w:val="00F252D2"/>
    <w:rsid w:val="00F254F3"/>
    <w:rsid w:val="00F261AE"/>
    <w:rsid w:val="00F27FCE"/>
    <w:rsid w:val="00F307A0"/>
    <w:rsid w:val="00F30AA2"/>
    <w:rsid w:val="00F33B45"/>
    <w:rsid w:val="00F34198"/>
    <w:rsid w:val="00F34E43"/>
    <w:rsid w:val="00F37CBF"/>
    <w:rsid w:val="00F42061"/>
    <w:rsid w:val="00F436C9"/>
    <w:rsid w:val="00F4401B"/>
    <w:rsid w:val="00F44F70"/>
    <w:rsid w:val="00F5076F"/>
    <w:rsid w:val="00F50C1C"/>
    <w:rsid w:val="00F5245B"/>
    <w:rsid w:val="00F53432"/>
    <w:rsid w:val="00F53843"/>
    <w:rsid w:val="00F53AFA"/>
    <w:rsid w:val="00F5562F"/>
    <w:rsid w:val="00F55AF4"/>
    <w:rsid w:val="00F6165E"/>
    <w:rsid w:val="00F61973"/>
    <w:rsid w:val="00F6382A"/>
    <w:rsid w:val="00F64D49"/>
    <w:rsid w:val="00F654D0"/>
    <w:rsid w:val="00F655FC"/>
    <w:rsid w:val="00F66249"/>
    <w:rsid w:val="00F72159"/>
    <w:rsid w:val="00F7261D"/>
    <w:rsid w:val="00F72A4D"/>
    <w:rsid w:val="00F7429B"/>
    <w:rsid w:val="00F74E90"/>
    <w:rsid w:val="00F75D08"/>
    <w:rsid w:val="00F80726"/>
    <w:rsid w:val="00F812B2"/>
    <w:rsid w:val="00F834C6"/>
    <w:rsid w:val="00F842B7"/>
    <w:rsid w:val="00F848C4"/>
    <w:rsid w:val="00F86F75"/>
    <w:rsid w:val="00F87CA6"/>
    <w:rsid w:val="00F908D6"/>
    <w:rsid w:val="00F91600"/>
    <w:rsid w:val="00F9368D"/>
    <w:rsid w:val="00F9420C"/>
    <w:rsid w:val="00F9496A"/>
    <w:rsid w:val="00F95C0B"/>
    <w:rsid w:val="00F966D8"/>
    <w:rsid w:val="00FA0259"/>
    <w:rsid w:val="00FA14B0"/>
    <w:rsid w:val="00FA1743"/>
    <w:rsid w:val="00FA18CD"/>
    <w:rsid w:val="00FA1B0D"/>
    <w:rsid w:val="00FA3FBD"/>
    <w:rsid w:val="00FA419F"/>
    <w:rsid w:val="00FA4CC1"/>
    <w:rsid w:val="00FB00CD"/>
    <w:rsid w:val="00FB22DC"/>
    <w:rsid w:val="00FB3285"/>
    <w:rsid w:val="00FB4076"/>
    <w:rsid w:val="00FB541D"/>
    <w:rsid w:val="00FB5EC9"/>
    <w:rsid w:val="00FB613A"/>
    <w:rsid w:val="00FB6941"/>
    <w:rsid w:val="00FC0172"/>
    <w:rsid w:val="00FC094B"/>
    <w:rsid w:val="00FC0D13"/>
    <w:rsid w:val="00FC1286"/>
    <w:rsid w:val="00FC376B"/>
    <w:rsid w:val="00FC3CFA"/>
    <w:rsid w:val="00FD1AB3"/>
    <w:rsid w:val="00FD2A64"/>
    <w:rsid w:val="00FD578A"/>
    <w:rsid w:val="00FD5FB4"/>
    <w:rsid w:val="00FD6CD2"/>
    <w:rsid w:val="00FD74AD"/>
    <w:rsid w:val="00FE0820"/>
    <w:rsid w:val="00FE12C4"/>
    <w:rsid w:val="00FE1D0E"/>
    <w:rsid w:val="00FE2132"/>
    <w:rsid w:val="00FE2215"/>
    <w:rsid w:val="00FE2864"/>
    <w:rsid w:val="00FE3648"/>
    <w:rsid w:val="00FE3959"/>
    <w:rsid w:val="00FE3B2F"/>
    <w:rsid w:val="00FE4120"/>
    <w:rsid w:val="00FE7A35"/>
    <w:rsid w:val="00FF22D6"/>
    <w:rsid w:val="00FF4A94"/>
    <w:rsid w:val="00FF66E0"/>
    <w:rsid w:val="00FF7C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4513"/>
    <o:shapelayout v:ext="edit">
      <o:idmap v:ext="edit" data="1"/>
    </o:shapelayout>
  </w:shapeDefaults>
  <w:decimalSymbol w:val="."/>
  <w:listSeparator w:val=","/>
  <w14:docId w14:val="3AEF48F8"/>
  <w14:defaultImageDpi w14:val="96"/>
  <w15:docId w15:val="{C4D7E08A-4FA0-4222-B717-9B45C8AA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IE" w:eastAsia="en-IE"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9" w:qFormat="1"/>
    <w:lsdException w:name="heading 5" w:locked="1" w:uiPriority="9"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4C6"/>
    <w:pPr>
      <w:spacing w:before="120" w:after="120" w:line="240" w:lineRule="auto"/>
      <w:jc w:val="both"/>
    </w:pPr>
    <w:rPr>
      <w:rFonts w:ascii="Arial" w:hAnsi="Arial"/>
      <w:szCs w:val="24"/>
      <w:lang w:val="en-GB" w:eastAsia="en-US"/>
    </w:rPr>
  </w:style>
  <w:style w:type="paragraph" w:styleId="Heading10">
    <w:name w:val="heading 1"/>
    <w:aliases w:val="Heading 1 Char1,Heading 1 Char Char,Heading,2,intégré"/>
    <w:basedOn w:val="Normal"/>
    <w:next w:val="Text1"/>
    <w:link w:val="Heading1Char"/>
    <w:uiPriority w:val="9"/>
    <w:qFormat/>
    <w:pPr>
      <w:keepNext/>
      <w:tabs>
        <w:tab w:val="num" w:pos="480"/>
      </w:tabs>
      <w:spacing w:before="240"/>
      <w:ind w:left="480" w:hanging="480"/>
      <w:outlineLvl w:val="0"/>
    </w:pPr>
    <w:rPr>
      <w:b/>
      <w:bCs/>
      <w:smallCaps/>
    </w:rPr>
  </w:style>
  <w:style w:type="paragraph" w:styleId="Heading2">
    <w:name w:val="heading 2"/>
    <w:aliases w:val="h2,Level 2 Topic Heading,H2"/>
    <w:basedOn w:val="Normal"/>
    <w:next w:val="Text2"/>
    <w:link w:val="Heading2Char"/>
    <w:uiPriority w:val="9"/>
    <w:qFormat/>
    <w:pPr>
      <w:keepNext/>
      <w:numPr>
        <w:ilvl w:val="1"/>
        <w:numId w:val="4"/>
      </w:numPr>
      <w:tabs>
        <w:tab w:val="clear" w:pos="1209"/>
        <w:tab w:val="num" w:pos="1200"/>
      </w:tabs>
      <w:ind w:left="1200" w:hanging="720"/>
      <w:outlineLvl w:val="1"/>
    </w:pPr>
    <w:rPr>
      <w:b/>
      <w:bCs/>
    </w:rPr>
  </w:style>
  <w:style w:type="paragraph" w:styleId="Heading3">
    <w:name w:val="heading 3"/>
    <w:aliases w:val="H3,Heading 3 Char1 Char,Heading 3 Char Char Char,Heading 3 Char1,Heading 3 Char Char,Heading 3 Char2,h3 Char,Level 3 Topic Heading + Bold + Bo... Char,Level 3 Topic Heading Char,h3,Level 3 Topic Heading"/>
    <w:basedOn w:val="Normal"/>
    <w:next w:val="Text3"/>
    <w:link w:val="Heading3Char"/>
    <w:qFormat/>
    <w:pPr>
      <w:keepNext/>
      <w:numPr>
        <w:ilvl w:val="2"/>
        <w:numId w:val="4"/>
      </w:numPr>
      <w:outlineLvl w:val="2"/>
    </w:pPr>
    <w:rPr>
      <w:i/>
      <w:iCs/>
    </w:rPr>
  </w:style>
  <w:style w:type="paragraph" w:styleId="Heading4">
    <w:name w:val="heading 4"/>
    <w:aliases w:val="Heading 4 Char1,Heading 4 Char Char,h4,Level 4 Topic Heading"/>
    <w:basedOn w:val="Normal"/>
    <w:next w:val="Text4"/>
    <w:link w:val="Heading4Char"/>
    <w:uiPriority w:val="9"/>
    <w:qFormat/>
    <w:pPr>
      <w:keepNext/>
      <w:numPr>
        <w:ilvl w:val="3"/>
        <w:numId w:val="4"/>
      </w:numPr>
      <w:tabs>
        <w:tab w:val="clear" w:pos="1209"/>
        <w:tab w:val="num" w:pos="1920"/>
      </w:tabs>
      <w:ind w:left="1920" w:hanging="720"/>
      <w:outlineLvl w:val="3"/>
    </w:pPr>
  </w:style>
  <w:style w:type="paragraph" w:styleId="Heading5">
    <w:name w:val="heading 5"/>
    <w:basedOn w:val="Normal"/>
    <w:next w:val="Normal"/>
    <w:link w:val="Heading5Char"/>
    <w:uiPriority w:val="9"/>
    <w:qFormat/>
    <w:pPr>
      <w:tabs>
        <w:tab w:val="num" w:pos="0"/>
      </w:tabs>
      <w:spacing w:before="240" w:after="60"/>
      <w:outlineLvl w:val="4"/>
    </w:pPr>
    <w:rPr>
      <w:rFonts w:cs="Arial"/>
      <w:szCs w:val="22"/>
    </w:rPr>
  </w:style>
  <w:style w:type="paragraph" w:styleId="Heading6">
    <w:name w:val="heading 6"/>
    <w:basedOn w:val="Normal"/>
    <w:next w:val="Normal"/>
    <w:link w:val="Heading6Char"/>
    <w:qFormat/>
    <w:pPr>
      <w:tabs>
        <w:tab w:val="num" w:pos="0"/>
      </w:tabs>
      <w:spacing w:before="240" w:after="60"/>
      <w:outlineLvl w:val="5"/>
    </w:pPr>
    <w:rPr>
      <w:rFonts w:cs="Arial"/>
      <w:i/>
      <w:iCs/>
      <w:szCs w:val="22"/>
    </w:rPr>
  </w:style>
  <w:style w:type="paragraph" w:styleId="Heading7">
    <w:name w:val="heading 7"/>
    <w:basedOn w:val="Normal"/>
    <w:next w:val="Normal"/>
    <w:link w:val="Heading7Char"/>
    <w:qFormat/>
    <w:pPr>
      <w:tabs>
        <w:tab w:val="num" w:pos="0"/>
      </w:tabs>
      <w:spacing w:before="240" w:after="60"/>
      <w:outlineLvl w:val="6"/>
    </w:pPr>
    <w:rPr>
      <w:rFonts w:cs="Arial"/>
      <w:sz w:val="20"/>
      <w:szCs w:val="20"/>
    </w:rPr>
  </w:style>
  <w:style w:type="paragraph" w:styleId="Heading8">
    <w:name w:val="heading 8"/>
    <w:basedOn w:val="Normal"/>
    <w:next w:val="Normal"/>
    <w:link w:val="Heading8Char"/>
    <w:qFormat/>
    <w:pPr>
      <w:tabs>
        <w:tab w:val="num" w:pos="0"/>
      </w:tabs>
      <w:spacing w:before="240" w:after="60"/>
      <w:outlineLvl w:val="7"/>
    </w:pPr>
    <w:rPr>
      <w:rFonts w:cs="Arial"/>
      <w:i/>
      <w:iCs/>
      <w:sz w:val="20"/>
      <w:szCs w:val="20"/>
    </w:rPr>
  </w:style>
  <w:style w:type="paragraph" w:styleId="Heading9">
    <w:name w:val="heading 9"/>
    <w:basedOn w:val="Normal"/>
    <w:next w:val="Normal"/>
    <w:link w:val="Heading9Char"/>
    <w:qFormat/>
    <w:pPr>
      <w:tabs>
        <w:tab w:val="num" w:pos="0"/>
      </w:tabs>
      <w:spacing w:before="240" w:after="60"/>
      <w:outlineLvl w:val="8"/>
    </w:pPr>
    <w:rPr>
      <w:rFonts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Heading 1 Char Char Char,Heading Char,2 Char,intégré Char"/>
    <w:basedOn w:val="DefaultParagraphFont"/>
    <w:link w:val="Heading10"/>
    <w:uiPriority w:val="9"/>
    <w:locked/>
    <w:rPr>
      <w:rFonts w:ascii="Arial" w:hAnsi="Arial"/>
      <w:b/>
      <w:bCs/>
      <w:smallCaps/>
      <w:szCs w:val="24"/>
      <w:lang w:val="en-GB" w:eastAsia="en-US"/>
    </w:rPr>
  </w:style>
  <w:style w:type="character" w:customStyle="1" w:styleId="Heading2Char">
    <w:name w:val="Heading 2 Char"/>
    <w:aliases w:val="h2 Char,Level 2 Topic Heading Char,H2 Char"/>
    <w:basedOn w:val="DefaultParagraphFont"/>
    <w:link w:val="Heading2"/>
    <w:uiPriority w:val="9"/>
    <w:locked/>
    <w:rPr>
      <w:rFonts w:ascii="Arial" w:hAnsi="Arial"/>
      <w:b/>
      <w:bCs/>
      <w:szCs w:val="24"/>
      <w:lang w:val="en-GB" w:eastAsia="en-US"/>
    </w:rPr>
  </w:style>
  <w:style w:type="character" w:customStyle="1" w:styleId="Heading3Char">
    <w:name w:val="Heading 3 Char"/>
    <w:aliases w:val="H3 Char,Heading 3 Char1 Char Char,Heading 3 Char Char Char Char,Heading 3 Char1 Char1,Heading 3 Char Char Char1,Heading 3 Char2 Char,h3 Char Char,Level 3 Topic Heading + Bold + Bo... Char Char,Level 3 Topic Heading Char Char,h3 Char1"/>
    <w:basedOn w:val="DefaultParagraphFont"/>
    <w:link w:val="Heading3"/>
    <w:locked/>
    <w:rPr>
      <w:rFonts w:ascii="Arial" w:hAnsi="Arial"/>
      <w:i/>
      <w:iCs/>
      <w:szCs w:val="24"/>
      <w:lang w:val="en-GB" w:eastAsia="en-US"/>
    </w:rPr>
  </w:style>
  <w:style w:type="character" w:customStyle="1" w:styleId="Heading4Char">
    <w:name w:val="Heading 4 Char"/>
    <w:aliases w:val="Heading 4 Char1 Char,Heading 4 Char Char Char,h4 Char,Level 4 Topic Heading Char"/>
    <w:basedOn w:val="DefaultParagraphFont"/>
    <w:link w:val="Heading4"/>
    <w:uiPriority w:val="9"/>
    <w:locked/>
    <w:rPr>
      <w:rFonts w:ascii="Arial" w:hAnsi="Arial"/>
      <w:szCs w:val="24"/>
      <w:lang w:val="en-GB" w:eastAsia="en-US"/>
    </w:rPr>
  </w:style>
  <w:style w:type="character" w:customStyle="1" w:styleId="Heading5Char">
    <w:name w:val="Heading 5 Char"/>
    <w:basedOn w:val="DefaultParagraphFont"/>
    <w:link w:val="Heading5"/>
    <w:uiPriority w:val="99"/>
    <w:semiHidden/>
    <w:locked/>
    <w:rPr>
      <w:rFonts w:ascii="Calibri" w:hAnsi="Calibri" w:cs="Calibri"/>
      <w:b/>
      <w:bCs/>
      <w:i/>
      <w:iCs/>
      <w:sz w:val="26"/>
      <w:szCs w:val="26"/>
      <w:lang w:val="en-GB" w:eastAsia="en-US"/>
    </w:rPr>
  </w:style>
  <w:style w:type="character" w:customStyle="1" w:styleId="Heading6Char">
    <w:name w:val="Heading 6 Char"/>
    <w:basedOn w:val="DefaultParagraphFont"/>
    <w:link w:val="Heading6"/>
    <w:uiPriority w:val="99"/>
    <w:semiHidden/>
    <w:locked/>
    <w:rPr>
      <w:rFonts w:ascii="Calibri" w:hAnsi="Calibri" w:cs="Calibri"/>
      <w:b/>
      <w:bCs/>
      <w:lang w:val="en-GB" w:eastAsia="en-US"/>
    </w:rPr>
  </w:style>
  <w:style w:type="character" w:customStyle="1" w:styleId="Heading7Char">
    <w:name w:val="Heading 7 Char"/>
    <w:basedOn w:val="DefaultParagraphFont"/>
    <w:link w:val="Heading7"/>
    <w:uiPriority w:val="99"/>
    <w:semiHidden/>
    <w:locked/>
    <w:rPr>
      <w:rFonts w:ascii="Calibri" w:hAnsi="Calibri" w:cs="Calibri"/>
      <w:sz w:val="24"/>
      <w:szCs w:val="24"/>
      <w:lang w:val="en-GB" w:eastAsia="en-US"/>
    </w:rPr>
  </w:style>
  <w:style w:type="character" w:customStyle="1" w:styleId="Heading8Char">
    <w:name w:val="Heading 8 Char"/>
    <w:basedOn w:val="DefaultParagraphFont"/>
    <w:link w:val="Heading8"/>
    <w:uiPriority w:val="99"/>
    <w:semiHidden/>
    <w:locked/>
    <w:rPr>
      <w:rFonts w:ascii="Calibri" w:hAnsi="Calibri" w:cs="Calibri"/>
      <w:i/>
      <w:iCs/>
      <w:sz w:val="24"/>
      <w:szCs w:val="24"/>
      <w:lang w:val="en-GB" w:eastAsia="en-US"/>
    </w:rPr>
  </w:style>
  <w:style w:type="character" w:customStyle="1" w:styleId="Heading9Char">
    <w:name w:val="Heading 9 Char"/>
    <w:basedOn w:val="DefaultParagraphFont"/>
    <w:link w:val="Heading9"/>
    <w:uiPriority w:val="99"/>
    <w:semiHidden/>
    <w:locked/>
    <w:rPr>
      <w:rFonts w:ascii="Cambria" w:hAnsi="Cambria" w:cs="Cambria"/>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GB" w:eastAsia="en-US"/>
    </w:rPr>
  </w:style>
  <w:style w:type="paragraph" w:customStyle="1" w:styleId="Text1">
    <w:name w:val="Text 1"/>
    <w:basedOn w:val="Normal"/>
    <w:link w:val="Text1Char"/>
    <w:pPr>
      <w:ind w:left="482"/>
    </w:pPr>
  </w:style>
  <w:style w:type="paragraph" w:customStyle="1" w:styleId="Text2">
    <w:name w:val="Text 2"/>
    <w:basedOn w:val="Normal"/>
    <w:link w:val="Text2Char"/>
    <w:pPr>
      <w:tabs>
        <w:tab w:val="left" w:pos="2302"/>
      </w:tabs>
      <w:ind w:left="1202"/>
    </w:pPr>
  </w:style>
  <w:style w:type="paragraph" w:customStyle="1" w:styleId="Text3">
    <w:name w:val="Text 3"/>
    <w:basedOn w:val="Normal"/>
    <w:link w:val="Text3Char"/>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uiPriority w:val="99"/>
    <w:pPr>
      <w:spacing w:after="0"/>
      <w:jc w:val="left"/>
    </w:pPr>
  </w:style>
  <w:style w:type="paragraph" w:customStyle="1" w:styleId="AddressTL">
    <w:name w:val="AddressTL"/>
    <w:basedOn w:val="Normal"/>
    <w:next w:val="Normal"/>
    <w:uiPriority w:val="99"/>
    <w:pPr>
      <w:spacing w:after="720"/>
      <w:jc w:val="left"/>
    </w:pPr>
  </w:style>
  <w:style w:type="paragraph" w:customStyle="1" w:styleId="AddressTR">
    <w:name w:val="AddressTR"/>
    <w:basedOn w:val="Normal"/>
    <w:next w:val="Normal"/>
    <w:uiPriority w:val="99"/>
    <w:pPr>
      <w:spacing w:after="720"/>
      <w:ind w:left="5103"/>
      <w:jc w:val="left"/>
    </w:pPr>
  </w:style>
  <w:style w:type="paragraph" w:styleId="BlockText">
    <w:name w:val="Block Text"/>
    <w:basedOn w:val="Normal"/>
    <w:uiPriority w:val="99"/>
    <w:pPr>
      <w:ind w:left="1440" w:right="1440"/>
    </w:pPr>
  </w:style>
  <w:style w:type="paragraph" w:styleId="BodyText">
    <w:name w:val="Body Text"/>
    <w:basedOn w:val="Normal"/>
    <w:link w:val="BodyTextChar"/>
    <w:uiPriority w:val="99"/>
  </w:style>
  <w:style w:type="character" w:customStyle="1" w:styleId="BodyTextChar">
    <w:name w:val="Body Text Char"/>
    <w:basedOn w:val="DefaultParagraphFont"/>
    <w:link w:val="BodyText"/>
    <w:uiPriority w:val="99"/>
    <w:semiHidden/>
    <w:locked/>
    <w:rPr>
      <w:rFonts w:cs="Times New Roman"/>
      <w:sz w:val="24"/>
      <w:szCs w:val="24"/>
      <w:lang w:val="en-GB" w:eastAsia="en-US"/>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semiHidden/>
    <w:locked/>
    <w:rPr>
      <w:rFonts w:cs="Times New Roman"/>
      <w:sz w:val="24"/>
      <w:szCs w:val="24"/>
      <w:lang w:val="en-GB" w:eastAsia="en-US"/>
    </w:rPr>
  </w:style>
  <w:style w:type="paragraph" w:styleId="BodyText3">
    <w:name w:val="Body Text 3"/>
    <w:basedOn w:val="Normal"/>
    <w:link w:val="BodyText3Char"/>
    <w:uiPriority w:val="99"/>
    <w:rPr>
      <w:sz w:val="16"/>
      <w:szCs w:val="16"/>
    </w:rPr>
  </w:style>
  <w:style w:type="character" w:customStyle="1" w:styleId="BodyText3Char">
    <w:name w:val="Body Text 3 Char"/>
    <w:basedOn w:val="DefaultParagraphFont"/>
    <w:link w:val="BodyText3"/>
    <w:uiPriority w:val="99"/>
    <w:semiHidden/>
    <w:locked/>
    <w:rPr>
      <w:rFonts w:cs="Times New Roman"/>
      <w:sz w:val="16"/>
      <w:szCs w:val="16"/>
      <w:lang w:val="en-GB" w:eastAsia="en-US"/>
    </w:rPr>
  </w:style>
  <w:style w:type="paragraph" w:styleId="BodyTextFirstIndent">
    <w:name w:val="Body Text First Indent"/>
    <w:basedOn w:val="BodyText"/>
    <w:link w:val="BodyTextFirstIndentChar"/>
    <w:uiPriority w:val="99"/>
    <w:pPr>
      <w:ind w:firstLine="210"/>
    </w:pPr>
  </w:style>
  <w:style w:type="character" w:customStyle="1" w:styleId="BodyTextFirstIndentChar">
    <w:name w:val="Body Text First Indent Char"/>
    <w:basedOn w:val="BodyTextChar"/>
    <w:link w:val="BodyTextFirstIndent"/>
    <w:uiPriority w:val="99"/>
    <w:semiHidden/>
    <w:locked/>
    <w:rPr>
      <w:rFonts w:cs="Times New Roman"/>
      <w:sz w:val="24"/>
      <w:szCs w:val="24"/>
      <w:lang w:val="en-GB" w:eastAsia="en-US"/>
    </w:rPr>
  </w:style>
  <w:style w:type="paragraph" w:styleId="BodyTextIndent">
    <w:name w:val="Body Text Indent"/>
    <w:basedOn w:val="Normal"/>
    <w:link w:val="BodyTextIndentChar"/>
    <w:uiPriority w:val="99"/>
    <w:pPr>
      <w:ind w:left="283"/>
    </w:pPr>
  </w:style>
  <w:style w:type="character" w:customStyle="1" w:styleId="BodyTextIndentChar">
    <w:name w:val="Body Text Indent Char"/>
    <w:basedOn w:val="DefaultParagraphFont"/>
    <w:link w:val="BodyTextIndent"/>
    <w:uiPriority w:val="99"/>
    <w:semiHidden/>
    <w:locked/>
    <w:rPr>
      <w:rFonts w:cs="Times New Roman"/>
      <w:sz w:val="24"/>
      <w:szCs w:val="24"/>
      <w:lang w:val="en-GB" w:eastAsia="en-US"/>
    </w:rPr>
  </w:style>
  <w:style w:type="paragraph" w:styleId="BodyTextFirstIndent2">
    <w:name w:val="Body Text First Indent 2"/>
    <w:basedOn w:val="BodyTextIndent"/>
    <w:link w:val="BodyTextFirstIndent2Char"/>
    <w:uiPriority w:val="99"/>
    <w:pPr>
      <w:ind w:firstLine="210"/>
    </w:pPr>
  </w:style>
  <w:style w:type="character" w:customStyle="1" w:styleId="BodyTextFirstIndent2Char">
    <w:name w:val="Body Text First Indent 2 Char"/>
    <w:basedOn w:val="BodyTextIndentChar"/>
    <w:link w:val="BodyTextFirstIndent2"/>
    <w:uiPriority w:val="99"/>
    <w:semiHidden/>
    <w:locked/>
    <w:rPr>
      <w:rFonts w:cs="Times New Roman"/>
      <w:sz w:val="24"/>
      <w:szCs w:val="24"/>
      <w:lang w:val="en-GB" w:eastAsia="en-US"/>
    </w:rPr>
  </w:style>
  <w:style w:type="paragraph" w:styleId="BodyTextIndent2">
    <w:name w:val="Body Text Indent 2"/>
    <w:basedOn w:val="Normal"/>
    <w:link w:val="BodyTextIndent2Char"/>
    <w:uiPriority w:val="99"/>
    <w:pPr>
      <w:spacing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4"/>
      <w:szCs w:val="24"/>
      <w:lang w:val="en-GB" w:eastAsia="en-US"/>
    </w:rPr>
  </w:style>
  <w:style w:type="paragraph" w:styleId="BodyTextIndent3">
    <w:name w:val="Body Text Indent 3"/>
    <w:basedOn w:val="Normal"/>
    <w:link w:val="BodyTextIndent3Char"/>
    <w:uiPriority w:val="99"/>
    <w:pPr>
      <w:ind w:left="283"/>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en-GB" w:eastAsia="en-US"/>
    </w:rPr>
  </w:style>
  <w:style w:type="paragraph" w:styleId="Caption">
    <w:name w:val="caption"/>
    <w:basedOn w:val="Normal"/>
    <w:next w:val="Normal"/>
    <w:qFormat/>
    <w:rPr>
      <w:b/>
      <w:bCs/>
    </w:rPr>
  </w:style>
  <w:style w:type="paragraph" w:customStyle="1" w:styleId="ChapterTitle">
    <w:name w:val="ChapterTitle"/>
    <w:basedOn w:val="Normal"/>
    <w:next w:val="SectionTitle"/>
    <w:uiPriority w:val="99"/>
    <w:pPr>
      <w:keepNext/>
      <w:spacing w:after="480"/>
      <w:jc w:val="center"/>
    </w:pPr>
    <w:rPr>
      <w:b/>
      <w:bCs/>
      <w:sz w:val="32"/>
      <w:szCs w:val="32"/>
    </w:rPr>
  </w:style>
  <w:style w:type="paragraph" w:customStyle="1" w:styleId="SectionTitle">
    <w:name w:val="SectionTitle"/>
    <w:basedOn w:val="Normal"/>
    <w:next w:val="Heading10"/>
    <w:uiPriority w:val="99"/>
    <w:pPr>
      <w:keepNext/>
      <w:spacing w:after="480"/>
      <w:jc w:val="center"/>
    </w:pPr>
    <w:rPr>
      <w:b/>
      <w:bCs/>
      <w:smallCaps/>
      <w:sz w:val="28"/>
      <w:szCs w:val="28"/>
    </w:rPr>
  </w:style>
  <w:style w:type="paragraph" w:styleId="Closing">
    <w:name w:val="Closing"/>
    <w:basedOn w:val="Normal"/>
    <w:link w:val="ClosingChar"/>
    <w:uiPriority w:val="99"/>
    <w:pPr>
      <w:ind w:left="4252"/>
    </w:pPr>
  </w:style>
  <w:style w:type="character" w:customStyle="1" w:styleId="ClosingChar">
    <w:name w:val="Closing Char"/>
    <w:basedOn w:val="DefaultParagraphFont"/>
    <w:link w:val="Closing"/>
    <w:uiPriority w:val="99"/>
    <w:semiHidden/>
    <w:locked/>
    <w:rPr>
      <w:rFonts w:cs="Times New Roman"/>
      <w:sz w:val="24"/>
      <w:szCs w:val="24"/>
      <w:lang w:val="en-GB" w:eastAsia="en-US"/>
    </w:rPr>
  </w:style>
  <w:style w:type="paragraph" w:styleId="CommentText">
    <w:name w:val="annotation text"/>
    <w:basedOn w:val="Normal"/>
    <w:link w:val="CommentTextChar"/>
    <w:semiHidden/>
    <w:rPr>
      <w:sz w:val="20"/>
      <w:szCs w:val="20"/>
    </w:rPr>
  </w:style>
  <w:style w:type="character" w:customStyle="1" w:styleId="CommentTextChar">
    <w:name w:val="Comment Text Char"/>
    <w:basedOn w:val="DefaultParagraphFont"/>
    <w:link w:val="CommentText"/>
    <w:semiHidden/>
    <w:locked/>
    <w:rPr>
      <w:rFonts w:cs="Times New Roman"/>
      <w:sz w:val="20"/>
      <w:szCs w:val="20"/>
      <w:lang w:val="en-GB" w:eastAsia="en-US"/>
    </w:rPr>
  </w:style>
  <w:style w:type="paragraph" w:styleId="Date">
    <w:name w:val="Date"/>
    <w:basedOn w:val="Normal"/>
    <w:next w:val="References"/>
    <w:link w:val="DateChar"/>
    <w:uiPriority w:val="99"/>
    <w:pPr>
      <w:spacing w:after="0"/>
      <w:ind w:left="5103" w:right="-567"/>
      <w:jc w:val="left"/>
    </w:pPr>
  </w:style>
  <w:style w:type="character" w:customStyle="1" w:styleId="DateChar">
    <w:name w:val="Date Char"/>
    <w:basedOn w:val="DefaultParagraphFont"/>
    <w:link w:val="Date"/>
    <w:uiPriority w:val="99"/>
    <w:semiHidden/>
    <w:locked/>
    <w:rPr>
      <w:rFonts w:cs="Times New Roman"/>
      <w:sz w:val="24"/>
      <w:szCs w:val="24"/>
      <w:lang w:val="en-GB" w:eastAsia="en-US"/>
    </w:rPr>
  </w:style>
  <w:style w:type="paragraph" w:customStyle="1" w:styleId="References">
    <w:name w:val="References"/>
    <w:basedOn w:val="Normal"/>
    <w:next w:val="AddressTR"/>
    <w:uiPriority w:val="99"/>
    <w:pPr>
      <w:ind w:left="5103"/>
      <w:jc w:val="left"/>
    </w:pPr>
    <w:rPr>
      <w:sz w:val="20"/>
      <w:szCs w:val="2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en-GB" w:eastAsia="en-US"/>
    </w:rPr>
  </w:style>
  <w:style w:type="paragraph" w:customStyle="1" w:styleId="DoubSign">
    <w:name w:val="DoubSign"/>
    <w:basedOn w:val="Normal"/>
    <w:next w:val="Enclosures"/>
    <w:uiPriority w:val="99"/>
    <w:pPr>
      <w:tabs>
        <w:tab w:val="left" w:pos="5103"/>
      </w:tabs>
      <w:spacing w:before="1200" w:after="0"/>
      <w:jc w:val="left"/>
    </w:pPr>
  </w:style>
  <w:style w:type="paragraph" w:customStyle="1" w:styleId="Enclosures">
    <w:name w:val="Enclosures"/>
    <w:basedOn w:val="Normal"/>
    <w:uiPriority w:val="9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Pr>
      <w:sz w:val="20"/>
      <w:szCs w:val="20"/>
    </w:rPr>
  </w:style>
  <w:style w:type="character" w:customStyle="1" w:styleId="EndnoteTextChar">
    <w:name w:val="Endnote Text Char"/>
    <w:basedOn w:val="DefaultParagraphFont"/>
    <w:link w:val="EndnoteText"/>
    <w:uiPriority w:val="99"/>
    <w:semiHidden/>
    <w:locked/>
    <w:rPr>
      <w:rFonts w:cs="Times New Roman"/>
      <w:sz w:val="20"/>
      <w:szCs w:val="20"/>
      <w:lang w:val="en-GB" w:eastAsia="en-US"/>
    </w:rPr>
  </w:style>
  <w:style w:type="paragraph" w:styleId="EnvelopeAddress">
    <w:name w:val="envelope address"/>
    <w:basedOn w:val="Normal"/>
    <w:uiPriority w:val="99"/>
    <w:pPr>
      <w:framePr w:w="7920" w:h="1980" w:hRule="exact" w:hSpace="180" w:wrap="auto" w:hAnchor="page" w:xAlign="center" w:yAlign="bottom"/>
      <w:spacing w:after="0"/>
    </w:pPr>
  </w:style>
  <w:style w:type="paragraph" w:styleId="EnvelopeReturn">
    <w:name w:val="envelope return"/>
    <w:basedOn w:val="Normal"/>
    <w:uiPriority w:val="99"/>
    <w:pPr>
      <w:spacing w:after="0"/>
    </w:pPr>
    <w:rPr>
      <w:sz w:val="20"/>
      <w:szCs w:val="20"/>
    </w:rPr>
  </w:style>
  <w:style w:type="paragraph" w:styleId="Footer">
    <w:name w:val="footer"/>
    <w:basedOn w:val="Normal"/>
    <w:link w:val="FooterChar"/>
    <w:uiPriority w:val="99"/>
    <w:pPr>
      <w:spacing w:after="0"/>
      <w:ind w:right="-567"/>
      <w:jc w:val="left"/>
    </w:pPr>
    <w:rPr>
      <w:rFonts w:cs="Arial"/>
      <w:sz w:val="16"/>
      <w:szCs w:val="16"/>
    </w:rPr>
  </w:style>
  <w:style w:type="character" w:customStyle="1" w:styleId="FooterChar">
    <w:name w:val="Footer Char"/>
    <w:basedOn w:val="DefaultParagraphFont"/>
    <w:link w:val="Footer"/>
    <w:uiPriority w:val="99"/>
    <w:locked/>
    <w:rPr>
      <w:rFonts w:cs="Times New Roman"/>
      <w:sz w:val="24"/>
      <w:szCs w:val="24"/>
      <w:lang w:val="en-GB" w:eastAsia="en-US"/>
    </w:rPr>
  </w:style>
  <w:style w:type="paragraph" w:styleId="FootnoteText">
    <w:name w:val="footnote text"/>
    <w:basedOn w:val="Normal"/>
    <w:link w:val="FootnoteTextChar"/>
    <w:uiPriority w:val="99"/>
    <w:semiHidden/>
    <w:rsid w:val="006B7990"/>
    <w:pPr>
      <w:spacing w:after="60"/>
      <w:ind w:left="170" w:hanging="170"/>
    </w:pPr>
    <w:rPr>
      <w:sz w:val="20"/>
      <w:szCs w:val="20"/>
    </w:rPr>
  </w:style>
  <w:style w:type="character" w:customStyle="1" w:styleId="FootnoteTextChar">
    <w:name w:val="Footnote Text Char"/>
    <w:basedOn w:val="DefaultParagraphFont"/>
    <w:link w:val="FootnoteText"/>
    <w:uiPriority w:val="99"/>
    <w:semiHidden/>
    <w:locked/>
    <w:rsid w:val="006B7990"/>
    <w:rPr>
      <w:rFonts w:ascii="Arial" w:hAnsi="Arial" w:cs="Times New Roman"/>
      <w:lang w:val="en-GB" w:eastAsia="en-US" w:bidi="ar-SA"/>
    </w:rPr>
  </w:style>
  <w:style w:type="paragraph" w:styleId="Header">
    <w:name w:val="header"/>
    <w:basedOn w:val="Normal"/>
    <w:link w:val="HeaderChar"/>
    <w:pPr>
      <w:tabs>
        <w:tab w:val="center" w:pos="4153"/>
        <w:tab w:val="right" w:pos="8306"/>
      </w:tabs>
    </w:pPr>
  </w:style>
  <w:style w:type="character" w:customStyle="1" w:styleId="HeaderChar">
    <w:name w:val="Header Char"/>
    <w:basedOn w:val="DefaultParagraphFont"/>
    <w:link w:val="Header"/>
    <w:uiPriority w:val="99"/>
    <w:locked/>
    <w:rPr>
      <w:rFonts w:cs="Times New Roman"/>
      <w:sz w:val="24"/>
      <w:szCs w:val="24"/>
      <w:lang w:val="en-GB" w:eastAsia="en-US"/>
    </w:rPr>
  </w:style>
  <w:style w:type="paragraph" w:styleId="Index1">
    <w:name w:val="index 1"/>
    <w:basedOn w:val="Normal"/>
    <w:next w:val="Normal"/>
    <w:autoRedefine/>
    <w:uiPriority w:val="99"/>
    <w:semiHidden/>
    <w:pPr>
      <w:ind w:left="240" w:hanging="240"/>
    </w:pPr>
  </w:style>
  <w:style w:type="paragraph" w:styleId="Index2">
    <w:name w:val="index 2"/>
    <w:basedOn w:val="Normal"/>
    <w:next w:val="Normal"/>
    <w:autoRedefine/>
    <w:uiPriority w:val="99"/>
    <w:semiHidden/>
    <w:pPr>
      <w:ind w:left="480" w:hanging="240"/>
    </w:pPr>
  </w:style>
  <w:style w:type="paragraph" w:styleId="Index3">
    <w:name w:val="index 3"/>
    <w:basedOn w:val="Normal"/>
    <w:next w:val="Normal"/>
    <w:autoRedefine/>
    <w:uiPriority w:val="99"/>
    <w:semiHidden/>
    <w:pPr>
      <w:ind w:left="720" w:hanging="240"/>
    </w:pPr>
  </w:style>
  <w:style w:type="paragraph" w:styleId="Index4">
    <w:name w:val="index 4"/>
    <w:basedOn w:val="Normal"/>
    <w:next w:val="Normal"/>
    <w:autoRedefine/>
    <w:uiPriority w:val="99"/>
    <w:semiHidden/>
    <w:pPr>
      <w:ind w:left="960" w:hanging="240"/>
    </w:pPr>
  </w:style>
  <w:style w:type="paragraph" w:styleId="Index5">
    <w:name w:val="index 5"/>
    <w:basedOn w:val="Normal"/>
    <w:next w:val="Normal"/>
    <w:autoRedefine/>
    <w:uiPriority w:val="99"/>
    <w:semiHidden/>
    <w:pPr>
      <w:ind w:left="1200" w:hanging="240"/>
    </w:pPr>
  </w:style>
  <w:style w:type="paragraph" w:styleId="Index6">
    <w:name w:val="index 6"/>
    <w:basedOn w:val="Normal"/>
    <w:next w:val="Normal"/>
    <w:autoRedefine/>
    <w:uiPriority w:val="99"/>
    <w:semiHidden/>
    <w:pPr>
      <w:ind w:left="1440" w:hanging="240"/>
    </w:pPr>
  </w:style>
  <w:style w:type="paragraph" w:styleId="Index7">
    <w:name w:val="index 7"/>
    <w:basedOn w:val="Normal"/>
    <w:next w:val="Normal"/>
    <w:autoRedefine/>
    <w:uiPriority w:val="99"/>
    <w:semiHidden/>
    <w:pPr>
      <w:ind w:left="1680" w:hanging="240"/>
    </w:pPr>
  </w:style>
  <w:style w:type="paragraph" w:styleId="Index8">
    <w:name w:val="index 8"/>
    <w:basedOn w:val="Normal"/>
    <w:next w:val="Normal"/>
    <w:autoRedefine/>
    <w:uiPriority w:val="99"/>
    <w:semiHidden/>
    <w:pPr>
      <w:ind w:left="1920" w:hanging="240"/>
    </w:pPr>
  </w:style>
  <w:style w:type="paragraph" w:styleId="Index9">
    <w:name w:val="index 9"/>
    <w:basedOn w:val="Normal"/>
    <w:next w:val="Normal"/>
    <w:autoRedefine/>
    <w:uiPriority w:val="99"/>
    <w:semiHidden/>
    <w:pPr>
      <w:ind w:left="2160" w:hanging="240"/>
    </w:pPr>
  </w:style>
  <w:style w:type="paragraph" w:styleId="IndexHeading">
    <w:name w:val="index heading"/>
    <w:basedOn w:val="Normal"/>
    <w:next w:val="Index1"/>
    <w:uiPriority w:val="99"/>
    <w:semiHidden/>
    <w:rPr>
      <w:rFonts w:cs="Arial"/>
      <w:b/>
      <w:bCs/>
    </w:rPr>
  </w:style>
  <w:style w:type="paragraph" w:styleId="List">
    <w:name w:val="List"/>
    <w:basedOn w:val="Normal"/>
    <w:uiPriority w:val="99"/>
    <w:pPr>
      <w:ind w:left="283" w:hanging="283"/>
    </w:pPr>
  </w:style>
  <w:style w:type="paragraph" w:styleId="List2">
    <w:name w:val="List 2"/>
    <w:basedOn w:val="Normal"/>
    <w:uiPriority w:val="99"/>
    <w:pPr>
      <w:ind w:left="566" w:hanging="283"/>
    </w:pPr>
  </w:style>
  <w:style w:type="paragraph" w:styleId="List3">
    <w:name w:val="List 3"/>
    <w:basedOn w:val="Normal"/>
    <w:uiPriority w:val="99"/>
    <w:pPr>
      <w:ind w:left="849" w:hanging="283"/>
    </w:pPr>
  </w:style>
  <w:style w:type="paragraph" w:styleId="List4">
    <w:name w:val="List 4"/>
    <w:basedOn w:val="Normal"/>
    <w:uiPriority w:val="99"/>
    <w:pPr>
      <w:ind w:left="1132" w:hanging="283"/>
    </w:pPr>
  </w:style>
  <w:style w:type="paragraph" w:styleId="List5">
    <w:name w:val="List 5"/>
    <w:basedOn w:val="Normal"/>
    <w:uiPriority w:val="99"/>
    <w:pPr>
      <w:ind w:left="1415" w:hanging="283"/>
    </w:pPr>
  </w:style>
  <w:style w:type="paragraph" w:styleId="ListBullet">
    <w:name w:val="List Bullet"/>
    <w:basedOn w:val="Normal"/>
    <w:autoRedefine/>
    <w:uiPriority w:val="99"/>
    <w:pPr>
      <w:numPr>
        <w:numId w:val="6"/>
      </w:numPr>
    </w:pPr>
  </w:style>
  <w:style w:type="paragraph" w:styleId="ListBullet2">
    <w:name w:val="List Bullet 2"/>
    <w:basedOn w:val="Text2"/>
    <w:autoRedefine/>
    <w:uiPriority w:val="99"/>
    <w:pPr>
      <w:numPr>
        <w:numId w:val="8"/>
      </w:numPr>
      <w:tabs>
        <w:tab w:val="clear" w:pos="2302"/>
      </w:tabs>
    </w:pPr>
  </w:style>
  <w:style w:type="paragraph" w:styleId="ListBullet3">
    <w:name w:val="List Bullet 3"/>
    <w:basedOn w:val="Text3"/>
    <w:autoRedefine/>
    <w:uiPriority w:val="99"/>
    <w:pPr>
      <w:numPr>
        <w:numId w:val="9"/>
      </w:numPr>
      <w:tabs>
        <w:tab w:val="clear" w:pos="2302"/>
      </w:tabs>
    </w:pPr>
  </w:style>
  <w:style w:type="paragraph" w:styleId="ListBullet4">
    <w:name w:val="List Bullet 4"/>
    <w:basedOn w:val="Text4"/>
    <w:autoRedefine/>
    <w:uiPriority w:val="99"/>
    <w:pPr>
      <w:numPr>
        <w:numId w:val="10"/>
      </w:numPr>
      <w:tabs>
        <w:tab w:val="clear" w:pos="2302"/>
      </w:tabs>
    </w:pPr>
  </w:style>
  <w:style w:type="paragraph" w:styleId="ListBullet5">
    <w:name w:val="List Bullet 5"/>
    <w:basedOn w:val="Normal"/>
    <w:autoRedefine/>
    <w:uiPriority w:val="99"/>
    <w:pPr>
      <w:numPr>
        <w:numId w:val="1"/>
      </w:numPr>
      <w:tabs>
        <w:tab w:val="clear" w:pos="360"/>
        <w:tab w:val="num" w:pos="1492"/>
      </w:tabs>
      <w:ind w:left="1492"/>
    </w:pPr>
  </w:style>
  <w:style w:type="paragraph" w:styleId="ListContinue">
    <w:name w:val="List Continue"/>
    <w:basedOn w:val="Normal"/>
    <w:uiPriority w:val="99"/>
    <w:pPr>
      <w:ind w:left="283"/>
    </w:pPr>
  </w:style>
  <w:style w:type="paragraph" w:styleId="ListContinue2">
    <w:name w:val="List Continue 2"/>
    <w:basedOn w:val="Normal"/>
    <w:uiPriority w:val="99"/>
    <w:pPr>
      <w:ind w:left="566"/>
    </w:pPr>
  </w:style>
  <w:style w:type="paragraph" w:styleId="ListContinue3">
    <w:name w:val="List Continue 3"/>
    <w:basedOn w:val="Normal"/>
    <w:uiPriority w:val="99"/>
    <w:pPr>
      <w:ind w:left="849"/>
    </w:pPr>
  </w:style>
  <w:style w:type="paragraph" w:styleId="ListContinue4">
    <w:name w:val="List Continue 4"/>
    <w:basedOn w:val="Normal"/>
    <w:uiPriority w:val="99"/>
    <w:pPr>
      <w:ind w:left="1132"/>
    </w:pPr>
  </w:style>
  <w:style w:type="paragraph" w:styleId="ListContinue5">
    <w:name w:val="List Continue 5"/>
    <w:basedOn w:val="Normal"/>
    <w:uiPriority w:val="99"/>
    <w:pPr>
      <w:ind w:left="1415"/>
    </w:pPr>
  </w:style>
  <w:style w:type="paragraph" w:styleId="ListNumber">
    <w:name w:val="List Number"/>
    <w:basedOn w:val="Normal"/>
    <w:uiPriority w:val="99"/>
    <w:pPr>
      <w:numPr>
        <w:numId w:val="16"/>
      </w:numPr>
    </w:pPr>
  </w:style>
  <w:style w:type="paragraph" w:styleId="ListNumber2">
    <w:name w:val="List Number 2"/>
    <w:basedOn w:val="Text2"/>
    <w:uiPriority w:val="99"/>
    <w:pPr>
      <w:numPr>
        <w:numId w:val="18"/>
      </w:numPr>
      <w:tabs>
        <w:tab w:val="clear" w:pos="2302"/>
      </w:tabs>
    </w:pPr>
  </w:style>
  <w:style w:type="paragraph" w:styleId="ListNumber3">
    <w:name w:val="List Number 3"/>
    <w:basedOn w:val="Text3"/>
    <w:uiPriority w:val="99"/>
    <w:pPr>
      <w:numPr>
        <w:numId w:val="19"/>
      </w:numPr>
      <w:tabs>
        <w:tab w:val="clear" w:pos="2302"/>
      </w:tabs>
    </w:pPr>
  </w:style>
  <w:style w:type="paragraph" w:styleId="ListNumber4">
    <w:name w:val="List Number 4"/>
    <w:basedOn w:val="Text4"/>
    <w:uiPriority w:val="99"/>
    <w:pPr>
      <w:numPr>
        <w:numId w:val="20"/>
      </w:numPr>
      <w:tabs>
        <w:tab w:val="clear" w:pos="2302"/>
      </w:tabs>
    </w:pPr>
  </w:style>
  <w:style w:type="paragraph" w:styleId="ListNumber5">
    <w:name w:val="List Number 5"/>
    <w:basedOn w:val="Normal"/>
    <w:uiPriority w:val="99"/>
    <w:pPr>
      <w:numPr>
        <w:numId w:val="2"/>
      </w:numPr>
      <w:tabs>
        <w:tab w:val="num" w:pos="1492"/>
      </w:tabs>
      <w:ind w:left="1492"/>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cs="Courier New"/>
      <w:sz w:val="20"/>
      <w:szCs w:val="20"/>
      <w:lang w:val="en-GB" w:eastAsia="en-US"/>
    </w:rPr>
  </w:style>
  <w:style w:type="character" w:customStyle="1" w:styleId="MacroTextChar">
    <w:name w:val="Macro Text Char"/>
    <w:basedOn w:val="DefaultParagraphFont"/>
    <w:link w:val="MacroText"/>
    <w:uiPriority w:val="99"/>
    <w:semiHidden/>
    <w:locked/>
    <w:rPr>
      <w:rFonts w:ascii="Courier New" w:hAnsi="Courier New" w:cs="Courier New"/>
      <w:sz w:val="20"/>
      <w:szCs w:val="20"/>
      <w:lang w:val="en-GB" w:eastAsia="en-US"/>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character" w:customStyle="1" w:styleId="MessageHeaderChar">
    <w:name w:val="Message Header Char"/>
    <w:basedOn w:val="DefaultParagraphFont"/>
    <w:link w:val="MessageHeader"/>
    <w:uiPriority w:val="99"/>
    <w:semiHidden/>
    <w:locked/>
    <w:rPr>
      <w:rFonts w:ascii="Cambria" w:hAnsi="Cambria" w:cs="Cambria"/>
      <w:sz w:val="24"/>
      <w:szCs w:val="24"/>
      <w:shd w:val="pct20" w:color="auto" w:fill="auto"/>
      <w:lang w:val="en-GB" w:eastAsia="en-US"/>
    </w:rPr>
  </w:style>
  <w:style w:type="paragraph" w:styleId="NormalIndent">
    <w:name w:val="Normal Indent"/>
    <w:basedOn w:val="Normal"/>
    <w:uiPriority w:val="99"/>
    <w:pPr>
      <w:ind w:left="720"/>
    </w:pPr>
  </w:style>
  <w:style w:type="paragraph" w:styleId="NoteHeading">
    <w:name w:val="Note Heading"/>
    <w:basedOn w:val="Normal"/>
    <w:next w:val="Normal"/>
    <w:link w:val="NoteHeadingChar"/>
    <w:uiPriority w:val="99"/>
  </w:style>
  <w:style w:type="character" w:customStyle="1" w:styleId="NoteHeadingChar">
    <w:name w:val="Note Heading Char"/>
    <w:basedOn w:val="DefaultParagraphFont"/>
    <w:link w:val="NoteHeading"/>
    <w:uiPriority w:val="99"/>
    <w:semiHidden/>
    <w:locked/>
    <w:rPr>
      <w:rFonts w:cs="Times New Roman"/>
      <w:sz w:val="24"/>
      <w:szCs w:val="24"/>
      <w:lang w:val="en-GB" w:eastAsia="en-US"/>
    </w:rPr>
  </w:style>
  <w:style w:type="paragraph" w:customStyle="1" w:styleId="NoteHead">
    <w:name w:val="NoteHead"/>
    <w:basedOn w:val="Normal"/>
    <w:next w:val="Normal"/>
    <w:uiPriority w:val="99"/>
    <w:pPr>
      <w:spacing w:before="720" w:after="720"/>
      <w:jc w:val="center"/>
    </w:pPr>
    <w:rPr>
      <w:b/>
      <w:bCs/>
      <w:smallCaps/>
    </w:rPr>
  </w:style>
  <w:style w:type="paragraph" w:customStyle="1" w:styleId="StyleText1After0ptLinespacingMultiple115li">
    <w:name w:val="Style Text 1 + After:  0 pt Line spacing:  Multiple 115 li"/>
    <w:basedOn w:val="Text1"/>
    <w:uiPriority w:val="99"/>
    <w:rsid w:val="00AE6F57"/>
    <w:pPr>
      <w:numPr>
        <w:numId w:val="3"/>
      </w:numPr>
      <w:tabs>
        <w:tab w:val="clear" w:pos="926"/>
        <w:tab w:val="num" w:pos="482"/>
      </w:tabs>
      <w:spacing w:before="0" w:after="0" w:line="276" w:lineRule="auto"/>
      <w:ind w:left="842"/>
    </w:pPr>
    <w:rPr>
      <w:szCs w:val="20"/>
    </w:rPr>
  </w:style>
  <w:style w:type="paragraph" w:customStyle="1" w:styleId="NoteList">
    <w:name w:val="NoteList"/>
    <w:basedOn w:val="Normal"/>
    <w:next w:val="Normal"/>
    <w:uiPriority w:val="99"/>
    <w:pPr>
      <w:tabs>
        <w:tab w:val="left" w:pos="5823"/>
      </w:tabs>
      <w:spacing w:before="720" w:after="720"/>
      <w:ind w:left="5104" w:hanging="3119"/>
      <w:jc w:val="left"/>
    </w:pPr>
    <w:rPr>
      <w:b/>
      <w:bCs/>
      <w:smallCaps/>
    </w:rPr>
  </w:style>
  <w:style w:type="paragraph" w:customStyle="1" w:styleId="NumPar1">
    <w:name w:val="NumPar 1"/>
    <w:basedOn w:val="Heading10"/>
    <w:next w:val="Text1"/>
    <w:uiPriority w:val="99"/>
    <w:pPr>
      <w:keepNext w:val="0"/>
      <w:spacing w:before="0"/>
      <w:outlineLvl w:val="9"/>
    </w:pPr>
    <w:rPr>
      <w:b w:val="0"/>
      <w:bCs w:val="0"/>
      <w:smallCaps w:val="0"/>
    </w:rPr>
  </w:style>
  <w:style w:type="paragraph" w:customStyle="1" w:styleId="NumPar2">
    <w:name w:val="NumPar 2"/>
    <w:basedOn w:val="Heading2"/>
    <w:next w:val="Text2"/>
    <w:pPr>
      <w:keepNext w:val="0"/>
      <w:outlineLvl w:val="9"/>
    </w:pPr>
    <w:rPr>
      <w:b w:val="0"/>
      <w:bCs w:val="0"/>
    </w:rPr>
  </w:style>
  <w:style w:type="paragraph" w:customStyle="1" w:styleId="NumPar3">
    <w:name w:val="NumPar 3"/>
    <w:basedOn w:val="Heading3"/>
    <w:next w:val="Text3"/>
    <w:link w:val="NumPar3Char"/>
    <w:uiPriority w:val="99"/>
    <w:pPr>
      <w:keepNext w:val="0"/>
      <w:outlineLvl w:val="9"/>
    </w:pPr>
    <w:rPr>
      <w:i w:val="0"/>
      <w:iCs w:val="0"/>
    </w:rPr>
  </w:style>
  <w:style w:type="paragraph" w:customStyle="1" w:styleId="NumPar4">
    <w:name w:val="NumPar 4"/>
    <w:basedOn w:val="Heading4"/>
    <w:next w:val="Text4"/>
    <w:uiPriority w:val="99"/>
    <w:pPr>
      <w:keepNext w:val="0"/>
      <w:outlineLvl w:val="9"/>
    </w:pPr>
  </w:style>
  <w:style w:type="paragraph" w:customStyle="1" w:styleId="PartTitle">
    <w:name w:val="PartTitle"/>
    <w:basedOn w:val="Normal"/>
    <w:next w:val="ChapterTitle"/>
    <w:uiPriority w:val="99"/>
    <w:pPr>
      <w:keepNext/>
      <w:pageBreakBefore/>
      <w:spacing w:after="480"/>
      <w:jc w:val="center"/>
    </w:pPr>
    <w:rPr>
      <w:b/>
      <w:bCs/>
      <w:sz w:val="36"/>
      <w:szCs w:val="36"/>
    </w:rPr>
  </w:style>
  <w:style w:type="paragraph" w:styleId="PlainText">
    <w:name w:val="Plain Text"/>
    <w:basedOn w:val="Normal"/>
    <w:link w:val="PlainTextChar"/>
    <w:uiPriority w:val="9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en-GB" w:eastAsia="en-US"/>
    </w:rPr>
  </w:style>
  <w:style w:type="paragraph" w:styleId="Salutation">
    <w:name w:val="Salutation"/>
    <w:basedOn w:val="Normal"/>
    <w:next w:val="Normal"/>
    <w:link w:val="SalutationChar"/>
    <w:uiPriority w:val="99"/>
  </w:style>
  <w:style w:type="character" w:customStyle="1" w:styleId="SalutationChar">
    <w:name w:val="Salutation Char"/>
    <w:basedOn w:val="DefaultParagraphFont"/>
    <w:link w:val="Salutation"/>
    <w:uiPriority w:val="99"/>
    <w:semiHidden/>
    <w:locked/>
    <w:rPr>
      <w:rFonts w:cs="Times New Roman"/>
      <w:sz w:val="24"/>
      <w:szCs w:val="24"/>
      <w:lang w:val="en-GB" w:eastAsia="en-US"/>
    </w:rPr>
  </w:style>
  <w:style w:type="paragraph" w:styleId="Signature">
    <w:name w:val="Signature"/>
    <w:basedOn w:val="Normal"/>
    <w:next w:val="Enclosures"/>
    <w:link w:val="SignatureChar"/>
    <w:uiPriority w:val="9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Pr>
      <w:rFonts w:cs="Times New Roman"/>
      <w:sz w:val="24"/>
      <w:szCs w:val="24"/>
      <w:lang w:val="en-GB" w:eastAsia="en-US"/>
    </w:rPr>
  </w:style>
  <w:style w:type="paragraph" w:styleId="Subtitle">
    <w:name w:val="Subtitle"/>
    <w:basedOn w:val="Normal"/>
    <w:link w:val="SubtitleChar"/>
    <w:uiPriority w:val="99"/>
    <w:qFormat/>
    <w:pPr>
      <w:spacing w:after="60"/>
      <w:jc w:val="center"/>
      <w:outlineLvl w:val="1"/>
    </w:pPr>
    <w:rPr>
      <w:rFonts w:cs="Arial"/>
    </w:rPr>
  </w:style>
  <w:style w:type="character" w:customStyle="1" w:styleId="SubtitleChar">
    <w:name w:val="Subtitle Char"/>
    <w:basedOn w:val="DefaultParagraphFont"/>
    <w:link w:val="Subtitle"/>
    <w:uiPriority w:val="99"/>
    <w:locked/>
    <w:rPr>
      <w:rFonts w:ascii="Cambria" w:hAnsi="Cambria" w:cs="Cambria"/>
      <w:sz w:val="24"/>
      <w:szCs w:val="24"/>
      <w:lang w:val="en-GB" w:eastAsia="en-US"/>
    </w:rPr>
  </w:style>
  <w:style w:type="paragraph" w:customStyle="1" w:styleId="SubTitle1">
    <w:name w:val="SubTitle 1"/>
    <w:basedOn w:val="Normal"/>
    <w:next w:val="SubTitle2"/>
    <w:pPr>
      <w:jc w:val="center"/>
    </w:pPr>
    <w:rPr>
      <w:b/>
      <w:bCs/>
      <w:sz w:val="40"/>
      <w:szCs w:val="40"/>
    </w:rPr>
  </w:style>
  <w:style w:type="paragraph" w:customStyle="1" w:styleId="SubTitle2">
    <w:name w:val="SubTitle 2"/>
    <w:basedOn w:val="Normal"/>
    <w:uiPriority w:val="99"/>
    <w:pPr>
      <w:jc w:val="center"/>
    </w:pPr>
    <w:rPr>
      <w:b/>
      <w:bCs/>
      <w:sz w:val="32"/>
      <w:szCs w:val="32"/>
    </w:rPr>
  </w:style>
  <w:style w:type="paragraph" w:styleId="TableofAuthorities">
    <w:name w:val="table of authorities"/>
    <w:basedOn w:val="Normal"/>
    <w:next w:val="Normal"/>
    <w:uiPriority w:val="99"/>
    <w:semiHidden/>
    <w:pPr>
      <w:ind w:left="240" w:hanging="240"/>
    </w:pPr>
  </w:style>
  <w:style w:type="paragraph" w:styleId="TableofFigures">
    <w:name w:val="table of figures"/>
    <w:basedOn w:val="Normal"/>
    <w:next w:val="Normal"/>
    <w:uiPriority w:val="99"/>
    <w:semiHidden/>
    <w:pPr>
      <w:ind w:left="480" w:hanging="480"/>
    </w:pPr>
  </w:style>
  <w:style w:type="paragraph" w:styleId="Title">
    <w:name w:val="Title"/>
    <w:basedOn w:val="Normal"/>
    <w:next w:val="SubTitle1"/>
    <w:link w:val="TitleChar"/>
    <w:qFormat/>
    <w:pPr>
      <w:spacing w:after="480"/>
      <w:jc w:val="center"/>
    </w:pPr>
    <w:rPr>
      <w:b/>
      <w:bCs/>
      <w:kern w:val="28"/>
      <w:sz w:val="48"/>
      <w:szCs w:val="48"/>
    </w:rPr>
  </w:style>
  <w:style w:type="character" w:customStyle="1" w:styleId="TitleChar">
    <w:name w:val="Title Char"/>
    <w:basedOn w:val="DefaultParagraphFont"/>
    <w:link w:val="Title"/>
    <w:locked/>
    <w:rPr>
      <w:rFonts w:ascii="Cambria" w:hAnsi="Cambria" w:cs="Cambria"/>
      <w:b/>
      <w:bCs/>
      <w:kern w:val="28"/>
      <w:sz w:val="32"/>
      <w:szCs w:val="32"/>
      <w:lang w:val="en-GB" w:eastAsia="en-US"/>
    </w:rPr>
  </w:style>
  <w:style w:type="paragraph" w:styleId="TOAHeading">
    <w:name w:val="toa heading"/>
    <w:basedOn w:val="Normal"/>
    <w:next w:val="Normal"/>
    <w:uiPriority w:val="99"/>
    <w:semiHidden/>
    <w:rPr>
      <w:rFonts w:cs="Arial"/>
      <w:b/>
      <w:bCs/>
    </w:rPr>
  </w:style>
  <w:style w:type="paragraph" w:styleId="TOC1">
    <w:name w:val="toc 1"/>
    <w:basedOn w:val="Normal"/>
    <w:next w:val="Normal"/>
    <w:autoRedefine/>
    <w:uiPriority w:val="39"/>
    <w:pPr>
      <w:spacing w:after="0"/>
      <w:jc w:val="left"/>
    </w:pPr>
    <w:rPr>
      <w:b/>
      <w:bCs/>
      <w:i/>
      <w:iCs/>
    </w:rPr>
  </w:style>
  <w:style w:type="paragraph" w:styleId="TOC2">
    <w:name w:val="toc 2"/>
    <w:basedOn w:val="Normal"/>
    <w:next w:val="Normal"/>
    <w:autoRedefine/>
    <w:uiPriority w:val="39"/>
    <w:pPr>
      <w:spacing w:after="0"/>
      <w:ind w:left="240"/>
      <w:jc w:val="left"/>
    </w:pPr>
    <w:rPr>
      <w:b/>
      <w:bCs/>
      <w:szCs w:val="22"/>
    </w:rPr>
  </w:style>
  <w:style w:type="paragraph" w:styleId="TOC3">
    <w:name w:val="toc 3"/>
    <w:basedOn w:val="Normal"/>
    <w:next w:val="Normal"/>
    <w:autoRedefine/>
    <w:uiPriority w:val="99"/>
    <w:semiHidden/>
    <w:pPr>
      <w:spacing w:after="0"/>
      <w:ind w:left="480"/>
      <w:jc w:val="left"/>
    </w:pPr>
    <w:rPr>
      <w:sz w:val="20"/>
      <w:szCs w:val="20"/>
    </w:rPr>
  </w:style>
  <w:style w:type="paragraph" w:styleId="TOC4">
    <w:name w:val="toc 4"/>
    <w:basedOn w:val="Normal"/>
    <w:next w:val="Normal"/>
    <w:autoRedefine/>
    <w:uiPriority w:val="99"/>
    <w:semiHidden/>
    <w:pPr>
      <w:spacing w:after="0"/>
      <w:ind w:left="720"/>
      <w:jc w:val="left"/>
    </w:pPr>
    <w:rPr>
      <w:sz w:val="20"/>
      <w:szCs w:val="20"/>
    </w:rPr>
  </w:style>
  <w:style w:type="paragraph" w:styleId="TOC5">
    <w:name w:val="toc 5"/>
    <w:basedOn w:val="Normal"/>
    <w:next w:val="Normal"/>
    <w:autoRedefine/>
    <w:uiPriority w:val="99"/>
    <w:semiHidden/>
    <w:pPr>
      <w:spacing w:after="0"/>
      <w:ind w:left="960"/>
      <w:jc w:val="left"/>
    </w:pPr>
    <w:rPr>
      <w:sz w:val="20"/>
      <w:szCs w:val="20"/>
    </w:rPr>
  </w:style>
  <w:style w:type="paragraph" w:styleId="TOC6">
    <w:name w:val="toc 6"/>
    <w:basedOn w:val="Normal"/>
    <w:next w:val="Normal"/>
    <w:autoRedefine/>
    <w:uiPriority w:val="99"/>
    <w:semiHidden/>
    <w:pPr>
      <w:spacing w:after="0"/>
      <w:ind w:left="1200"/>
      <w:jc w:val="left"/>
    </w:pPr>
    <w:rPr>
      <w:sz w:val="20"/>
      <w:szCs w:val="20"/>
    </w:rPr>
  </w:style>
  <w:style w:type="paragraph" w:styleId="TOC7">
    <w:name w:val="toc 7"/>
    <w:basedOn w:val="Normal"/>
    <w:next w:val="Normal"/>
    <w:autoRedefine/>
    <w:uiPriority w:val="99"/>
    <w:semiHidden/>
    <w:pPr>
      <w:spacing w:after="0"/>
      <w:ind w:left="1440"/>
      <w:jc w:val="left"/>
    </w:pPr>
    <w:rPr>
      <w:sz w:val="20"/>
      <w:szCs w:val="20"/>
    </w:rPr>
  </w:style>
  <w:style w:type="paragraph" w:styleId="TOC8">
    <w:name w:val="toc 8"/>
    <w:basedOn w:val="Normal"/>
    <w:next w:val="Normal"/>
    <w:autoRedefine/>
    <w:uiPriority w:val="99"/>
    <w:semiHidden/>
    <w:pPr>
      <w:spacing w:after="0"/>
      <w:ind w:left="1680"/>
      <w:jc w:val="left"/>
    </w:pPr>
    <w:rPr>
      <w:sz w:val="20"/>
      <w:szCs w:val="20"/>
    </w:rPr>
  </w:style>
  <w:style w:type="paragraph" w:styleId="TOC9">
    <w:name w:val="toc 9"/>
    <w:basedOn w:val="Normal"/>
    <w:next w:val="Normal"/>
    <w:autoRedefine/>
    <w:uiPriority w:val="99"/>
    <w:semiHidden/>
    <w:pPr>
      <w:spacing w:after="0"/>
      <w:ind w:left="1920"/>
      <w:jc w:val="left"/>
    </w:pPr>
    <w:rPr>
      <w:sz w:val="20"/>
      <w:szCs w:val="20"/>
    </w:rPr>
  </w:style>
  <w:style w:type="paragraph" w:customStyle="1" w:styleId="YReferences">
    <w:name w:val="YReferences"/>
    <w:basedOn w:val="Normal"/>
    <w:next w:val="Normal"/>
    <w:uiPriority w:val="99"/>
    <w:pPr>
      <w:spacing w:after="480"/>
      <w:ind w:left="1531" w:hanging="1531"/>
    </w:pPr>
  </w:style>
  <w:style w:type="paragraph" w:customStyle="1" w:styleId="ListBullet1">
    <w:name w:val="List Bullet 1"/>
    <w:basedOn w:val="Text1"/>
    <w:pPr>
      <w:numPr>
        <w:numId w:val="7"/>
      </w:numPr>
    </w:pPr>
  </w:style>
  <w:style w:type="paragraph" w:customStyle="1" w:styleId="ListDash">
    <w:name w:val="List Dash"/>
    <w:basedOn w:val="Normal"/>
    <w:pPr>
      <w:numPr>
        <w:numId w:val="11"/>
      </w:numPr>
    </w:pPr>
  </w:style>
  <w:style w:type="paragraph" w:customStyle="1" w:styleId="ListDash1">
    <w:name w:val="List Dash 1"/>
    <w:basedOn w:val="Text1"/>
    <w:uiPriority w:val="99"/>
    <w:pPr>
      <w:numPr>
        <w:numId w:val="12"/>
      </w:numPr>
    </w:pPr>
  </w:style>
  <w:style w:type="paragraph" w:customStyle="1" w:styleId="ListDash2">
    <w:name w:val="List Dash 2"/>
    <w:basedOn w:val="Text2"/>
    <w:uiPriority w:val="99"/>
    <w:pPr>
      <w:numPr>
        <w:numId w:val="13"/>
      </w:numPr>
      <w:tabs>
        <w:tab w:val="clear" w:pos="2302"/>
      </w:tabs>
    </w:pPr>
  </w:style>
  <w:style w:type="paragraph" w:customStyle="1" w:styleId="ListDash3">
    <w:name w:val="List Dash 3"/>
    <w:basedOn w:val="Text3"/>
    <w:uiPriority w:val="99"/>
    <w:pPr>
      <w:numPr>
        <w:numId w:val="14"/>
      </w:numPr>
      <w:tabs>
        <w:tab w:val="clear" w:pos="2302"/>
      </w:tabs>
    </w:pPr>
  </w:style>
  <w:style w:type="paragraph" w:customStyle="1" w:styleId="ListDash4">
    <w:name w:val="List Dash 4"/>
    <w:basedOn w:val="Text4"/>
    <w:uiPriority w:val="99"/>
    <w:pPr>
      <w:numPr>
        <w:numId w:val="15"/>
      </w:numPr>
      <w:tabs>
        <w:tab w:val="clear" w:pos="2302"/>
      </w:tabs>
    </w:pPr>
  </w:style>
  <w:style w:type="paragraph" w:customStyle="1" w:styleId="ListNumberLevel2">
    <w:name w:val="List Number (Level 2)"/>
    <w:basedOn w:val="Normal"/>
    <w:uiPriority w:val="99"/>
    <w:pPr>
      <w:numPr>
        <w:ilvl w:val="1"/>
        <w:numId w:val="16"/>
      </w:numPr>
    </w:pPr>
  </w:style>
  <w:style w:type="paragraph" w:customStyle="1" w:styleId="ListNumberLevel3">
    <w:name w:val="List Number (Level 3)"/>
    <w:basedOn w:val="Normal"/>
    <w:uiPriority w:val="99"/>
    <w:pPr>
      <w:numPr>
        <w:ilvl w:val="2"/>
        <w:numId w:val="16"/>
      </w:numPr>
    </w:pPr>
  </w:style>
  <w:style w:type="paragraph" w:customStyle="1" w:styleId="ListNumberLevel4">
    <w:name w:val="List Number (Level 4)"/>
    <w:basedOn w:val="Normal"/>
    <w:uiPriority w:val="99"/>
    <w:pPr>
      <w:numPr>
        <w:ilvl w:val="3"/>
        <w:numId w:val="16"/>
      </w:numPr>
    </w:pPr>
  </w:style>
  <w:style w:type="paragraph" w:customStyle="1" w:styleId="ListNumber1">
    <w:name w:val="List Number 1"/>
    <w:basedOn w:val="Text1"/>
    <w:uiPriority w:val="99"/>
    <w:pPr>
      <w:numPr>
        <w:numId w:val="17"/>
      </w:numPr>
    </w:pPr>
  </w:style>
  <w:style w:type="paragraph" w:customStyle="1" w:styleId="ListNumber1Level2">
    <w:name w:val="List Number 1 (Level 2)"/>
    <w:basedOn w:val="Text1"/>
    <w:uiPriority w:val="99"/>
    <w:pPr>
      <w:numPr>
        <w:ilvl w:val="1"/>
        <w:numId w:val="17"/>
      </w:numPr>
    </w:pPr>
  </w:style>
  <w:style w:type="paragraph" w:customStyle="1" w:styleId="ListNumber1Level3">
    <w:name w:val="List Number 1 (Level 3)"/>
    <w:basedOn w:val="Text1"/>
    <w:uiPriority w:val="99"/>
    <w:pPr>
      <w:numPr>
        <w:ilvl w:val="2"/>
        <w:numId w:val="17"/>
      </w:numPr>
    </w:pPr>
  </w:style>
  <w:style w:type="paragraph" w:customStyle="1" w:styleId="ListNumber1Level4">
    <w:name w:val="List Number 1 (Level 4)"/>
    <w:basedOn w:val="Text1"/>
    <w:uiPriority w:val="99"/>
    <w:pPr>
      <w:numPr>
        <w:ilvl w:val="3"/>
        <w:numId w:val="17"/>
      </w:numPr>
    </w:pPr>
  </w:style>
  <w:style w:type="paragraph" w:customStyle="1" w:styleId="ListNumber2Level2">
    <w:name w:val="List Number 2 (Level 2)"/>
    <w:basedOn w:val="Text2"/>
    <w:uiPriority w:val="99"/>
    <w:pPr>
      <w:numPr>
        <w:ilvl w:val="1"/>
        <w:numId w:val="18"/>
      </w:numPr>
      <w:tabs>
        <w:tab w:val="clear" w:pos="2302"/>
      </w:tabs>
    </w:pPr>
  </w:style>
  <w:style w:type="paragraph" w:customStyle="1" w:styleId="ListNumber2Level3">
    <w:name w:val="List Number 2 (Level 3)"/>
    <w:basedOn w:val="Text2"/>
    <w:uiPriority w:val="99"/>
    <w:pPr>
      <w:numPr>
        <w:ilvl w:val="2"/>
        <w:numId w:val="18"/>
      </w:numPr>
      <w:tabs>
        <w:tab w:val="clear" w:pos="2302"/>
      </w:tabs>
    </w:pPr>
  </w:style>
  <w:style w:type="paragraph" w:customStyle="1" w:styleId="ListNumber2Level4">
    <w:name w:val="List Number 2 (Level 4)"/>
    <w:basedOn w:val="Text2"/>
    <w:uiPriority w:val="99"/>
    <w:pPr>
      <w:numPr>
        <w:ilvl w:val="3"/>
        <w:numId w:val="18"/>
      </w:numPr>
      <w:tabs>
        <w:tab w:val="clear" w:pos="2302"/>
      </w:tabs>
    </w:pPr>
  </w:style>
  <w:style w:type="paragraph" w:customStyle="1" w:styleId="ListNumber3Level2">
    <w:name w:val="List Number 3 (Level 2)"/>
    <w:basedOn w:val="Text3"/>
    <w:uiPriority w:val="99"/>
    <w:pPr>
      <w:numPr>
        <w:ilvl w:val="1"/>
        <w:numId w:val="19"/>
      </w:numPr>
      <w:tabs>
        <w:tab w:val="clear" w:pos="2302"/>
      </w:tabs>
    </w:pPr>
  </w:style>
  <w:style w:type="paragraph" w:customStyle="1" w:styleId="ListNumber3Level3">
    <w:name w:val="List Number 3 (Level 3)"/>
    <w:basedOn w:val="Text3"/>
    <w:uiPriority w:val="99"/>
    <w:pPr>
      <w:numPr>
        <w:ilvl w:val="2"/>
        <w:numId w:val="19"/>
      </w:numPr>
      <w:tabs>
        <w:tab w:val="clear" w:pos="2302"/>
      </w:tabs>
    </w:pPr>
  </w:style>
  <w:style w:type="paragraph" w:customStyle="1" w:styleId="ListNumber3Level4">
    <w:name w:val="List Number 3 (Level 4)"/>
    <w:basedOn w:val="Text3"/>
    <w:uiPriority w:val="99"/>
    <w:pPr>
      <w:numPr>
        <w:ilvl w:val="3"/>
        <w:numId w:val="19"/>
      </w:numPr>
      <w:tabs>
        <w:tab w:val="clear" w:pos="2302"/>
      </w:tabs>
    </w:pPr>
  </w:style>
  <w:style w:type="paragraph" w:customStyle="1" w:styleId="ListNumber4Level2">
    <w:name w:val="List Number 4 (Level 2)"/>
    <w:basedOn w:val="Text4"/>
    <w:uiPriority w:val="99"/>
    <w:pPr>
      <w:numPr>
        <w:ilvl w:val="1"/>
        <w:numId w:val="20"/>
      </w:numPr>
      <w:tabs>
        <w:tab w:val="clear" w:pos="2302"/>
      </w:tabs>
    </w:pPr>
  </w:style>
  <w:style w:type="paragraph" w:customStyle="1" w:styleId="ListNumber4Level3">
    <w:name w:val="List Number 4 (Level 3)"/>
    <w:basedOn w:val="Text4"/>
    <w:uiPriority w:val="99"/>
    <w:pPr>
      <w:numPr>
        <w:ilvl w:val="2"/>
        <w:numId w:val="20"/>
      </w:numPr>
      <w:tabs>
        <w:tab w:val="clear" w:pos="2302"/>
      </w:tabs>
    </w:pPr>
  </w:style>
  <w:style w:type="paragraph" w:customStyle="1" w:styleId="ListNumber4Level4">
    <w:name w:val="List Number 4 (Level 4)"/>
    <w:basedOn w:val="Text4"/>
    <w:uiPriority w:val="99"/>
    <w:pPr>
      <w:numPr>
        <w:ilvl w:val="3"/>
        <w:numId w:val="20"/>
      </w:numPr>
      <w:tabs>
        <w:tab w:val="clear" w:pos="2302"/>
      </w:tabs>
    </w:pPr>
  </w:style>
  <w:style w:type="paragraph" w:styleId="TOCHeading">
    <w:name w:val="TOC Heading"/>
    <w:basedOn w:val="Normal"/>
    <w:next w:val="Normal"/>
    <w:uiPriority w:val="99"/>
    <w:qFormat/>
    <w:pPr>
      <w:keepNext/>
      <w:spacing w:before="240"/>
      <w:jc w:val="center"/>
    </w:pPr>
    <w:rPr>
      <w:b/>
      <w:bCs/>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uiPriority w:val="99"/>
    <w:pPr>
      <w:widowControl w:val="0"/>
      <w:autoSpaceDE w:val="0"/>
      <w:autoSpaceDN w:val="0"/>
      <w:spacing w:after="0"/>
      <w:ind w:right="85"/>
    </w:pPr>
    <w:rPr>
      <w:rFonts w:eastAsia="SimSun" w:cs="Arial"/>
      <w:lang w:eastAsia="zh-CN"/>
    </w:rPr>
  </w:style>
  <w:style w:type="paragraph" w:customStyle="1" w:styleId="ZDGName">
    <w:name w:val="Z_DGName"/>
    <w:basedOn w:val="Normal"/>
    <w:uiPriority w:val="99"/>
    <w:pPr>
      <w:widowControl w:val="0"/>
      <w:autoSpaceDE w:val="0"/>
      <w:autoSpaceDN w:val="0"/>
      <w:spacing w:after="0"/>
      <w:ind w:right="85"/>
      <w:jc w:val="left"/>
    </w:pPr>
    <w:rPr>
      <w:rFonts w:eastAsia="SimSun" w:cs="Arial"/>
      <w:sz w:val="16"/>
      <w:szCs w:val="16"/>
      <w:lang w:eastAsia="zh-CN"/>
    </w:rPr>
  </w:style>
  <w:style w:type="character" w:styleId="Hyperlink">
    <w:name w:val="Hyperlink"/>
    <w:basedOn w:val="DefaultParagraphFont"/>
    <w:uiPriority w:val="99"/>
    <w:rPr>
      <w:rFonts w:cs="Times New Roman"/>
      <w:color w:val="0000FF"/>
      <w:u w:val="single"/>
    </w:rPr>
  </w:style>
  <w:style w:type="paragraph" w:customStyle="1" w:styleId="StyleAfter0ptLinespacingMultiple115li">
    <w:name w:val="Style After:  0 pt Line spacing:  Multiple 115 li"/>
    <w:basedOn w:val="Normal"/>
    <w:uiPriority w:val="99"/>
    <w:rsid w:val="00AE6F57"/>
    <w:pPr>
      <w:numPr>
        <w:numId w:val="25"/>
      </w:numPr>
      <w:spacing w:before="0" w:after="0" w:line="276" w:lineRule="auto"/>
    </w:pPr>
    <w:rPr>
      <w:szCs w:val="20"/>
    </w:rPr>
  </w:style>
  <w:style w:type="paragraph" w:customStyle="1" w:styleId="Numberedsmallletters">
    <w:name w:val="Numbered small letters"/>
    <w:basedOn w:val="Normal"/>
    <w:uiPriority w:val="99"/>
    <w:rsid w:val="00AE6F57"/>
    <w:pPr>
      <w:numPr>
        <w:numId w:val="26"/>
      </w:numPr>
      <w:spacing w:before="0" w:after="0" w:line="276" w:lineRule="auto"/>
    </w:pPr>
    <w:rPr>
      <w:szCs w:val="20"/>
    </w:rPr>
  </w:style>
  <w:style w:type="paragraph" w:customStyle="1" w:styleId="Style10ptItalicLeft0cmHanging05cmAfter0pt">
    <w:name w:val="Style 10 pt Italic Left:  0 cm Hanging:  05 cm After:  0 pt"/>
    <w:basedOn w:val="Normal"/>
    <w:uiPriority w:val="99"/>
    <w:rsid w:val="00F30AA2"/>
    <w:pPr>
      <w:spacing w:before="0" w:after="0"/>
      <w:ind w:left="284" w:hanging="284"/>
    </w:pPr>
    <w:rPr>
      <w:i/>
      <w:iCs/>
      <w:sz w:val="20"/>
      <w:szCs w:val="20"/>
    </w:rPr>
  </w:style>
  <w:style w:type="paragraph" w:customStyle="1" w:styleId="Style10ptItalicAfter0pt">
    <w:name w:val="Style 10 pt Italic After:  0 pt"/>
    <w:basedOn w:val="Normal"/>
    <w:uiPriority w:val="99"/>
    <w:rsid w:val="00F30AA2"/>
    <w:pPr>
      <w:spacing w:before="0" w:after="0"/>
    </w:pPr>
    <w:rPr>
      <w:i/>
      <w:iCs/>
      <w:sz w:val="20"/>
      <w:szCs w:val="20"/>
    </w:rPr>
  </w:style>
  <w:style w:type="character" w:customStyle="1" w:styleId="1BodyArticlesfirstlevel">
    <w:name w:val="1. Body Articles first level"/>
    <w:basedOn w:val="DefaultParagraphFont"/>
    <w:uiPriority w:val="99"/>
    <w:rPr>
      <w:rFonts w:ascii="Arial" w:hAnsi="Arial" w:cs="Arial"/>
      <w:b/>
      <w:bCs/>
      <w:spacing w:val="0"/>
      <w:position w:val="0"/>
      <w:sz w:val="24"/>
      <w:szCs w:val="24"/>
      <w:effect w:val="none"/>
    </w:rPr>
  </w:style>
  <w:style w:type="paragraph" w:customStyle="1" w:styleId="1BodyTextinFirstlevelarticles">
    <w:name w:val="1. Body Text in First level articles"/>
    <w:basedOn w:val="Normal"/>
    <w:uiPriority w:val="99"/>
    <w:pPr>
      <w:spacing w:line="281" w:lineRule="auto"/>
    </w:pPr>
    <w:rPr>
      <w:rFonts w:cs="Arial"/>
      <w:szCs w:val="22"/>
      <w:lang w:val="fr-FR" w:eastAsia="en-GB"/>
    </w:rPr>
  </w:style>
  <w:style w:type="paragraph" w:customStyle="1" w:styleId="BodytexyArticlesbullettedbyletters">
    <w:name w:val="Body texy Articles bulletted by letters"/>
    <w:basedOn w:val="Normal"/>
    <w:link w:val="BodytexyArticlesbullettedbylettersChar"/>
    <w:uiPriority w:val="99"/>
    <w:pPr>
      <w:numPr>
        <w:numId w:val="21"/>
      </w:numPr>
      <w:spacing w:line="281" w:lineRule="auto"/>
    </w:pPr>
    <w:rPr>
      <w:rFonts w:cs="Arial"/>
      <w:szCs w:val="22"/>
      <w:lang w:eastAsia="en-GB"/>
    </w:rPr>
  </w:style>
  <w:style w:type="character" w:customStyle="1" w:styleId="BodytexyArticlesbullettedbylettersChar">
    <w:name w:val="Body texy Articles bulletted by letters Char"/>
    <w:basedOn w:val="DefaultParagraphFont"/>
    <w:link w:val="BodytexyArticlesbullettedbyletters"/>
    <w:uiPriority w:val="99"/>
    <w:locked/>
    <w:rPr>
      <w:rFonts w:ascii="Arial" w:hAnsi="Arial" w:cs="Arial"/>
      <w:lang w:val="en-GB" w:eastAsia="en-GB"/>
    </w:rPr>
  </w:style>
  <w:style w:type="paragraph" w:customStyle="1" w:styleId="1BodyTextfortables">
    <w:name w:val="1. Body Text for tables"/>
    <w:basedOn w:val="BodyText"/>
    <w:link w:val="1BodyTextfortablesChar"/>
    <w:uiPriority w:val="99"/>
    <w:pPr>
      <w:spacing w:line="281" w:lineRule="auto"/>
    </w:pPr>
    <w:rPr>
      <w:rFonts w:cs="Arial"/>
      <w:szCs w:val="22"/>
      <w:lang w:val="fr-BE" w:eastAsia="en-GB"/>
    </w:rPr>
  </w:style>
  <w:style w:type="character" w:customStyle="1" w:styleId="1BodyTextfortablesChar">
    <w:name w:val="1. Body Text for tables Char"/>
    <w:basedOn w:val="DefaultParagraphFont"/>
    <w:link w:val="1BodyTextfortables"/>
    <w:uiPriority w:val="99"/>
    <w:locked/>
    <w:rPr>
      <w:rFonts w:ascii="Arial" w:hAnsi="Arial" w:cs="Arial"/>
      <w:snapToGrid w:val="0"/>
      <w:sz w:val="24"/>
      <w:szCs w:val="24"/>
      <w:lang w:val="fr-BE" w:eastAsia="en-GB"/>
    </w:rPr>
  </w:style>
  <w:style w:type="paragraph" w:customStyle="1" w:styleId="Blockquote">
    <w:name w:val="Blockquote"/>
    <w:basedOn w:val="Normal"/>
    <w:uiPriority w:val="99"/>
    <w:pPr>
      <w:widowControl w:val="0"/>
      <w:spacing w:before="100" w:after="100"/>
      <w:ind w:left="360" w:right="360"/>
      <w:jc w:val="left"/>
    </w:pPr>
    <w:rPr>
      <w:lang w:val="en-US" w:eastAsia="en-GB"/>
    </w:rPr>
  </w:style>
  <w:style w:type="paragraph" w:customStyle="1" w:styleId="HeaderBoxes">
    <w:name w:val="Header Boxes"/>
    <w:basedOn w:val="Normal"/>
    <w:uiPriority w:val="99"/>
    <w:pPr>
      <w:pBdr>
        <w:top w:val="single" w:sz="4" w:space="1" w:color="auto"/>
        <w:left w:val="single" w:sz="4" w:space="4" w:color="auto"/>
        <w:bottom w:val="single" w:sz="4" w:space="1" w:color="auto"/>
        <w:right w:val="single" w:sz="4" w:space="4" w:color="auto"/>
      </w:pBdr>
      <w:spacing w:before="360" w:after="360" w:line="281" w:lineRule="auto"/>
      <w:jc w:val="center"/>
    </w:pPr>
    <w:rPr>
      <w:rFonts w:cs="Arial"/>
      <w:b/>
      <w:bCs/>
      <w:lang w:val="es-ES_tradnl"/>
    </w:rPr>
  </w:style>
  <w:style w:type="paragraph" w:customStyle="1" w:styleId="NormalwithinSubArticle">
    <w:name w:val="Normal within SubArticle"/>
    <w:basedOn w:val="Normal"/>
    <w:uiPriority w:val="99"/>
    <w:pPr>
      <w:spacing w:line="281" w:lineRule="auto"/>
      <w:ind w:left="851"/>
    </w:pPr>
    <w:rPr>
      <w:rFonts w:cs="Arial"/>
      <w:szCs w:val="22"/>
      <w:lang w:eastAsia="en-GB"/>
    </w:rPr>
  </w:style>
  <w:style w:type="paragraph" w:customStyle="1" w:styleId="1BodyTextinFirstlevelarticles1">
    <w:name w:val="1. Body Text in First level articles1"/>
    <w:basedOn w:val="Normal"/>
    <w:uiPriority w:val="99"/>
    <w:pPr>
      <w:spacing w:line="281" w:lineRule="auto"/>
    </w:pPr>
    <w:rPr>
      <w:rFonts w:cs="Arial"/>
      <w:szCs w:val="22"/>
      <w:lang w:val="fr-FR" w:eastAsia="en-GB"/>
    </w:rPr>
  </w:style>
  <w:style w:type="table" w:styleId="TableGrid">
    <w:name w:val="Table Grid"/>
    <w:basedOn w:val="TableNormal"/>
    <w:pPr>
      <w:spacing w:after="0" w:line="240" w:lineRule="auto"/>
    </w:pPr>
    <w:rPr>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rialJustified">
    <w:name w:val="Style Arial Justified"/>
    <w:basedOn w:val="Normal"/>
    <w:uiPriority w:val="99"/>
    <w:pPr>
      <w:spacing w:line="281" w:lineRule="auto"/>
    </w:pPr>
    <w:rPr>
      <w:rFonts w:cs="Arial"/>
      <w:szCs w:val="22"/>
      <w:lang w:eastAsia="en-GB"/>
    </w:rPr>
  </w:style>
  <w:style w:type="paragraph" w:customStyle="1" w:styleId="Arial">
    <w:name w:val="Arial"/>
    <w:basedOn w:val="Normal"/>
    <w:link w:val="ArialChar"/>
    <w:uiPriority w:val="99"/>
    <w:pPr>
      <w:spacing w:line="281" w:lineRule="auto"/>
    </w:pPr>
    <w:rPr>
      <w:rFonts w:cs="Arial"/>
      <w:szCs w:val="22"/>
      <w:lang w:eastAsia="en-GB"/>
    </w:rPr>
  </w:style>
  <w:style w:type="character" w:customStyle="1" w:styleId="ArialChar">
    <w:name w:val="Arial Char"/>
    <w:basedOn w:val="DefaultParagraphFont"/>
    <w:link w:val="Arial"/>
    <w:uiPriority w:val="99"/>
    <w:locked/>
    <w:rPr>
      <w:rFonts w:ascii="Arial" w:hAnsi="Arial" w:cs="Arial"/>
      <w:sz w:val="24"/>
      <w:szCs w:val="24"/>
      <w:lang w:val="en-GB" w:eastAsia="en-GB"/>
    </w:rPr>
  </w:style>
  <w:style w:type="paragraph" w:customStyle="1" w:styleId="SecondLevelText">
    <w:name w:val="Second Level Text"/>
    <w:basedOn w:val="Normal"/>
    <w:uiPriority w:val="99"/>
    <w:pPr>
      <w:spacing w:line="281" w:lineRule="auto"/>
      <w:ind w:left="720"/>
    </w:pPr>
    <w:rPr>
      <w:rFonts w:cs="Arial"/>
      <w:szCs w:val="22"/>
      <w:lang w:val="fr-FR"/>
    </w:rPr>
  </w:style>
  <w:style w:type="paragraph" w:customStyle="1" w:styleId="Text">
    <w:name w:val="Text"/>
    <w:basedOn w:val="Normal"/>
    <w:link w:val="TextChar"/>
    <w:autoRedefine/>
    <w:uiPriority w:val="99"/>
    <w:pPr>
      <w:spacing w:line="281" w:lineRule="auto"/>
    </w:pPr>
    <w:rPr>
      <w:rFonts w:cs="Arial"/>
      <w:noProof/>
      <w:szCs w:val="22"/>
      <w:lang w:eastAsia="en-GB"/>
    </w:rPr>
  </w:style>
  <w:style w:type="character" w:customStyle="1" w:styleId="TextChar">
    <w:name w:val="Text Char"/>
    <w:basedOn w:val="DefaultParagraphFont"/>
    <w:link w:val="Text"/>
    <w:uiPriority w:val="99"/>
    <w:locked/>
    <w:rPr>
      <w:rFonts w:ascii="Arial" w:hAnsi="Arial" w:cs="Arial"/>
      <w:noProof/>
      <w:snapToGrid w:val="0"/>
      <w:sz w:val="24"/>
      <w:szCs w:val="24"/>
      <w:lang w:val="en-GB" w:eastAsia="en-GB"/>
    </w:rPr>
  </w:style>
  <w:style w:type="paragraph" w:customStyle="1" w:styleId="StyleArial11pt">
    <w:name w:val="Style Arial 11 pt"/>
    <w:basedOn w:val="Normal"/>
    <w:link w:val="StyleArial11ptChar"/>
    <w:uiPriority w:val="99"/>
    <w:pPr>
      <w:numPr>
        <w:numId w:val="23"/>
      </w:numPr>
      <w:autoSpaceDE w:val="0"/>
      <w:autoSpaceDN w:val="0"/>
      <w:adjustRightInd w:val="0"/>
      <w:spacing w:line="281" w:lineRule="auto"/>
    </w:pPr>
    <w:rPr>
      <w:rFonts w:cs="Arial"/>
      <w:szCs w:val="22"/>
      <w:lang w:eastAsia="en-GB"/>
    </w:rPr>
  </w:style>
  <w:style w:type="character" w:customStyle="1" w:styleId="StyleArial11ptChar">
    <w:name w:val="Style Arial 11 pt Char"/>
    <w:basedOn w:val="DefaultParagraphFont"/>
    <w:link w:val="StyleArial11pt"/>
    <w:uiPriority w:val="99"/>
    <w:locked/>
    <w:rPr>
      <w:rFonts w:ascii="Arial" w:hAnsi="Arial" w:cs="Arial"/>
      <w:lang w:val="en-GB" w:eastAsia="en-GB"/>
    </w:rPr>
  </w:style>
  <w:style w:type="character" w:customStyle="1" w:styleId="Thirdleveltext">
    <w:name w:val="Third level text"/>
    <w:uiPriority w:val="99"/>
    <w:rsid w:val="003F55D6"/>
    <w:rPr>
      <w:sz w:val="22"/>
      <w:lang w:val="en-GB" w:eastAsia="x-none"/>
    </w:rPr>
  </w:style>
  <w:style w:type="paragraph" w:customStyle="1" w:styleId="Style11ptJustifiedAfter6pt">
    <w:name w:val="Style 11 pt Justified After:  6 pt"/>
    <w:basedOn w:val="Normal"/>
    <w:link w:val="Style11ptJustifiedAfter6ptChar"/>
    <w:uiPriority w:val="99"/>
    <w:rsid w:val="003F55D6"/>
    <w:pPr>
      <w:spacing w:line="281" w:lineRule="auto"/>
    </w:pPr>
    <w:rPr>
      <w:rFonts w:cs="Arial"/>
      <w:szCs w:val="22"/>
    </w:rPr>
  </w:style>
  <w:style w:type="character" w:customStyle="1" w:styleId="Style11ptJustifiedAfter6ptChar">
    <w:name w:val="Style 11 pt Justified After:  6 pt Char"/>
    <w:basedOn w:val="DefaultParagraphFont"/>
    <w:link w:val="Style11ptJustifiedAfter6pt"/>
    <w:uiPriority w:val="99"/>
    <w:locked/>
    <w:rsid w:val="003F55D6"/>
    <w:rPr>
      <w:rFonts w:ascii="Arial" w:hAnsi="Arial" w:cs="Arial"/>
      <w:sz w:val="22"/>
      <w:szCs w:val="22"/>
      <w:lang w:val="en-GB" w:eastAsia="en-US"/>
    </w:rPr>
  </w:style>
  <w:style w:type="character" w:styleId="PageNumber">
    <w:name w:val="page number"/>
    <w:basedOn w:val="DefaultParagraphFont"/>
    <w:uiPriority w:val="99"/>
    <w:rsid w:val="00C62A51"/>
    <w:rPr>
      <w:rFonts w:cs="Times New Roman"/>
    </w:rPr>
  </w:style>
  <w:style w:type="character" w:customStyle="1" w:styleId="FirstlevelTitle">
    <w:name w:val="First level Title"/>
    <w:basedOn w:val="DefaultParagraphFont"/>
    <w:uiPriority w:val="99"/>
    <w:rsid w:val="0025397D"/>
    <w:rPr>
      <w:rFonts w:cs="Times New Roman"/>
      <w:b/>
      <w:bCs/>
    </w:rPr>
  </w:style>
  <w:style w:type="paragraph" w:customStyle="1" w:styleId="Firstleveltext">
    <w:name w:val="First level text"/>
    <w:basedOn w:val="Normal"/>
    <w:link w:val="FirstleveltextChar"/>
    <w:uiPriority w:val="99"/>
    <w:rsid w:val="0025397D"/>
    <w:pPr>
      <w:spacing w:line="281" w:lineRule="auto"/>
      <w:ind w:left="360"/>
    </w:pPr>
    <w:rPr>
      <w:rFonts w:cs="Arial"/>
      <w:szCs w:val="22"/>
      <w:lang w:val="en-US"/>
    </w:rPr>
  </w:style>
  <w:style w:type="character" w:customStyle="1" w:styleId="FirstleveltextChar">
    <w:name w:val="First level text Char"/>
    <w:basedOn w:val="DefaultParagraphFont"/>
    <w:link w:val="Firstleveltext"/>
    <w:uiPriority w:val="99"/>
    <w:locked/>
    <w:rsid w:val="0025397D"/>
    <w:rPr>
      <w:rFonts w:ascii="Arial" w:hAnsi="Arial" w:cs="Arial"/>
      <w:sz w:val="22"/>
      <w:szCs w:val="22"/>
      <w:lang w:val="en-US" w:eastAsia="en-US"/>
    </w:rPr>
  </w:style>
  <w:style w:type="character" w:styleId="FootnoteReference">
    <w:name w:val="footnote reference"/>
    <w:basedOn w:val="DefaultParagraphFont"/>
    <w:uiPriority w:val="99"/>
    <w:semiHidden/>
    <w:rsid w:val="003E1FB8"/>
    <w:rPr>
      <w:rFonts w:cs="Times New Roman"/>
      <w:vertAlign w:val="superscript"/>
    </w:rPr>
  </w:style>
  <w:style w:type="character" w:customStyle="1" w:styleId="Text1Char">
    <w:name w:val="Text 1 Char"/>
    <w:basedOn w:val="DefaultParagraphFont"/>
    <w:link w:val="Text1"/>
    <w:locked/>
    <w:rsid w:val="00686B7C"/>
    <w:rPr>
      <w:rFonts w:cs="Times New Roman"/>
      <w:sz w:val="24"/>
      <w:szCs w:val="24"/>
      <w:lang w:val="en-GB" w:eastAsia="en-US"/>
    </w:rPr>
  </w:style>
  <w:style w:type="paragraph" w:customStyle="1" w:styleId="oddl-nadpis">
    <w:name w:val="oddíl-nadpis"/>
    <w:basedOn w:val="Normal"/>
    <w:uiPriority w:val="99"/>
    <w:rsid w:val="00976FE5"/>
    <w:pPr>
      <w:keepNext/>
      <w:widowControl w:val="0"/>
      <w:tabs>
        <w:tab w:val="left" w:pos="567"/>
      </w:tabs>
      <w:spacing w:before="240" w:after="0" w:line="240" w:lineRule="exact"/>
      <w:jc w:val="left"/>
    </w:pPr>
    <w:rPr>
      <w:rFonts w:cs="Arial"/>
      <w:b/>
      <w:bCs/>
      <w:lang w:val="cs-CZ"/>
    </w:rPr>
  </w:style>
  <w:style w:type="character" w:styleId="FollowedHyperlink">
    <w:name w:val="FollowedHyperlink"/>
    <w:basedOn w:val="DefaultParagraphFont"/>
    <w:uiPriority w:val="99"/>
    <w:semiHidden/>
    <w:rsid w:val="00A926FE"/>
    <w:rPr>
      <w:rFonts w:cs="Times New Roman"/>
      <w:color w:val="800080"/>
      <w:u w:val="single"/>
    </w:rPr>
  </w:style>
  <w:style w:type="paragraph" w:customStyle="1" w:styleId="StyleAfter0pt">
    <w:name w:val="Style After:  0 pt"/>
    <w:basedOn w:val="Normal"/>
    <w:uiPriority w:val="99"/>
    <w:rsid w:val="00F30AA2"/>
    <w:pPr>
      <w:spacing w:before="0" w:after="0"/>
    </w:pPr>
    <w:rPr>
      <w:sz w:val="20"/>
      <w:szCs w:val="20"/>
    </w:rPr>
  </w:style>
  <w:style w:type="paragraph" w:customStyle="1" w:styleId="ArticleText">
    <w:name w:val="Article Text"/>
    <w:basedOn w:val="StyleAfter0pt"/>
    <w:uiPriority w:val="99"/>
    <w:rsid w:val="00F30AA2"/>
    <w:rPr>
      <w:i/>
    </w:rPr>
  </w:style>
  <w:style w:type="character" w:customStyle="1" w:styleId="CharChar">
    <w:name w:val="Char Char"/>
    <w:basedOn w:val="DefaultParagraphFont"/>
    <w:uiPriority w:val="99"/>
    <w:semiHidden/>
    <w:locked/>
    <w:rsid w:val="001E67E3"/>
    <w:rPr>
      <w:rFonts w:ascii="Arial" w:hAnsi="Arial" w:cs="Arial"/>
      <w:sz w:val="20"/>
      <w:szCs w:val="20"/>
      <w:lang w:val="en-GB" w:eastAsia="en-GB"/>
    </w:rPr>
  </w:style>
  <w:style w:type="character" w:styleId="EndnoteReference">
    <w:name w:val="endnote reference"/>
    <w:basedOn w:val="DefaultParagraphFont"/>
    <w:uiPriority w:val="99"/>
    <w:semiHidden/>
    <w:rsid w:val="008C1E35"/>
    <w:rPr>
      <w:rFonts w:cs="Times New Roman"/>
      <w:vertAlign w:val="superscript"/>
    </w:rPr>
  </w:style>
  <w:style w:type="paragraph" w:customStyle="1" w:styleId="ArticleNumbered">
    <w:name w:val="Article Numbered"/>
    <w:basedOn w:val="Style10ptItalicLeft0cmHanging05cmAfter0pt"/>
    <w:uiPriority w:val="99"/>
    <w:rsid w:val="00F30AA2"/>
  </w:style>
  <w:style w:type="paragraph" w:customStyle="1" w:styleId="Heading1-Section">
    <w:name w:val="Heading 1 - Section"/>
    <w:basedOn w:val="Normal"/>
    <w:uiPriority w:val="99"/>
    <w:rsid w:val="00AE6F57"/>
    <w:pPr>
      <w:pageBreakBefore/>
      <w:pBdr>
        <w:top w:val="single" w:sz="4" w:space="1" w:color="auto"/>
        <w:left w:val="single" w:sz="4" w:space="4" w:color="auto"/>
        <w:bottom w:val="single" w:sz="4" w:space="3" w:color="auto"/>
        <w:right w:val="single" w:sz="4" w:space="4" w:color="auto"/>
      </w:pBdr>
      <w:spacing w:line="281" w:lineRule="auto"/>
      <w:jc w:val="center"/>
      <w:outlineLvl w:val="0"/>
    </w:pPr>
    <w:rPr>
      <w:rFonts w:cs="Arial"/>
      <w:b/>
      <w:sz w:val="24"/>
      <w:szCs w:val="22"/>
      <w:lang w:val="en-IE"/>
    </w:rPr>
  </w:style>
  <w:style w:type="paragraph" w:customStyle="1" w:styleId="Heading2-Form">
    <w:name w:val="Heading 2 - Form"/>
    <w:basedOn w:val="Normal"/>
    <w:next w:val="Normal"/>
    <w:link w:val="Heading2-FormChar"/>
    <w:uiPriority w:val="99"/>
    <w:rsid w:val="00584989"/>
    <w:pPr>
      <w:spacing w:line="281" w:lineRule="auto"/>
      <w:jc w:val="center"/>
      <w:outlineLvl w:val="1"/>
    </w:pPr>
    <w:rPr>
      <w:b/>
      <w:u w:val="single"/>
    </w:rPr>
  </w:style>
  <w:style w:type="character" w:customStyle="1" w:styleId="Heading2-FormChar">
    <w:name w:val="Heading 2 - Form Char"/>
    <w:basedOn w:val="DefaultParagraphFont"/>
    <w:link w:val="Heading2-Form"/>
    <w:uiPriority w:val="99"/>
    <w:locked/>
    <w:rsid w:val="00584989"/>
    <w:rPr>
      <w:rFonts w:ascii="Arial" w:hAnsi="Arial" w:cs="Times New Roman"/>
      <w:b/>
      <w:sz w:val="24"/>
      <w:szCs w:val="24"/>
      <w:u w:val="single"/>
      <w:lang w:val="en-GB" w:eastAsia="en-US" w:bidi="ar-SA"/>
    </w:rPr>
  </w:style>
  <w:style w:type="paragraph" w:customStyle="1" w:styleId="Heading1-Presection">
    <w:name w:val="Heading 1 - Presection"/>
    <w:basedOn w:val="Normal"/>
    <w:uiPriority w:val="99"/>
    <w:rsid w:val="00AE6F57"/>
    <w:pPr>
      <w:spacing w:before="240"/>
      <w:jc w:val="left"/>
      <w:outlineLvl w:val="0"/>
    </w:pPr>
    <w:rPr>
      <w:b/>
    </w:rPr>
  </w:style>
  <w:style w:type="paragraph" w:customStyle="1" w:styleId="SubSection">
    <w:name w:val="SubSection"/>
    <w:basedOn w:val="Heading1-Section"/>
    <w:uiPriority w:val="99"/>
    <w:rsid w:val="00965DD1"/>
    <w:pPr>
      <w:outlineLvl w:val="9"/>
    </w:pPr>
  </w:style>
  <w:style w:type="paragraph" w:customStyle="1" w:styleId="Heading1">
    <w:name w:val="Heading1"/>
    <w:basedOn w:val="Heading10"/>
    <w:uiPriority w:val="99"/>
    <w:rsid w:val="00142737"/>
    <w:pPr>
      <w:keepNext w:val="0"/>
      <w:pageBreakBefore/>
      <w:numPr>
        <w:numId w:val="27"/>
      </w:numPr>
      <w:tabs>
        <w:tab w:val="num" w:pos="1911"/>
      </w:tabs>
      <w:spacing w:before="120"/>
      <w:ind w:left="0" w:firstLine="0"/>
      <w:jc w:val="left"/>
    </w:pPr>
    <w:rPr>
      <w:rFonts w:ascii="Tahoma" w:hAnsi="Tahoma" w:cs="Tahoma"/>
      <w:b w:val="0"/>
      <w:iCs/>
      <w:smallCaps w:val="0"/>
      <w:color w:val="000080"/>
      <w:sz w:val="32"/>
      <w:szCs w:val="20"/>
      <w:lang w:val="en-US"/>
      <w14:shadow w14:blurRad="50800" w14:dist="38100" w14:dir="2700000" w14:sx="100000" w14:sy="100000" w14:kx="0" w14:ky="0" w14:algn="tl">
        <w14:srgbClr w14:val="000000">
          <w14:alpha w14:val="60000"/>
        </w14:srgbClr>
      </w14:shadow>
    </w:rPr>
  </w:style>
  <w:style w:type="paragraph" w:customStyle="1" w:styleId="Heading2-Lot">
    <w:name w:val="Heading 2 - Lot"/>
    <w:basedOn w:val="Normal"/>
    <w:next w:val="Normal"/>
    <w:uiPriority w:val="99"/>
    <w:rsid w:val="00584989"/>
    <w:pPr>
      <w:pageBreakBefore/>
      <w:jc w:val="center"/>
      <w:outlineLvl w:val="1"/>
    </w:pPr>
    <w:rPr>
      <w:b/>
      <w:sz w:val="26"/>
      <w:szCs w:val="26"/>
    </w:rPr>
  </w:style>
  <w:style w:type="character" w:customStyle="1" w:styleId="CrossReference">
    <w:name w:val="Cross Reference"/>
    <w:basedOn w:val="DefaultParagraphFont"/>
    <w:uiPriority w:val="99"/>
    <w:rsid w:val="00236B0C"/>
    <w:rPr>
      <w:rFonts w:ascii="Arial" w:hAnsi="Arial" w:cs="Arial"/>
      <w:sz w:val="20"/>
      <w:szCs w:val="20"/>
      <w:vertAlign w:val="superscript"/>
    </w:rPr>
  </w:style>
  <w:style w:type="character" w:customStyle="1" w:styleId="Indent3">
    <w:name w:val="Indent 3"/>
    <w:rsid w:val="005B1915"/>
    <w:rPr>
      <w:spacing w:val="-3"/>
    </w:rPr>
  </w:style>
  <w:style w:type="character" w:styleId="CommentReference">
    <w:name w:val="annotation reference"/>
    <w:basedOn w:val="DefaultParagraphFont"/>
    <w:semiHidden/>
    <w:rsid w:val="005B1915"/>
    <w:rPr>
      <w:rFonts w:cs="Times New Roman"/>
      <w:sz w:val="16"/>
    </w:rPr>
  </w:style>
  <w:style w:type="character" w:customStyle="1" w:styleId="Text2Char">
    <w:name w:val="Text 2 Char"/>
    <w:link w:val="Text2"/>
    <w:locked/>
    <w:rsid w:val="005B1915"/>
    <w:rPr>
      <w:rFonts w:ascii="Arial" w:hAnsi="Arial"/>
      <w:sz w:val="24"/>
      <w:lang w:val="x-none" w:eastAsia="en-US"/>
    </w:rPr>
  </w:style>
  <w:style w:type="character" w:customStyle="1" w:styleId="Indent2">
    <w:name w:val="Indent 2"/>
    <w:rsid w:val="005B1915"/>
  </w:style>
  <w:style w:type="paragraph" w:styleId="ListParagraph">
    <w:name w:val="List Paragraph"/>
    <w:basedOn w:val="Normal"/>
    <w:uiPriority w:val="34"/>
    <w:qFormat/>
    <w:rsid w:val="0022596B"/>
    <w:pPr>
      <w:ind w:left="720"/>
    </w:pPr>
  </w:style>
  <w:style w:type="paragraph" w:styleId="NoSpacing">
    <w:name w:val="No Spacing"/>
    <w:uiPriority w:val="1"/>
    <w:qFormat/>
    <w:rsid w:val="00691BA2"/>
    <w:pPr>
      <w:spacing w:after="0" w:line="240" w:lineRule="auto"/>
    </w:pPr>
    <w:rPr>
      <w:rFonts w:ascii="Calibri" w:hAnsi="Calibri"/>
      <w:lang w:val="en-US" w:eastAsia="en-US"/>
    </w:rPr>
  </w:style>
  <w:style w:type="numbering" w:customStyle="1" w:styleId="StyleNumberedBold">
    <w:name w:val="Style Numbered Bold"/>
    <w:pPr>
      <w:numPr>
        <w:numId w:val="22"/>
      </w:numPr>
    </w:pPr>
  </w:style>
  <w:style w:type="paragraph" w:styleId="CommentSubject">
    <w:name w:val="annotation subject"/>
    <w:basedOn w:val="CommentText"/>
    <w:next w:val="CommentText"/>
    <w:link w:val="CommentSubjectChar"/>
    <w:uiPriority w:val="99"/>
    <w:semiHidden/>
    <w:unhideWhenUsed/>
    <w:rsid w:val="00B9001B"/>
    <w:rPr>
      <w:b/>
      <w:bCs/>
    </w:rPr>
  </w:style>
  <w:style w:type="character" w:customStyle="1" w:styleId="CommentSubjectChar">
    <w:name w:val="Comment Subject Char"/>
    <w:basedOn w:val="CommentTextChar"/>
    <w:link w:val="CommentSubject"/>
    <w:uiPriority w:val="99"/>
    <w:semiHidden/>
    <w:rsid w:val="00B9001B"/>
    <w:rPr>
      <w:rFonts w:ascii="Arial" w:hAnsi="Arial" w:cs="Times New Roman"/>
      <w:b/>
      <w:bCs/>
      <w:sz w:val="20"/>
      <w:szCs w:val="20"/>
      <w:lang w:val="en-GB" w:eastAsia="en-US"/>
    </w:rPr>
  </w:style>
  <w:style w:type="character" w:styleId="PlaceholderText">
    <w:name w:val="Placeholder Text"/>
    <w:basedOn w:val="DefaultParagraphFont"/>
    <w:uiPriority w:val="99"/>
    <w:semiHidden/>
    <w:rsid w:val="007D76FC"/>
    <w:rPr>
      <w:color w:val="808080"/>
    </w:rPr>
  </w:style>
  <w:style w:type="paragraph" w:customStyle="1" w:styleId="Subject">
    <w:name w:val="Subject"/>
    <w:basedOn w:val="Normal"/>
    <w:next w:val="Normal"/>
    <w:rsid w:val="00BA3B71"/>
    <w:pPr>
      <w:spacing w:before="0" w:after="480"/>
      <w:ind w:left="1191" w:hanging="1191"/>
      <w:jc w:val="left"/>
    </w:pPr>
    <w:rPr>
      <w:rFonts w:ascii="Times New Roman" w:hAnsi="Times New Roman"/>
      <w:b/>
      <w:sz w:val="24"/>
      <w:szCs w:val="20"/>
      <w:lang w:eastAsia="en-GB"/>
    </w:rPr>
  </w:style>
  <w:style w:type="character" w:customStyle="1" w:styleId="Text3Char">
    <w:name w:val="Text 3 Char"/>
    <w:basedOn w:val="DefaultParagraphFont"/>
    <w:link w:val="Text3"/>
    <w:rsid w:val="001D094C"/>
    <w:rPr>
      <w:rFonts w:ascii="Arial" w:hAnsi="Arial"/>
      <w:szCs w:val="24"/>
      <w:lang w:val="en-GB" w:eastAsia="en-US"/>
    </w:rPr>
  </w:style>
  <w:style w:type="character" w:customStyle="1" w:styleId="NumPar3Char">
    <w:name w:val="NumPar 3 Char"/>
    <w:basedOn w:val="Heading3Char"/>
    <w:link w:val="NumPar3"/>
    <w:rsid w:val="001D094C"/>
    <w:rPr>
      <w:rFonts w:ascii="Arial" w:hAnsi="Arial"/>
      <w:i w:val="0"/>
      <w:iCs w:val="0"/>
      <w:szCs w:val="24"/>
      <w:lang w:val="en-GB" w:eastAsia="en-US"/>
    </w:rPr>
  </w:style>
  <w:style w:type="paragraph" w:customStyle="1" w:styleId="Koulutus-otsikko">
    <w:name w:val="Koulutus-otsikko"/>
    <w:basedOn w:val="Normal"/>
    <w:rsid w:val="00593771"/>
    <w:pPr>
      <w:spacing w:before="0"/>
      <w:ind w:left="1985"/>
      <w:outlineLvl w:val="1"/>
    </w:pPr>
    <w:rPr>
      <w:rFonts w:ascii="Times New Roman" w:hAnsi="Times New Roman"/>
      <w:b/>
      <w:sz w:val="24"/>
      <w:szCs w:val="20"/>
      <w:lang w:eastAsia="en-GB"/>
    </w:rPr>
  </w:style>
  <w:style w:type="character" w:customStyle="1" w:styleId="Text2Char1">
    <w:name w:val="Text 2 Char1"/>
    <w:rsid w:val="00C12F79"/>
    <w:rPr>
      <w:snapToGrid w:val="0"/>
      <w:sz w:val="24"/>
      <w:szCs w:val="24"/>
      <w:lang w:eastAsia="en-US"/>
    </w:rPr>
  </w:style>
  <w:style w:type="paragraph" w:customStyle="1" w:styleId="Default">
    <w:name w:val="Default"/>
    <w:rsid w:val="00AA50EE"/>
    <w:pPr>
      <w:autoSpaceDE w:val="0"/>
      <w:autoSpaceDN w:val="0"/>
      <w:adjustRightInd w:val="0"/>
      <w:spacing w:after="0" w:line="240" w:lineRule="auto"/>
    </w:pPr>
    <w:rPr>
      <w:rFonts w:ascii="EUAlbertina" w:hAnsi="EUAlbertina" w:cs="EUAlbertina"/>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080756">
      <w:bodyDiv w:val="1"/>
      <w:marLeft w:val="0"/>
      <w:marRight w:val="0"/>
      <w:marTop w:val="0"/>
      <w:marBottom w:val="0"/>
      <w:divBdr>
        <w:top w:val="none" w:sz="0" w:space="0" w:color="auto"/>
        <w:left w:val="none" w:sz="0" w:space="0" w:color="auto"/>
        <w:bottom w:val="none" w:sz="0" w:space="0" w:color="auto"/>
        <w:right w:val="none" w:sz="0" w:space="0" w:color="auto"/>
      </w:divBdr>
    </w:div>
    <w:div w:id="1180238849">
      <w:marLeft w:val="0"/>
      <w:marRight w:val="0"/>
      <w:marTop w:val="0"/>
      <w:marBottom w:val="0"/>
      <w:divBdr>
        <w:top w:val="none" w:sz="0" w:space="0" w:color="auto"/>
        <w:left w:val="none" w:sz="0" w:space="0" w:color="auto"/>
        <w:bottom w:val="none" w:sz="0" w:space="0" w:color="auto"/>
        <w:right w:val="none" w:sz="0" w:space="0" w:color="auto"/>
      </w:divBdr>
    </w:div>
    <w:div w:id="1277101526">
      <w:bodyDiv w:val="1"/>
      <w:marLeft w:val="0"/>
      <w:marRight w:val="0"/>
      <w:marTop w:val="0"/>
      <w:marBottom w:val="0"/>
      <w:divBdr>
        <w:top w:val="none" w:sz="0" w:space="0" w:color="auto"/>
        <w:left w:val="none" w:sz="0" w:space="0" w:color="auto"/>
        <w:bottom w:val="none" w:sz="0" w:space="0" w:color="auto"/>
        <w:right w:val="none" w:sz="0" w:space="0" w:color="auto"/>
      </w:divBdr>
    </w:div>
    <w:div w:id="1712996015">
      <w:bodyDiv w:val="1"/>
      <w:marLeft w:val="0"/>
      <w:marRight w:val="0"/>
      <w:marTop w:val="0"/>
      <w:marBottom w:val="0"/>
      <w:divBdr>
        <w:top w:val="none" w:sz="0" w:space="0" w:color="auto"/>
        <w:left w:val="none" w:sz="0" w:space="0" w:color="auto"/>
        <w:bottom w:val="none" w:sz="0" w:space="0" w:color="auto"/>
        <w:right w:val="none" w:sz="0" w:space="0" w:color="auto"/>
      </w:divBdr>
    </w:div>
    <w:div w:id="195173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ec.europa.eu/budget/contracts_grants/info_contracts/legal_entities/legal_entities_en.cf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ec.europa.eu/budget/contracts_grants/info_contracts/financial_id/financial_id_en.cfm"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ec.europa.eu/budget/contracts_grants/info_contracts/legal_entities/legal_entities_en.cf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ec.europa.eu/budget/contracts_grants/info_contracts/financial_id/financial_id_en.cf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9C49D65C17A460EB485788B62C9D393"/>
        <w:category>
          <w:name w:val="General"/>
          <w:gallery w:val="placeholder"/>
        </w:category>
        <w:types>
          <w:type w:val="bbPlcHdr"/>
        </w:types>
        <w:behaviors>
          <w:behavior w:val="content"/>
        </w:behaviors>
        <w:guid w:val="{28A99947-B3EA-435F-BD86-3A03CFE547D8}"/>
      </w:docPartPr>
      <w:docPartBody>
        <w:p w:rsidR="00D5224B" w:rsidRDefault="00D5224B" w:rsidP="00D5224B">
          <w:pPr>
            <w:pStyle w:val="29C49D65C17A460EB485788B62C9D393"/>
          </w:pPr>
          <w:r w:rsidRPr="002617E0">
            <w:rPr>
              <w:rStyle w:val="PlaceholderText"/>
            </w:rPr>
            <w:t>[Title]</w:t>
          </w:r>
        </w:p>
      </w:docPartBody>
    </w:docPart>
    <w:docPart>
      <w:docPartPr>
        <w:name w:val="C627C1CB058340D599ECD8C924EB1BE9"/>
        <w:category>
          <w:name w:val="General"/>
          <w:gallery w:val="placeholder"/>
        </w:category>
        <w:types>
          <w:type w:val="bbPlcHdr"/>
        </w:types>
        <w:behaviors>
          <w:behavior w:val="content"/>
        </w:behaviors>
        <w:guid w:val="{4EEE8675-C977-412A-AB63-C7F2F17A535B}"/>
      </w:docPartPr>
      <w:docPartBody>
        <w:p w:rsidR="00D5224B" w:rsidRDefault="00D5224B" w:rsidP="00D5224B">
          <w:pPr>
            <w:pStyle w:val="C627C1CB058340D599ECD8C924EB1BE9"/>
          </w:pPr>
          <w:r w:rsidRPr="00166774">
            <w:rPr>
              <w:rStyle w:val="PlaceholderText"/>
            </w:rPr>
            <w:t>[Tender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32"/>
    <w:rsid w:val="00024347"/>
    <w:rsid w:val="00155EF3"/>
    <w:rsid w:val="002F66A8"/>
    <w:rsid w:val="004B513E"/>
    <w:rsid w:val="00514225"/>
    <w:rsid w:val="005346B9"/>
    <w:rsid w:val="0062721B"/>
    <w:rsid w:val="006B092A"/>
    <w:rsid w:val="006F5B44"/>
    <w:rsid w:val="006F73D6"/>
    <w:rsid w:val="00866C58"/>
    <w:rsid w:val="008B413A"/>
    <w:rsid w:val="00906A30"/>
    <w:rsid w:val="00967BF8"/>
    <w:rsid w:val="00980E2C"/>
    <w:rsid w:val="009B2255"/>
    <w:rsid w:val="00A4757F"/>
    <w:rsid w:val="00A92169"/>
    <w:rsid w:val="00B62A80"/>
    <w:rsid w:val="00BC4F32"/>
    <w:rsid w:val="00CD77D9"/>
    <w:rsid w:val="00CE18B9"/>
    <w:rsid w:val="00CF626A"/>
    <w:rsid w:val="00D5224B"/>
    <w:rsid w:val="00DD2650"/>
    <w:rsid w:val="00E90CA9"/>
    <w:rsid w:val="00EA6C85"/>
    <w:rsid w:val="00F01919"/>
    <w:rsid w:val="00F201F6"/>
    <w:rsid w:val="00F43FBD"/>
    <w:rsid w:val="00FE030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224B"/>
    <w:rPr>
      <w:color w:val="808080"/>
    </w:rPr>
  </w:style>
  <w:style w:type="paragraph" w:customStyle="1" w:styleId="29C49D65C17A460EB485788B62C9D393">
    <w:name w:val="29C49D65C17A460EB485788B62C9D393"/>
    <w:rsid w:val="00D5224B"/>
    <w:rPr>
      <w:lang w:val="en-GB" w:eastAsia="en-GB"/>
    </w:rPr>
  </w:style>
  <w:style w:type="paragraph" w:customStyle="1" w:styleId="C627C1CB058340D599ECD8C924EB1BE9">
    <w:name w:val="C627C1CB058340D599ECD8C924EB1BE9"/>
    <w:rsid w:val="00D5224B"/>
    <w:rPr>
      <w:lang w:val="en-GB" w:eastAsia="en-GB"/>
    </w:rPr>
  </w:style>
  <w:style w:type="paragraph" w:customStyle="1" w:styleId="B1FF338E114E457FB823A8041E5171BD">
    <w:name w:val="B1FF338E114E457FB823A8041E5171BD"/>
    <w:rsid w:val="00D5224B"/>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55BC95AECF8B40BE10F2741B5A11AE" ma:contentTypeVersion="3" ma:contentTypeDescription="Create a new document." ma:contentTypeScope="" ma:versionID="971bdd59587df97228c59cb9ecb20f96">
  <xsd:schema xmlns:xsd="http://www.w3.org/2001/XMLSchema" xmlns:xs="http://www.w3.org/2001/XMLSchema" xmlns:p="http://schemas.microsoft.com/office/2006/metadata/properties" xmlns:ns2="353b0a54-23c4-4060-9578-ce2d6d7eb534" xmlns:ns3="f15a1405-0245-46da-834c-0baab4fc940b" targetNamespace="http://schemas.microsoft.com/office/2006/metadata/properties" ma:root="true" ma:fieldsID="06cc4c82057d3516e7054f81346b1c2e" ns2:_="" ns3:_="">
    <xsd:import namespace="353b0a54-23c4-4060-9578-ce2d6d7eb534"/>
    <xsd:import namespace="f15a1405-0245-46da-834c-0baab4fc940b"/>
    <xsd:element name="properties">
      <xsd:complexType>
        <xsd:sequence>
          <xsd:element name="documentManagement">
            <xsd:complexType>
              <xsd:all>
                <xsd:element ref="ns2:Tender_x0020_Value" minOccurs="0"/>
                <xsd:element ref="ns2:Tender_x0020_Code"/>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b0a54-23c4-4060-9578-ce2d6d7eb534" elementFormDefault="qualified">
    <xsd:import namespace="http://schemas.microsoft.com/office/2006/documentManagement/types"/>
    <xsd:import namespace="http://schemas.microsoft.com/office/infopath/2007/PartnerControls"/>
    <xsd:element name="Tender_x0020_Value" ma:index="8" nillable="true" ma:displayName="Tender Value" ma:LCID="2067" ma:internalName="Tender_x0020_Value" ma:readOnly="false">
      <xsd:simpleType>
        <xsd:restriction base="dms:Currency"/>
      </xsd:simpleType>
    </xsd:element>
    <xsd:element name="Tender_x0020_Code" ma:index="9" ma:displayName="Tender Code" ma:internalName="Tender_x0020_Cod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5a1405-0245-46da-834c-0baab4fc940b"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ender_x0020_Code xmlns="353b0a54-23c4-4060-9578-ce2d6d7eb534">38/2013/EITPROC </Tender_x0020_Code>
    <Tender_x0020_Value xmlns="353b0a54-23c4-4060-9578-ce2d6d7eb534" xsi:nil="true"/>
    <_dlc_DocId xmlns="f15a1405-0245-46da-834c-0baab4fc940b">EITRECORD-11-50</_dlc_DocId>
    <_dlc_DocIdUrl xmlns="f15a1405-0245-46da-834c-0baab4fc940b">
      <Url>http://eitsp13/EIT/_layouts/15/DocIdRedir.aspx?ID=EITRECORD-11-50</Url>
      <Description>EITRECORD-11-50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75801-B07D-45F9-906A-91F4FB4FEA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b0a54-23c4-4060-9578-ce2d6d7eb534"/>
    <ds:schemaRef ds:uri="f15a1405-0245-46da-834c-0baab4fc94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742B2E-41CB-4E71-BD31-49B16E22619D}">
  <ds:schemaRefs>
    <ds:schemaRef ds:uri="http://schemas.microsoft.com/sharepoint/v3/contenttype/forms"/>
  </ds:schemaRefs>
</ds:datastoreItem>
</file>

<file path=customXml/itemProps3.xml><?xml version="1.0" encoding="utf-8"?>
<ds:datastoreItem xmlns:ds="http://schemas.openxmlformats.org/officeDocument/2006/customXml" ds:itemID="{F4D8D937-0762-4403-B912-470B2D4BB545}">
  <ds:schemaRefs>
    <ds:schemaRef ds:uri="http://schemas.microsoft.com/sharepoint/events"/>
  </ds:schemaRefs>
</ds:datastoreItem>
</file>

<file path=customXml/itemProps4.xml><?xml version="1.0" encoding="utf-8"?>
<ds:datastoreItem xmlns:ds="http://schemas.openxmlformats.org/officeDocument/2006/customXml" ds:itemID="{44626188-FE33-4523-B1E6-163179E9E3EE}">
  <ds:schemaRefs>
    <ds:schemaRef ds:uri="http://schemas.microsoft.com/office/2006/metadata/propertie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f15a1405-0245-46da-834c-0baab4fc940b"/>
    <ds:schemaRef ds:uri="353b0a54-23c4-4060-9578-ce2d6d7eb534"/>
    <ds:schemaRef ds:uri="http://www.w3.org/XML/1998/namespace"/>
    <ds:schemaRef ds:uri="http://purl.org/dc/terms/"/>
  </ds:schemaRefs>
</ds:datastoreItem>
</file>

<file path=customXml/itemProps5.xml><?xml version="1.0" encoding="utf-8"?>
<ds:datastoreItem xmlns:ds="http://schemas.openxmlformats.org/officeDocument/2006/customXml" ds:itemID="{A5C698E4-D9CB-4541-9C28-CAD0F5C17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0</TotalTime>
  <Pages>28</Pages>
  <Words>5263</Words>
  <Characters>31962</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SIS II MWO</vt:lpstr>
    </vt:vector>
  </TitlesOfParts>
  <Company>EUMC</Company>
  <LinksUpToDate>false</LinksUpToDate>
  <CharactersWithSpaces>37151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 II MWO</dc:title>
  <dc:creator>nfikatas</dc:creator>
  <cp:lastModifiedBy>CANNAROZZI Nicola (EU-LISA)</cp:lastModifiedBy>
  <cp:revision>2</cp:revision>
  <cp:lastPrinted>2016-03-30T11:01:00Z</cp:lastPrinted>
  <dcterms:created xsi:type="dcterms:W3CDTF">2017-02-28T16:08:00Z</dcterms:created>
  <dcterms:modified xsi:type="dcterms:W3CDTF">2017-02-28T16:08:00Z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4.1XL XL [20040326]</vt:lpwstr>
  </property>
  <property fmtid="{D5CDD505-2E9C-101B-9397-08002B2CF9AE}" pid="8" name="EL_Author">
    <vt:lpwstr>Tobias Jacobi</vt:lpwstr>
  </property>
  <property fmtid="{D5CDD505-2E9C-101B-9397-08002B2CF9AE}" pid="9" name="Type">
    <vt:lpwstr>Eurolook Report</vt:lpwstr>
  </property>
  <property fmtid="{D5CDD505-2E9C-101B-9397-08002B2CF9AE}" pid="10" name="Language">
    <vt:lpwstr>EN</vt:lpwstr>
  </property>
  <property fmtid="{D5CDD505-2E9C-101B-9397-08002B2CF9AE}" pid="11" name="EL_Language">
    <vt:lpwstr>EN</vt:lpwstr>
  </property>
  <property fmtid="{D5CDD505-2E9C-101B-9397-08002B2CF9AE}" pid="12" name="ContentTypeId">
    <vt:lpwstr>0x010100F055BC95AECF8B40BE10F2741B5A11AE</vt:lpwstr>
  </property>
  <property fmtid="{D5CDD505-2E9C-101B-9397-08002B2CF9AE}" pid="13" name="TaxKeyword">
    <vt:lpwstr/>
  </property>
  <property fmtid="{D5CDD505-2E9C-101B-9397-08002B2CF9AE}" pid="14" name="Scope">
    <vt:lpwstr>246;#Negotiated Procedure|b574d9bf-23ee-41a2-9423-4fb5bab395d4</vt:lpwstr>
  </property>
  <property fmtid="{D5CDD505-2E9C-101B-9397-08002B2CF9AE}" pid="15" name="Family">
    <vt:lpwstr>147;#Form|cd24966a-338b-4e25-890b-2f94b87a24df</vt:lpwstr>
  </property>
  <property fmtid="{D5CDD505-2E9C-101B-9397-08002B2CF9AE}" pid="16" name="Doc Type">
    <vt:lpwstr>174;#Standard Submission Form|d5cf88ed-fdac-40b8-abda-f9e2fe1861b0</vt:lpwstr>
  </property>
  <property fmtid="{D5CDD505-2E9C-101B-9397-08002B2CF9AE}" pid="17" name="_docset_NoMedatataSyncRequired">
    <vt:lpwstr>False</vt:lpwstr>
  </property>
  <property fmtid="{D5CDD505-2E9C-101B-9397-08002B2CF9AE}" pid="18" name="Order">
    <vt:r8>5000</vt:r8>
  </property>
  <property fmtid="{D5CDD505-2E9C-101B-9397-08002B2CF9AE}" pid="19" name="URL">
    <vt:lpwstr/>
  </property>
  <property fmtid="{D5CDD505-2E9C-101B-9397-08002B2CF9AE}" pid="20" name="xd_Signature">
    <vt:bool>false</vt:bool>
  </property>
  <property fmtid="{D5CDD505-2E9C-101B-9397-08002B2CF9AE}" pid="21" name="xd_ProgID">
    <vt:lpwstr/>
  </property>
  <property fmtid="{D5CDD505-2E9C-101B-9397-08002B2CF9AE}" pid="22" name="DocumentSetDescription">
    <vt:lpwstr/>
  </property>
  <property fmtid="{D5CDD505-2E9C-101B-9397-08002B2CF9AE}" pid="23" name="TemplateUrl">
    <vt:lpwstr/>
  </property>
  <property fmtid="{D5CDD505-2E9C-101B-9397-08002B2CF9AE}" pid="24" name="_dlc_DocIdItemGuid">
    <vt:lpwstr>5ab63c50-e0bd-4dd2-a96b-32662d3d7fb8</vt:lpwstr>
  </property>
</Properties>
</file>