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F01" w:rsidRPr="00042DF9" w:rsidRDefault="00567F01">
      <w:pPr>
        <w:spacing w:after="0"/>
        <w:jc w:val="right"/>
        <w:rPr>
          <w:b/>
          <w:u w:val="single"/>
        </w:rPr>
      </w:pPr>
    </w:p>
    <w:p w:rsidR="00567F01" w:rsidRPr="00042DF9" w:rsidRDefault="00567F01">
      <w:pPr>
        <w:spacing w:after="0"/>
        <w:jc w:val="center"/>
        <w:rPr>
          <w:b/>
        </w:rPr>
      </w:pPr>
      <w:r w:rsidRPr="00042DF9">
        <w:rPr>
          <w:b/>
        </w:rPr>
        <w:t xml:space="preserve">SPECIFIC CONTRACT No </w:t>
      </w:r>
    </w:p>
    <w:p w:rsidR="00A50B3E" w:rsidRDefault="000B092F" w:rsidP="00A50B3E">
      <w:pPr>
        <w:spacing w:after="0"/>
        <w:jc w:val="center"/>
        <w:rPr>
          <w:b/>
        </w:rPr>
      </w:pPr>
      <w:r>
        <w:rPr>
          <w:b/>
        </w:rPr>
        <w:t xml:space="preserve">Under </w:t>
      </w:r>
      <w:proofErr w:type="gramStart"/>
      <w:r>
        <w:rPr>
          <w:b/>
          <w:spacing w:val="-3"/>
        </w:rPr>
        <w:t>framework</w:t>
      </w:r>
      <w:proofErr w:type="gramEnd"/>
      <w:r w:rsidR="005F586C">
        <w:rPr>
          <w:b/>
        </w:rPr>
        <w:t xml:space="preserve"> contract No </w:t>
      </w:r>
      <w:r w:rsidR="00A50B3E">
        <w:rPr>
          <w:b/>
        </w:rPr>
        <w:t>LISA/2017/RP/03</w:t>
      </w:r>
    </w:p>
    <w:p w:rsidR="00A50B3E" w:rsidRPr="000311B0" w:rsidRDefault="00A50B3E" w:rsidP="00A50B3E">
      <w:pPr>
        <w:spacing w:after="0"/>
        <w:jc w:val="center"/>
        <w:rPr>
          <w:b/>
          <w:spacing w:val="-3"/>
        </w:rPr>
      </w:pPr>
      <w:r>
        <w:rPr>
          <w:b/>
          <w:sz w:val="22"/>
          <w:lang w:eastAsia="ko-KR"/>
        </w:rPr>
        <w:t xml:space="preserve">Implementation and </w:t>
      </w:r>
      <w:r w:rsidRPr="002870C1">
        <w:rPr>
          <w:b/>
          <w:sz w:val="22"/>
          <w:lang w:eastAsia="ko-KR"/>
        </w:rPr>
        <w:t xml:space="preserve">Maintenance in working </w:t>
      </w:r>
      <w:r w:rsidRPr="002870C1">
        <w:rPr>
          <w:b/>
          <w:sz w:val="22"/>
          <w:lang w:eastAsia="ko-KR"/>
        </w:rPr>
        <w:t>order of</w:t>
      </w:r>
      <w:r w:rsidRPr="002870C1">
        <w:rPr>
          <w:b/>
          <w:sz w:val="22"/>
          <w:lang w:eastAsia="ko-KR"/>
        </w:rPr>
        <w:t xml:space="preserve"> </w:t>
      </w:r>
      <w:r>
        <w:rPr>
          <w:b/>
          <w:sz w:val="22"/>
          <w:lang w:eastAsia="ko-KR"/>
        </w:rPr>
        <w:t>Entry Exit System (EES)</w:t>
      </w:r>
    </w:p>
    <w:p w:rsidR="00567F01" w:rsidRPr="00042DF9" w:rsidRDefault="00567F01" w:rsidP="00A50B3E">
      <w:pPr>
        <w:spacing w:after="0"/>
        <w:jc w:val="center"/>
      </w:pPr>
    </w:p>
    <w:p w:rsidR="00567F01" w:rsidRPr="00042DF9" w:rsidRDefault="00567F01">
      <w:pPr>
        <w:spacing w:after="0"/>
        <w:jc w:val="center"/>
        <w:rPr>
          <w:b/>
        </w:rPr>
      </w:pPr>
      <w:r w:rsidRPr="00042DF9">
        <w:rPr>
          <w:b/>
        </w:rPr>
        <w:t>---</w:t>
      </w:r>
    </w:p>
    <w:p w:rsidR="00567F01" w:rsidRPr="00042DF9" w:rsidRDefault="00567F01">
      <w:pPr>
        <w:spacing w:after="0"/>
        <w:jc w:val="center"/>
        <w:rPr>
          <w:b/>
        </w:rPr>
      </w:pPr>
      <w:r w:rsidRPr="00042DF9">
        <w:rPr>
          <w:b/>
        </w:rPr>
        <w:t>QUOTED TIME &amp; MEANS</w:t>
      </w:r>
    </w:p>
    <w:p w:rsidR="00567F01" w:rsidRPr="00042DF9" w:rsidRDefault="00567F01">
      <w:pPr>
        <w:spacing w:after="0"/>
      </w:pPr>
    </w:p>
    <w:p w:rsidR="00E24E1E" w:rsidRDefault="00E24E1E" w:rsidP="00E24E1E">
      <w:pPr>
        <w:spacing w:after="0"/>
      </w:pPr>
    </w:p>
    <w:p w:rsidR="00E24E1E" w:rsidRPr="00837C84" w:rsidRDefault="008C0869" w:rsidP="00E24E1E">
      <w:pPr>
        <w:tabs>
          <w:tab w:val="left" w:pos="510"/>
          <w:tab w:val="left" w:pos="10977"/>
        </w:tabs>
        <w:rPr>
          <w:spacing w:val="-3"/>
          <w:sz w:val="22"/>
          <w:szCs w:val="22"/>
        </w:rPr>
      </w:pPr>
      <w:r w:rsidRPr="00837C84">
        <w:rPr>
          <w:sz w:val="22"/>
          <w:szCs w:val="22"/>
        </w:rPr>
        <w:t xml:space="preserve">The European Union (`the Union`) represented by the </w:t>
      </w:r>
      <w:r w:rsidR="00E24E1E" w:rsidRPr="00837C84">
        <w:rPr>
          <w:sz w:val="22"/>
          <w:szCs w:val="22"/>
        </w:rPr>
        <w:t xml:space="preserve">European Agency for operational management of large-scale IT systems in the area of freedom, security and justice (hereinafter referred to as </w:t>
      </w:r>
      <w:proofErr w:type="gramStart"/>
      <w:r w:rsidR="00E24E1E" w:rsidRPr="00837C84">
        <w:rPr>
          <w:sz w:val="22"/>
          <w:szCs w:val="22"/>
        </w:rPr>
        <w:t>“ contracting</w:t>
      </w:r>
      <w:proofErr w:type="gramEnd"/>
      <w:r w:rsidR="00E24E1E" w:rsidRPr="00837C84">
        <w:rPr>
          <w:sz w:val="22"/>
          <w:szCs w:val="22"/>
        </w:rPr>
        <w:t xml:space="preserve"> authority” or "eu-LISA"), which is represented for the purposes of the signature of this Specific Contract by </w:t>
      </w:r>
    </w:p>
    <w:p w:rsidR="00715037" w:rsidRPr="00837C84" w:rsidRDefault="00715037" w:rsidP="00715037">
      <w:pPr>
        <w:tabs>
          <w:tab w:val="left" w:pos="510"/>
          <w:tab w:val="left" w:pos="10977"/>
        </w:tabs>
        <w:rPr>
          <w:sz w:val="22"/>
          <w:szCs w:val="22"/>
        </w:rPr>
      </w:pPr>
    </w:p>
    <w:p w:rsidR="005C751D" w:rsidRPr="00837C84" w:rsidRDefault="005C751D" w:rsidP="005C751D">
      <w:pPr>
        <w:tabs>
          <w:tab w:val="left" w:pos="510"/>
          <w:tab w:val="left" w:pos="10977"/>
        </w:tabs>
        <w:rPr>
          <w:sz w:val="22"/>
          <w:szCs w:val="22"/>
        </w:rPr>
      </w:pPr>
      <w:proofErr w:type="gramStart"/>
      <w:r w:rsidRPr="00837C84">
        <w:rPr>
          <w:sz w:val="22"/>
          <w:szCs w:val="22"/>
        </w:rPr>
        <w:t>of</w:t>
      </w:r>
      <w:proofErr w:type="gramEnd"/>
      <w:r w:rsidRPr="00837C84">
        <w:rPr>
          <w:sz w:val="22"/>
          <w:szCs w:val="22"/>
        </w:rPr>
        <w:t xml:space="preserve"> the one part,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proofErr w:type="gramStart"/>
      <w:r w:rsidRPr="00837C84">
        <w:rPr>
          <w:sz w:val="22"/>
          <w:szCs w:val="22"/>
        </w:rPr>
        <w:t>and</w:t>
      </w:r>
      <w:proofErr w:type="gramEnd"/>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67"/>
          <w:tab w:val="left" w:pos="1020"/>
          <w:tab w:val="left" w:pos="10977"/>
        </w:tabs>
        <w:spacing w:after="0"/>
        <w:rPr>
          <w:b/>
          <w:sz w:val="22"/>
          <w:szCs w:val="22"/>
        </w:rPr>
      </w:pPr>
      <w:r w:rsidRPr="00837C84">
        <w:rPr>
          <w:sz w:val="22"/>
          <w:szCs w:val="22"/>
        </w:rPr>
        <w:t>[</w:t>
      </w:r>
      <w:proofErr w:type="gramStart"/>
      <w:r w:rsidRPr="00837C84">
        <w:rPr>
          <w:sz w:val="22"/>
          <w:szCs w:val="22"/>
        </w:rPr>
        <w:t>official</w:t>
      </w:r>
      <w:proofErr w:type="gramEnd"/>
      <w:r w:rsidRPr="00837C84">
        <w:rPr>
          <w:sz w:val="22"/>
          <w:szCs w:val="22"/>
        </w:rPr>
        <w:t xml:space="preserve"> name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proofErr w:type="gramStart"/>
      <w:r w:rsidRPr="00837C84">
        <w:rPr>
          <w:i/>
          <w:sz w:val="22"/>
          <w:szCs w:val="22"/>
        </w:rPr>
        <w:t>official</w:t>
      </w:r>
      <w:proofErr w:type="gramEnd"/>
      <w:r w:rsidRPr="00837C84">
        <w:rPr>
          <w:i/>
          <w:sz w:val="22"/>
          <w:szCs w:val="22"/>
        </w:rPr>
        <w:t xml:space="preserve"> legal form</w:t>
      </w:r>
      <w:r w:rsidRPr="00837C84">
        <w:rPr>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b/>
          <w:sz w:val="22"/>
          <w:szCs w:val="22"/>
        </w:rPr>
        <w:t>[</w:t>
      </w:r>
      <w:proofErr w:type="gramStart"/>
      <w:r w:rsidRPr="00837C84">
        <w:rPr>
          <w:i/>
          <w:sz w:val="22"/>
          <w:szCs w:val="22"/>
        </w:rPr>
        <w:t>statutory</w:t>
      </w:r>
      <w:proofErr w:type="gramEnd"/>
      <w:r w:rsidRPr="00837C84">
        <w:rPr>
          <w:i/>
          <w:sz w:val="22"/>
          <w:szCs w:val="22"/>
        </w:rPr>
        <w:t xml:space="preserve"> registration number</w:t>
      </w:r>
      <w:r w:rsidRPr="00837C84">
        <w:rPr>
          <w:b/>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sz w:val="22"/>
          <w:szCs w:val="22"/>
        </w:rPr>
        <w:t>[</w:t>
      </w:r>
      <w:proofErr w:type="gramStart"/>
      <w:r w:rsidRPr="00837C84">
        <w:rPr>
          <w:sz w:val="22"/>
          <w:szCs w:val="22"/>
        </w:rPr>
        <w:t>official</w:t>
      </w:r>
      <w:proofErr w:type="gramEnd"/>
      <w:r w:rsidRPr="00837C84">
        <w:rPr>
          <w:sz w:val="22"/>
          <w:szCs w:val="22"/>
        </w:rPr>
        <w:t xml:space="preserve"> address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r w:rsidRPr="00837C84">
        <w:rPr>
          <w:i/>
          <w:sz w:val="22"/>
          <w:szCs w:val="22"/>
        </w:rPr>
        <w:t>VAT registration number</w:t>
      </w:r>
      <w:r w:rsidRPr="00837C84">
        <w:rPr>
          <w:sz w:val="22"/>
          <w:szCs w:val="22"/>
        </w:rPr>
        <w: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w:t>
      </w:r>
      <w:proofErr w:type="gramStart"/>
      <w:r w:rsidRPr="00837C84">
        <w:rPr>
          <w:sz w:val="22"/>
          <w:szCs w:val="22"/>
        </w:rPr>
        <w:t>hereinafter</w:t>
      </w:r>
      <w:proofErr w:type="gramEnd"/>
      <w:r w:rsidRPr="00837C84">
        <w:rPr>
          <w:sz w:val="22"/>
          <w:szCs w:val="22"/>
        </w:rPr>
        <w:t xml:space="preserve"> referred to as "the Contractor"</w:t>
      </w:r>
      <w:r w:rsidRPr="00837C84">
        <w:rPr>
          <w:rStyle w:val="FootnoteReference"/>
          <w:sz w:val="22"/>
          <w:szCs w:val="22"/>
        </w:rPr>
        <w:footnoteReference w:id="1"/>
      </w:r>
      <w:r w:rsidRPr="00837C84">
        <w:rPr>
          <w:sz w:val="22"/>
          <w:szCs w:val="22"/>
        </w:rPr>
        <w:t xml:space="preserve">), </w:t>
      </w:r>
      <w:r w:rsidRPr="00837C84">
        <w:rPr>
          <w:i/>
          <w:sz w:val="22"/>
          <w:szCs w:val="22"/>
        </w:rPr>
        <w:t xml:space="preserve">[represented for the purposes of the signature of this contract by </w:t>
      </w:r>
      <w:r w:rsidRPr="00837C84">
        <w:rPr>
          <w:sz w:val="22"/>
          <w:szCs w:val="22"/>
        </w:rPr>
        <w:t>[name in full and function,]</w:t>
      </w:r>
      <w:r w:rsidRPr="00837C84">
        <w:rPr>
          <w:i/>
          <w:sz w:val="22"/>
          <w:szCs w:val="22"/>
        </w:rPr>
        <w:t>]</w:t>
      </w:r>
      <w:r w:rsidRPr="00837C84">
        <w:rPr>
          <w:sz w:val="22"/>
          <w:szCs w:val="22"/>
        </w:rPr>
        <w:t xml:space="preserve"> </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proofErr w:type="gramStart"/>
      <w:r w:rsidRPr="00837C84">
        <w:rPr>
          <w:sz w:val="22"/>
          <w:szCs w:val="22"/>
        </w:rPr>
        <w:t>of</w:t>
      </w:r>
      <w:proofErr w:type="gramEnd"/>
      <w:r w:rsidRPr="00837C84">
        <w:rPr>
          <w:sz w:val="22"/>
          <w:szCs w:val="22"/>
        </w:rPr>
        <w:t xml:space="preserve"> the other part,</w:t>
      </w: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jc w:val="center"/>
        <w:rPr>
          <w:sz w:val="22"/>
          <w:szCs w:val="22"/>
        </w:rPr>
      </w:pPr>
      <w:r w:rsidRPr="00837C84">
        <w:rPr>
          <w:sz w:val="22"/>
          <w:szCs w:val="22"/>
        </w:rPr>
        <w:t xml:space="preserve">HAVE AGREED </w:t>
      </w:r>
    </w:p>
    <w:p w:rsidR="00567F01" w:rsidRPr="00837C84" w:rsidRDefault="00567F01" w:rsidP="00271664">
      <w:pPr>
        <w:tabs>
          <w:tab w:val="left" w:pos="510"/>
          <w:tab w:val="left" w:pos="1020"/>
          <w:tab w:val="left" w:pos="10977"/>
        </w:tabs>
        <w:rPr>
          <w:sz w:val="22"/>
          <w:szCs w:val="22"/>
        </w:rPr>
      </w:pPr>
      <w:proofErr w:type="gramStart"/>
      <w:r w:rsidRPr="00837C84">
        <w:rPr>
          <w:sz w:val="22"/>
          <w:szCs w:val="22"/>
        </w:rPr>
        <w:t>the</w:t>
      </w:r>
      <w:proofErr w:type="gramEnd"/>
      <w:r w:rsidRPr="00837C84">
        <w:rPr>
          <w:sz w:val="22"/>
          <w:szCs w:val="22"/>
        </w:rPr>
        <w:t xml:space="preserve"> following as regards the implementation of Framework Contract No </w:t>
      </w:r>
      <w:r w:rsidR="00EE2DFA" w:rsidRPr="00837C84">
        <w:rPr>
          <w:sz w:val="22"/>
          <w:szCs w:val="22"/>
        </w:rPr>
        <w:t>LISA/201</w:t>
      </w:r>
      <w:r w:rsidR="00A50B3E">
        <w:rPr>
          <w:sz w:val="22"/>
          <w:szCs w:val="22"/>
        </w:rPr>
        <w:t>7</w:t>
      </w:r>
      <w:r w:rsidR="000B092F" w:rsidRPr="00837C84">
        <w:rPr>
          <w:sz w:val="22"/>
          <w:szCs w:val="22"/>
        </w:rPr>
        <w:t>/RP/0</w:t>
      </w:r>
      <w:r w:rsidR="00A50B3E">
        <w:rPr>
          <w:sz w:val="22"/>
          <w:szCs w:val="22"/>
        </w:rPr>
        <w:t>3</w:t>
      </w:r>
      <w:r w:rsidR="000B092F" w:rsidRPr="00837C84">
        <w:rPr>
          <w:sz w:val="22"/>
          <w:szCs w:val="22"/>
        </w:rPr>
        <w:t xml:space="preserve"> </w:t>
      </w:r>
      <w:r w:rsidRPr="00837C84">
        <w:rPr>
          <w:sz w:val="22"/>
          <w:szCs w:val="22"/>
        </w:rPr>
        <w:t xml:space="preserve">signed by the </w:t>
      </w:r>
      <w:r w:rsidR="00715037" w:rsidRPr="00837C84">
        <w:rPr>
          <w:sz w:val="22"/>
          <w:szCs w:val="22"/>
        </w:rPr>
        <w:t>Contracting authority</w:t>
      </w:r>
      <w:r w:rsidRPr="00837C84">
        <w:rPr>
          <w:sz w:val="22"/>
          <w:szCs w:val="22"/>
        </w:rPr>
        <w:t xml:space="preserve"> and the Contractor on [complete] </w:t>
      </w:r>
      <w:r w:rsidRPr="00837C84">
        <w:rPr>
          <w:i/>
          <w:sz w:val="22"/>
          <w:szCs w:val="22"/>
        </w:rPr>
        <w:t>[</w:t>
      </w:r>
      <w:r w:rsidRPr="00837C84">
        <w:rPr>
          <w:i/>
          <w:sz w:val="22"/>
          <w:szCs w:val="22"/>
          <w:highlight w:val="darkGray"/>
        </w:rPr>
        <w:t>last amended by amendment No XX, signed on XX/XX/XXXX)</w:t>
      </w:r>
      <w:r w:rsidRPr="00837C84">
        <w:rPr>
          <w:sz w:val="22"/>
          <w:szCs w:val="22"/>
        </w:rPr>
        <w:t xml:space="preserve"> for the provision of services:  </w:t>
      </w:r>
    </w:p>
    <w:p w:rsidR="00567F01" w:rsidRPr="00837C84" w:rsidRDefault="00567F01" w:rsidP="00DA2263">
      <w:pPr>
        <w:pStyle w:val="Heading1"/>
        <w:rPr>
          <w:sz w:val="22"/>
          <w:szCs w:val="22"/>
        </w:rPr>
      </w:pPr>
      <w:r w:rsidRPr="00837C84">
        <w:rPr>
          <w:sz w:val="22"/>
          <w:szCs w:val="22"/>
        </w:rPr>
        <w:lastRenderedPageBreak/>
        <w:t xml:space="preserve">Preamble </w:t>
      </w:r>
    </w:p>
    <w:p w:rsidR="00567F01" w:rsidRPr="00837C84" w:rsidRDefault="00567F01" w:rsidP="00A73B58">
      <w:pPr>
        <w:pStyle w:val="Text1"/>
        <w:ind w:left="720" w:hanging="720"/>
        <w:rPr>
          <w:sz w:val="22"/>
          <w:szCs w:val="22"/>
        </w:rPr>
      </w:pPr>
      <w:r w:rsidRPr="00837C84">
        <w:rPr>
          <w:sz w:val="22"/>
          <w:szCs w:val="22"/>
        </w:rPr>
        <w:t>1.1</w:t>
      </w:r>
      <w:r w:rsidRPr="00837C84">
        <w:rPr>
          <w:sz w:val="22"/>
          <w:szCs w:val="22"/>
        </w:rPr>
        <w:tab/>
        <w:t xml:space="preserve">This Specific Contract is based on the Contractor's bid dated </w:t>
      </w:r>
      <w:r w:rsidRPr="00837C84">
        <w:rPr>
          <w:sz w:val="22"/>
          <w:szCs w:val="22"/>
          <w:highlight w:val="darkGray"/>
        </w:rPr>
        <w:t>XX.XX.XXXX</w:t>
      </w:r>
      <w:r w:rsidRPr="00837C84">
        <w:rPr>
          <w:sz w:val="22"/>
          <w:szCs w:val="22"/>
        </w:rPr>
        <w:t xml:space="preserve"> </w:t>
      </w:r>
      <w:r w:rsidRPr="00837C84">
        <w:rPr>
          <w:sz w:val="22"/>
          <w:szCs w:val="22"/>
          <w:highlight w:val="darkGray"/>
        </w:rPr>
        <w:t xml:space="preserve">(reference </w:t>
      </w:r>
      <w:proofErr w:type="gramStart"/>
      <w:r w:rsidRPr="00837C84">
        <w:rPr>
          <w:sz w:val="22"/>
          <w:szCs w:val="22"/>
          <w:highlight w:val="darkGray"/>
        </w:rPr>
        <w:t>…………</w:t>
      </w:r>
      <w:proofErr w:type="gramEnd"/>
      <w:r w:rsidRPr="00837C84">
        <w:rPr>
          <w:sz w:val="22"/>
          <w:szCs w:val="22"/>
          <w:highlight w:val="darkGray"/>
        </w:rPr>
        <w:t>..).</w:t>
      </w:r>
      <w:r w:rsidRPr="00837C84">
        <w:rPr>
          <w:sz w:val="22"/>
          <w:szCs w:val="22"/>
        </w:rPr>
        <w:t xml:space="preserve"> Once signed by the parties, the Specific Contract </w:t>
      </w:r>
      <w:proofErr w:type="gramStart"/>
      <w:r w:rsidRPr="00837C84">
        <w:rPr>
          <w:sz w:val="22"/>
          <w:szCs w:val="22"/>
        </w:rPr>
        <w:t>shall be governed</w:t>
      </w:r>
      <w:proofErr w:type="gramEnd"/>
      <w:r w:rsidRPr="00837C84">
        <w:rPr>
          <w:sz w:val="22"/>
          <w:szCs w:val="22"/>
        </w:rPr>
        <w:t xml:space="preserve"> by the Framework Contract. This Specific Contract does not amend the provisions of that Framework Contract.</w:t>
      </w:r>
    </w:p>
    <w:p w:rsidR="00567F01" w:rsidRPr="00837C84" w:rsidRDefault="00567F01">
      <w:pPr>
        <w:pStyle w:val="Heading1"/>
        <w:rPr>
          <w:sz w:val="22"/>
          <w:szCs w:val="22"/>
        </w:rPr>
      </w:pPr>
      <w:r w:rsidRPr="00837C84">
        <w:rPr>
          <w:sz w:val="22"/>
          <w:szCs w:val="22"/>
        </w:rPr>
        <w:t>Subject</w:t>
      </w:r>
    </w:p>
    <w:p w:rsidR="00567F01" w:rsidRPr="00837C84" w:rsidRDefault="00567F01" w:rsidP="00F7022A">
      <w:pPr>
        <w:spacing w:after="120"/>
        <w:ind w:left="709" w:hanging="709"/>
        <w:rPr>
          <w:sz w:val="22"/>
          <w:szCs w:val="22"/>
        </w:rPr>
      </w:pPr>
      <w:r w:rsidRPr="00837C84">
        <w:rPr>
          <w:sz w:val="22"/>
          <w:szCs w:val="22"/>
        </w:rPr>
        <w:t>2.1</w:t>
      </w:r>
      <w:r w:rsidRPr="00837C84">
        <w:rPr>
          <w:sz w:val="22"/>
          <w:szCs w:val="22"/>
        </w:rPr>
        <w:tab/>
        <w:t>The</w:t>
      </w:r>
      <w:r w:rsidRPr="00837C84">
        <w:rPr>
          <w:b/>
          <w:sz w:val="22"/>
          <w:szCs w:val="22"/>
        </w:rPr>
        <w:t xml:space="preserve"> </w:t>
      </w:r>
      <w:r w:rsidRPr="00837C84">
        <w:rPr>
          <w:sz w:val="22"/>
          <w:szCs w:val="22"/>
        </w:rPr>
        <w:t xml:space="preserve">subject of this Specific Contract is </w:t>
      </w:r>
      <w:r w:rsidRPr="00837C84">
        <w:rPr>
          <w:i/>
          <w:sz w:val="22"/>
          <w:szCs w:val="22"/>
          <w:highlight w:val="lightGray"/>
        </w:rPr>
        <w:t>[short description of subject]</w:t>
      </w:r>
      <w:r w:rsidRPr="00837C84">
        <w:rPr>
          <w:sz w:val="22"/>
          <w:szCs w:val="22"/>
          <w:highlight w:val="lightGray"/>
        </w:rPr>
        <w:t>.</w:t>
      </w:r>
      <w:r w:rsidRPr="00837C84">
        <w:rPr>
          <w:sz w:val="22"/>
          <w:szCs w:val="22"/>
        </w:rPr>
        <w:t xml:space="preserve"> </w:t>
      </w:r>
    </w:p>
    <w:p w:rsidR="00567F01" w:rsidRPr="00837C84" w:rsidRDefault="00567F01" w:rsidP="00FD3617">
      <w:pPr>
        <w:tabs>
          <w:tab w:val="left" w:pos="-480"/>
        </w:tabs>
        <w:suppressAutoHyphens/>
        <w:spacing w:after="120"/>
        <w:ind w:left="709" w:hanging="709"/>
        <w:rPr>
          <w:sz w:val="22"/>
          <w:szCs w:val="22"/>
        </w:rPr>
      </w:pPr>
      <w:r w:rsidRPr="00837C84">
        <w:rPr>
          <w:sz w:val="22"/>
          <w:szCs w:val="22"/>
        </w:rPr>
        <w:t>2.2</w:t>
      </w:r>
      <w:r w:rsidRPr="00837C84">
        <w:rPr>
          <w:sz w:val="22"/>
          <w:szCs w:val="22"/>
        </w:rPr>
        <w:tab/>
      </w:r>
      <w:r w:rsidRPr="00837C84">
        <w:rPr>
          <w:sz w:val="22"/>
          <w:szCs w:val="22"/>
        </w:rPr>
        <w:tab/>
        <w:t xml:space="preserve">The Contractor undertakes, subject to the terms set out in the Framework Contract and in this Specific Contract and its Annexes, which form an integral part of it, to perform the tasks </w:t>
      </w:r>
      <w:r w:rsidRPr="00837C84">
        <w:rPr>
          <w:i/>
          <w:sz w:val="22"/>
          <w:szCs w:val="22"/>
        </w:rPr>
        <w:t xml:space="preserve">specified </w:t>
      </w:r>
      <w:r w:rsidRPr="00837C84">
        <w:rPr>
          <w:sz w:val="22"/>
          <w:szCs w:val="22"/>
        </w:rPr>
        <w:t>in Annex I.</w:t>
      </w:r>
    </w:p>
    <w:p w:rsidR="00567F01" w:rsidRPr="00837C84" w:rsidRDefault="00567F01">
      <w:pPr>
        <w:pStyle w:val="Text1"/>
        <w:rPr>
          <w:sz w:val="22"/>
          <w:szCs w:val="22"/>
        </w:rPr>
      </w:pPr>
    </w:p>
    <w:p w:rsidR="00567F01" w:rsidRPr="00837C84" w:rsidRDefault="00567F01">
      <w:pPr>
        <w:pStyle w:val="Heading1"/>
        <w:rPr>
          <w:sz w:val="22"/>
          <w:szCs w:val="22"/>
        </w:rPr>
      </w:pPr>
      <w:r w:rsidRPr="00837C84">
        <w:rPr>
          <w:sz w:val="22"/>
          <w:szCs w:val="22"/>
        </w:rPr>
        <w:t>Duration and location</w:t>
      </w:r>
    </w:p>
    <w:p w:rsidR="00567F01" w:rsidRPr="00837C84" w:rsidRDefault="00567F01" w:rsidP="00F7022A">
      <w:pPr>
        <w:spacing w:after="120"/>
        <w:ind w:left="709" w:hanging="709"/>
        <w:rPr>
          <w:sz w:val="22"/>
          <w:szCs w:val="22"/>
        </w:rPr>
      </w:pPr>
      <w:r w:rsidRPr="00837C84">
        <w:rPr>
          <w:sz w:val="22"/>
          <w:szCs w:val="22"/>
        </w:rPr>
        <w:t>3.1.</w:t>
      </w:r>
      <w:r w:rsidRPr="00837C84">
        <w:rPr>
          <w:sz w:val="22"/>
          <w:szCs w:val="22"/>
        </w:rPr>
        <w:tab/>
        <w:t xml:space="preserve">This Specific Contract shall enter into force at the earliest on the date it is signed. The execution of the tasks </w:t>
      </w:r>
      <w:proofErr w:type="gramStart"/>
      <w:r w:rsidRPr="00837C84">
        <w:rPr>
          <w:sz w:val="22"/>
          <w:szCs w:val="22"/>
        </w:rPr>
        <w:t>shall be completed</w:t>
      </w:r>
      <w:proofErr w:type="gramEnd"/>
      <w:r w:rsidRPr="00837C84">
        <w:rPr>
          <w:sz w:val="22"/>
          <w:szCs w:val="22"/>
        </w:rPr>
        <w:t xml:space="preserve"> at the latest on </w:t>
      </w:r>
      <w:r w:rsidRPr="00837C84">
        <w:rPr>
          <w:b/>
          <w:sz w:val="22"/>
          <w:szCs w:val="22"/>
          <w:highlight w:val="darkGray"/>
        </w:rPr>
        <w:t>XX/XX/XXXX</w:t>
      </w:r>
      <w:r w:rsidRPr="00837C84">
        <w:rPr>
          <w:sz w:val="22"/>
          <w:szCs w:val="22"/>
        </w:rPr>
        <w:t>.</w:t>
      </w:r>
    </w:p>
    <w:p w:rsidR="00567F01" w:rsidRPr="00837C84" w:rsidRDefault="00567F01" w:rsidP="00FD3617">
      <w:pPr>
        <w:ind w:left="709" w:hanging="709"/>
        <w:rPr>
          <w:sz w:val="22"/>
          <w:szCs w:val="22"/>
        </w:rPr>
      </w:pPr>
      <w:r w:rsidRPr="00837C84">
        <w:rPr>
          <w:sz w:val="22"/>
          <w:szCs w:val="22"/>
        </w:rPr>
        <w:t>3.2.</w:t>
      </w:r>
      <w:r w:rsidRPr="00837C84">
        <w:rPr>
          <w:sz w:val="22"/>
          <w:szCs w:val="22"/>
        </w:rPr>
        <w:tab/>
        <w:t xml:space="preserve">The tasks </w:t>
      </w:r>
      <w:proofErr w:type="gramStart"/>
      <w:r w:rsidRPr="00837C84">
        <w:rPr>
          <w:sz w:val="22"/>
          <w:szCs w:val="22"/>
        </w:rPr>
        <w:t>shall be performed</w:t>
      </w:r>
      <w:proofErr w:type="gramEnd"/>
      <w:r w:rsidRPr="00837C84">
        <w:rPr>
          <w:sz w:val="22"/>
          <w:szCs w:val="22"/>
        </w:rPr>
        <w:t xml:space="preserve"> as specified in Annex I. The period of execution of the tasks </w:t>
      </w:r>
      <w:proofErr w:type="gramStart"/>
      <w:r w:rsidRPr="00837C84">
        <w:rPr>
          <w:sz w:val="22"/>
          <w:szCs w:val="22"/>
        </w:rPr>
        <w:t>may be extended</w:t>
      </w:r>
      <w:proofErr w:type="gramEnd"/>
      <w:r w:rsidRPr="00837C84">
        <w:rPr>
          <w:sz w:val="22"/>
          <w:szCs w:val="22"/>
        </w:rPr>
        <w:t xml:space="preserve"> only with the express written agreement of the parties by means of an amendment to this specific contract before such period elapses.</w:t>
      </w:r>
    </w:p>
    <w:p w:rsidR="00567F01" w:rsidRPr="00837C84" w:rsidRDefault="005F586C" w:rsidP="00F66E44">
      <w:pPr>
        <w:pStyle w:val="Text1"/>
        <w:tabs>
          <w:tab w:val="left" w:pos="4820"/>
        </w:tabs>
        <w:ind w:left="567" w:hanging="567"/>
        <w:rPr>
          <w:sz w:val="22"/>
          <w:szCs w:val="22"/>
        </w:rPr>
      </w:pPr>
      <w:r>
        <w:rPr>
          <w:sz w:val="22"/>
          <w:szCs w:val="22"/>
        </w:rPr>
        <w:t>3.3</w:t>
      </w:r>
      <w:r w:rsidR="00567F01" w:rsidRPr="00837C84">
        <w:rPr>
          <w:sz w:val="22"/>
          <w:szCs w:val="22"/>
        </w:rPr>
        <w:t>.</w:t>
      </w:r>
      <w:r w:rsidR="00567F01" w:rsidRPr="00837C84">
        <w:rPr>
          <w:sz w:val="22"/>
          <w:szCs w:val="22"/>
        </w:rPr>
        <w:tab/>
        <w:t xml:space="preserve">The tasks </w:t>
      </w:r>
      <w:proofErr w:type="gramStart"/>
      <w:r w:rsidR="00567F01" w:rsidRPr="00837C84">
        <w:rPr>
          <w:sz w:val="22"/>
          <w:szCs w:val="22"/>
        </w:rPr>
        <w:t>shall be performed</w:t>
      </w:r>
      <w:proofErr w:type="gramEnd"/>
      <w:r w:rsidR="00567F01" w:rsidRPr="00837C84">
        <w:rPr>
          <w:sz w:val="22"/>
          <w:szCs w:val="22"/>
        </w:rPr>
        <w:t xml:space="preserve"> on the premises of the Contractor</w:t>
      </w:r>
      <w:r w:rsidR="00993582">
        <w:rPr>
          <w:sz w:val="22"/>
          <w:szCs w:val="22"/>
        </w:rPr>
        <w:t xml:space="preserve"> </w:t>
      </w:r>
      <w:r w:rsidR="00EA11A0">
        <w:rPr>
          <w:sz w:val="22"/>
          <w:szCs w:val="22"/>
        </w:rPr>
        <w:t>and/</w:t>
      </w:r>
      <w:r w:rsidR="00993582">
        <w:rPr>
          <w:sz w:val="22"/>
          <w:szCs w:val="22"/>
        </w:rPr>
        <w:t xml:space="preserve">or </w:t>
      </w:r>
      <w:r>
        <w:rPr>
          <w:sz w:val="22"/>
          <w:szCs w:val="22"/>
        </w:rPr>
        <w:t xml:space="preserve">of </w:t>
      </w:r>
      <w:r w:rsidR="00993582">
        <w:rPr>
          <w:sz w:val="22"/>
          <w:szCs w:val="22"/>
        </w:rPr>
        <w:t>the contracting authority</w:t>
      </w:r>
    </w:p>
    <w:p w:rsidR="00567F01" w:rsidRPr="00837C84" w:rsidRDefault="00567F01">
      <w:pPr>
        <w:pStyle w:val="Heading1"/>
        <w:rPr>
          <w:sz w:val="22"/>
          <w:szCs w:val="22"/>
        </w:rPr>
      </w:pPr>
      <w:r w:rsidRPr="00837C84">
        <w:rPr>
          <w:sz w:val="22"/>
          <w:szCs w:val="22"/>
        </w:rPr>
        <w:t>Performance</w:t>
      </w:r>
    </w:p>
    <w:p w:rsidR="00567F01" w:rsidRPr="00837C84" w:rsidRDefault="00567F01">
      <w:pPr>
        <w:pStyle w:val="Text1"/>
        <w:rPr>
          <w:sz w:val="22"/>
          <w:szCs w:val="22"/>
        </w:rPr>
      </w:pPr>
      <w:r w:rsidRPr="00837C84">
        <w:rPr>
          <w:sz w:val="22"/>
          <w:szCs w:val="22"/>
        </w:rPr>
        <w:t xml:space="preserve">The tasks to </w:t>
      </w:r>
      <w:proofErr w:type="gramStart"/>
      <w:r w:rsidRPr="00837C84">
        <w:rPr>
          <w:sz w:val="22"/>
          <w:szCs w:val="22"/>
        </w:rPr>
        <w:t>be performed</w:t>
      </w:r>
      <w:proofErr w:type="gramEnd"/>
      <w:r w:rsidRPr="00837C84">
        <w:rPr>
          <w:sz w:val="22"/>
          <w:szCs w:val="22"/>
        </w:rPr>
        <w:t xml:space="preserve"> by the Contractor under this Specific Contract are described in detail in Annex I. These tasks shall be executed </w:t>
      </w:r>
      <w:proofErr w:type="gramStart"/>
      <w:r w:rsidRPr="00837C84">
        <w:rPr>
          <w:sz w:val="22"/>
          <w:szCs w:val="22"/>
        </w:rPr>
        <w:t>on the basis of</w:t>
      </w:r>
      <w:proofErr w:type="gramEnd"/>
      <w:r w:rsidRPr="00837C84">
        <w:rPr>
          <w:sz w:val="22"/>
          <w:szCs w:val="22"/>
        </w:rPr>
        <w:t xml:space="preserve"> ‘</w:t>
      </w:r>
      <w:r w:rsidR="00993582">
        <w:rPr>
          <w:sz w:val="22"/>
          <w:szCs w:val="22"/>
        </w:rPr>
        <w:t>service request</w:t>
      </w:r>
      <w:r w:rsidRPr="00837C84">
        <w:rPr>
          <w:sz w:val="22"/>
          <w:szCs w:val="22"/>
        </w:rPr>
        <w:t xml:space="preserve">’ drawn up using the form in Annex II. </w:t>
      </w:r>
    </w:p>
    <w:p w:rsidR="00567F01" w:rsidRPr="00837C84" w:rsidRDefault="00567F01">
      <w:pPr>
        <w:pStyle w:val="Text1"/>
        <w:rPr>
          <w:sz w:val="22"/>
          <w:szCs w:val="22"/>
        </w:rPr>
      </w:pPr>
      <w:r w:rsidRPr="00837C84">
        <w:rPr>
          <w:sz w:val="22"/>
          <w:szCs w:val="22"/>
        </w:rPr>
        <w:t xml:space="preserve">Within </w:t>
      </w:r>
      <w:r w:rsidRPr="00837C84">
        <w:rPr>
          <w:sz w:val="22"/>
          <w:szCs w:val="22"/>
          <w:highlight w:val="darkGray"/>
        </w:rPr>
        <w:t>XX</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sends the request by means of the form attached in Annex II, the Contractor shall return it to the </w:t>
      </w:r>
      <w:r w:rsidR="00715037" w:rsidRPr="00837C84">
        <w:rPr>
          <w:sz w:val="22"/>
          <w:szCs w:val="22"/>
        </w:rPr>
        <w:t>Contracting authority</w:t>
      </w:r>
      <w:r w:rsidRPr="00837C84">
        <w:rPr>
          <w:sz w:val="22"/>
          <w:szCs w:val="22"/>
        </w:rPr>
        <w:t xml:space="preserve"> duly completed. If the Contractor fails to meet the above-mentioned deadline, liquidated d</w:t>
      </w:r>
      <w:r w:rsidR="00715037" w:rsidRPr="00837C84">
        <w:rPr>
          <w:sz w:val="22"/>
          <w:szCs w:val="22"/>
        </w:rPr>
        <w:t>amages according to Article II.12</w:t>
      </w:r>
      <w:r w:rsidRPr="00837C84">
        <w:rPr>
          <w:sz w:val="22"/>
          <w:szCs w:val="22"/>
        </w:rPr>
        <w:t xml:space="preserve"> of the General Conditions shall apply.</w:t>
      </w:r>
    </w:p>
    <w:p w:rsidR="00567F01" w:rsidRPr="00837C84" w:rsidRDefault="00567F01">
      <w:pPr>
        <w:pStyle w:val="Text1"/>
        <w:rPr>
          <w:sz w:val="22"/>
          <w:szCs w:val="22"/>
        </w:rPr>
      </w:pPr>
      <w:r w:rsidRPr="00837C84">
        <w:rPr>
          <w:sz w:val="22"/>
          <w:szCs w:val="22"/>
        </w:rPr>
        <w:t>The time estimated for the execution of the relevant ‘</w:t>
      </w:r>
      <w:r w:rsidR="00B43911">
        <w:rPr>
          <w:sz w:val="22"/>
          <w:szCs w:val="22"/>
        </w:rPr>
        <w:t>service request</w:t>
      </w:r>
      <w:r w:rsidRPr="00837C84">
        <w:rPr>
          <w:sz w:val="22"/>
          <w:szCs w:val="22"/>
        </w:rPr>
        <w:t xml:space="preserve">’ shall be approved by the </w:t>
      </w:r>
      <w:r w:rsidR="00715037" w:rsidRPr="00837C84">
        <w:rPr>
          <w:sz w:val="22"/>
          <w:szCs w:val="22"/>
        </w:rPr>
        <w:t>Contracting authority</w:t>
      </w:r>
      <w:r w:rsidRPr="00837C84">
        <w:rPr>
          <w:sz w:val="22"/>
          <w:szCs w:val="22"/>
        </w:rPr>
        <w:t xml:space="preserve"> within a maximum of </w:t>
      </w:r>
      <w:r w:rsidRPr="00837C84">
        <w:rPr>
          <w:sz w:val="22"/>
          <w:szCs w:val="22"/>
          <w:highlight w:val="darkGray"/>
        </w:rPr>
        <w:t>XX</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received the estimate. If no approval </w:t>
      </w:r>
      <w:proofErr w:type="gramStart"/>
      <w:r w:rsidRPr="00837C84">
        <w:rPr>
          <w:sz w:val="22"/>
          <w:szCs w:val="22"/>
        </w:rPr>
        <w:t>has been sent</w:t>
      </w:r>
      <w:proofErr w:type="gramEnd"/>
      <w:r w:rsidRPr="00837C84">
        <w:rPr>
          <w:sz w:val="22"/>
          <w:szCs w:val="22"/>
        </w:rPr>
        <w:t xml:space="preserve"> by the end of the above-mentioned period, the </w:t>
      </w:r>
      <w:r w:rsidR="00715037" w:rsidRPr="00837C84">
        <w:rPr>
          <w:sz w:val="22"/>
          <w:szCs w:val="22"/>
        </w:rPr>
        <w:t>Contracting authority</w:t>
      </w:r>
      <w:r w:rsidRPr="00837C84">
        <w:rPr>
          <w:sz w:val="22"/>
          <w:szCs w:val="22"/>
        </w:rPr>
        <w:t xml:space="preserve"> shall be deemed not to have approved that estimate.</w:t>
      </w:r>
    </w:p>
    <w:p w:rsidR="00567F01" w:rsidRPr="00837C84" w:rsidRDefault="00567F01">
      <w:pPr>
        <w:pStyle w:val="Text1"/>
        <w:rPr>
          <w:sz w:val="22"/>
          <w:szCs w:val="22"/>
          <w:highlight w:val="yellow"/>
        </w:rPr>
      </w:pPr>
      <w:r w:rsidRPr="00837C84">
        <w:rPr>
          <w:sz w:val="22"/>
          <w:szCs w:val="22"/>
        </w:rPr>
        <w:t xml:space="preserve">Signature by the </w:t>
      </w:r>
      <w:r w:rsidR="00715037" w:rsidRPr="00837C84">
        <w:rPr>
          <w:sz w:val="22"/>
          <w:szCs w:val="22"/>
        </w:rPr>
        <w:t>Contracting authority</w:t>
      </w:r>
      <w:r w:rsidRPr="00837C84">
        <w:rPr>
          <w:sz w:val="22"/>
          <w:szCs w:val="22"/>
        </w:rPr>
        <w:t xml:space="preserve"> of the </w:t>
      </w:r>
      <w:r w:rsidR="00993582">
        <w:rPr>
          <w:sz w:val="22"/>
          <w:szCs w:val="22"/>
        </w:rPr>
        <w:t>acceptance form</w:t>
      </w:r>
      <w:r w:rsidRPr="00837C84">
        <w:rPr>
          <w:sz w:val="22"/>
          <w:szCs w:val="22"/>
        </w:rPr>
        <w:t xml:space="preserve"> attached in Annex III provides evidence of the work performed.</w:t>
      </w:r>
    </w:p>
    <w:p w:rsidR="00E24E1E" w:rsidRPr="00837C84" w:rsidRDefault="00E24E1E" w:rsidP="00E24E1E">
      <w:pPr>
        <w:pStyle w:val="Heading1"/>
        <w:tabs>
          <w:tab w:val="clear" w:pos="1080"/>
          <w:tab w:val="num" w:pos="480"/>
        </w:tabs>
        <w:ind w:left="480" w:hanging="480"/>
        <w:rPr>
          <w:sz w:val="22"/>
          <w:szCs w:val="22"/>
        </w:rPr>
      </w:pPr>
      <w:r w:rsidRPr="00837C84">
        <w:rPr>
          <w:sz w:val="22"/>
          <w:szCs w:val="22"/>
        </w:rPr>
        <w:t>Acceptance and Review</w:t>
      </w:r>
    </w:p>
    <w:p w:rsidR="00E24E1E" w:rsidRPr="00837C84" w:rsidRDefault="00E24E1E" w:rsidP="00E24E1E">
      <w:pPr>
        <w:rPr>
          <w:sz w:val="22"/>
          <w:szCs w:val="22"/>
        </w:rPr>
      </w:pPr>
      <w:r w:rsidRPr="00837C84">
        <w:rPr>
          <w:sz w:val="22"/>
          <w:szCs w:val="22"/>
        </w:rPr>
        <w:t xml:space="preserve">The deliverables will be accepted and reviewed according to the procedure laid down in Section </w:t>
      </w:r>
      <w:r w:rsidR="00C344B9">
        <w:rPr>
          <w:sz w:val="22"/>
          <w:szCs w:val="22"/>
        </w:rPr>
        <w:t>8.5.5</w:t>
      </w:r>
      <w:r w:rsidRPr="00837C84">
        <w:rPr>
          <w:sz w:val="22"/>
          <w:szCs w:val="22"/>
        </w:rPr>
        <w:t xml:space="preserve"> of the Tender Technical Specifications. </w:t>
      </w:r>
    </w:p>
    <w:p w:rsidR="00E24E1E" w:rsidRPr="00837C84" w:rsidRDefault="00E24E1E" w:rsidP="00E24E1E">
      <w:pPr>
        <w:pStyle w:val="Heading1"/>
        <w:numPr>
          <w:ilvl w:val="0"/>
          <w:numId w:val="0"/>
        </w:numPr>
        <w:rPr>
          <w:sz w:val="22"/>
          <w:szCs w:val="22"/>
        </w:rPr>
      </w:pPr>
    </w:p>
    <w:p w:rsidR="00567F01" w:rsidRPr="00837C84" w:rsidRDefault="00567F01">
      <w:pPr>
        <w:pStyle w:val="Heading1"/>
        <w:rPr>
          <w:sz w:val="22"/>
          <w:szCs w:val="22"/>
        </w:rPr>
      </w:pPr>
      <w:r w:rsidRPr="00837C84">
        <w:rPr>
          <w:sz w:val="22"/>
          <w:szCs w:val="22"/>
        </w:rPr>
        <w:t>Prices and payments</w:t>
      </w:r>
    </w:p>
    <w:p w:rsidR="00567F01" w:rsidRPr="00837C84" w:rsidRDefault="00E24E1E" w:rsidP="00F66E44">
      <w:pPr>
        <w:pStyle w:val="Text1"/>
        <w:tabs>
          <w:tab w:val="left" w:pos="567"/>
        </w:tabs>
        <w:ind w:left="720" w:hanging="720"/>
        <w:rPr>
          <w:sz w:val="22"/>
          <w:szCs w:val="22"/>
        </w:rPr>
      </w:pPr>
      <w:r w:rsidRPr="00837C84">
        <w:rPr>
          <w:sz w:val="22"/>
          <w:szCs w:val="22"/>
        </w:rPr>
        <w:t>6</w:t>
      </w:r>
      <w:r w:rsidR="00567F01" w:rsidRPr="00837C84">
        <w:rPr>
          <w:sz w:val="22"/>
          <w:szCs w:val="22"/>
        </w:rPr>
        <w:t>.1.</w:t>
      </w:r>
      <w:r w:rsidR="00567F01" w:rsidRPr="00837C84">
        <w:rPr>
          <w:sz w:val="22"/>
          <w:szCs w:val="22"/>
        </w:rPr>
        <w:tab/>
      </w:r>
      <w:r w:rsidR="00567F01" w:rsidRPr="00837C84">
        <w:rPr>
          <w:sz w:val="22"/>
          <w:szCs w:val="22"/>
        </w:rPr>
        <w:tab/>
        <w:t xml:space="preserve">The </w:t>
      </w:r>
      <w:r w:rsidR="00715037" w:rsidRPr="00837C84">
        <w:rPr>
          <w:sz w:val="22"/>
          <w:szCs w:val="22"/>
        </w:rPr>
        <w:t>Contracting authority</w:t>
      </w:r>
      <w:r w:rsidR="00567F01" w:rsidRPr="00837C84">
        <w:rPr>
          <w:sz w:val="22"/>
          <w:szCs w:val="22"/>
        </w:rPr>
        <w:t xml:space="preserve"> undertakes to pay the Contractor, in consideration for the services rendered under this Specific Contract</w:t>
      </w:r>
    </w:p>
    <w:p w:rsidR="00567F01" w:rsidRPr="00837C84" w:rsidRDefault="00567F01">
      <w:pPr>
        <w:pStyle w:val="Text1"/>
        <w:ind w:left="737" w:hanging="170"/>
        <w:rPr>
          <w:b/>
          <w:sz w:val="22"/>
          <w:szCs w:val="22"/>
        </w:rPr>
      </w:pPr>
      <w:r w:rsidRPr="00837C84">
        <w:rPr>
          <w:sz w:val="22"/>
          <w:szCs w:val="22"/>
        </w:rPr>
        <w:t>-</w:t>
      </w:r>
      <w:r w:rsidRPr="00837C84">
        <w:rPr>
          <w:sz w:val="22"/>
          <w:szCs w:val="22"/>
        </w:rPr>
        <w:tab/>
      </w:r>
      <w:proofErr w:type="gramStart"/>
      <w:r w:rsidRPr="00837C84">
        <w:rPr>
          <w:sz w:val="22"/>
          <w:szCs w:val="22"/>
        </w:rPr>
        <w:t>an</w:t>
      </w:r>
      <w:proofErr w:type="gramEnd"/>
      <w:r w:rsidRPr="00837C84">
        <w:rPr>
          <w:sz w:val="22"/>
          <w:szCs w:val="22"/>
        </w:rPr>
        <w:t xml:space="preserve"> amount of </w:t>
      </w:r>
      <w:r w:rsidRPr="00837C84">
        <w:rPr>
          <w:b/>
          <w:sz w:val="22"/>
          <w:szCs w:val="22"/>
          <w:highlight w:val="darkGray"/>
        </w:rPr>
        <w:t>EUR XXX</w:t>
      </w:r>
      <w:r w:rsidRPr="00837C84">
        <w:rPr>
          <w:sz w:val="22"/>
          <w:szCs w:val="22"/>
        </w:rPr>
        <w:t xml:space="preserve"> per day of actual services rendered, </w:t>
      </w:r>
      <w:r w:rsidRPr="00837C84">
        <w:rPr>
          <w:b/>
          <w:sz w:val="22"/>
          <w:szCs w:val="22"/>
        </w:rPr>
        <w:t xml:space="preserve">for a total of  </w:t>
      </w:r>
      <w:r w:rsidRPr="00837C84">
        <w:rPr>
          <w:b/>
          <w:sz w:val="22"/>
          <w:szCs w:val="22"/>
          <w:highlight w:val="darkGray"/>
        </w:rPr>
        <w:t>XX</w:t>
      </w:r>
      <w:r w:rsidRPr="00837C84">
        <w:rPr>
          <w:b/>
          <w:sz w:val="22"/>
          <w:szCs w:val="22"/>
        </w:rPr>
        <w:t xml:space="preserve"> days, i.e. a total of </w:t>
      </w:r>
      <w:r w:rsidRPr="00837C84">
        <w:rPr>
          <w:b/>
          <w:sz w:val="22"/>
          <w:szCs w:val="22"/>
          <w:highlight w:val="darkGray"/>
        </w:rPr>
        <w:t>EUR XXXXX</w:t>
      </w:r>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Profile of service provider</w:t>
      </w:r>
      <w:r w:rsidR="002D0380" w:rsidRPr="00837C84">
        <w:rPr>
          <w:sz w:val="22"/>
          <w:szCs w:val="22"/>
          <w:highlight w:val="darkGray"/>
        </w:rPr>
        <w:t xml:space="preserve"> on-site/off-site</w:t>
      </w:r>
      <w:proofErr w:type="gramStart"/>
      <w:r w:rsidRPr="00837C84">
        <w:rPr>
          <w:sz w:val="22"/>
          <w:szCs w:val="22"/>
          <w:highlight w:val="darkGray"/>
        </w:rPr>
        <w:t>:  ……………………….</w:t>
      </w:r>
      <w:proofErr w:type="gramEnd"/>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w:t>
      </w:r>
      <w:proofErr w:type="gramStart"/>
      <w:r w:rsidRPr="00837C84">
        <w:rPr>
          <w:sz w:val="22"/>
          <w:szCs w:val="22"/>
          <w:highlight w:val="darkGray"/>
        </w:rPr>
        <w:t>specify</w:t>
      </w:r>
      <w:proofErr w:type="gramEnd"/>
      <w:r w:rsidRPr="00837C84">
        <w:rPr>
          <w:sz w:val="22"/>
          <w:szCs w:val="22"/>
          <w:highlight w:val="darkGray"/>
        </w:rPr>
        <w:t xml:space="preserve"> the profile of the service provider in accordance with the profiles listed in the "PRICES" Annex to the Framework Contract)</w:t>
      </w:r>
    </w:p>
    <w:p w:rsidR="00567F01" w:rsidRPr="00837C84" w:rsidRDefault="00567F01">
      <w:pPr>
        <w:pStyle w:val="Text1"/>
        <w:ind w:left="737" w:hanging="170"/>
        <w:rPr>
          <w:sz w:val="22"/>
          <w:szCs w:val="22"/>
        </w:rPr>
      </w:pPr>
      <w:r w:rsidRPr="00837C84">
        <w:rPr>
          <w:b/>
          <w:sz w:val="22"/>
          <w:szCs w:val="22"/>
        </w:rPr>
        <w:t>-</w:t>
      </w:r>
      <w:r w:rsidRPr="00837C84">
        <w:rPr>
          <w:b/>
          <w:sz w:val="22"/>
          <w:szCs w:val="22"/>
        </w:rPr>
        <w:tab/>
      </w:r>
      <w:proofErr w:type="spellStart"/>
      <w:proofErr w:type="gramStart"/>
      <w:r w:rsidRPr="00837C84">
        <w:rPr>
          <w:b/>
          <w:sz w:val="22"/>
          <w:szCs w:val="22"/>
        </w:rPr>
        <w:t>etc</w:t>
      </w:r>
      <w:proofErr w:type="spellEnd"/>
      <w:proofErr w:type="gramEnd"/>
      <w:r w:rsidRPr="00837C84">
        <w:rPr>
          <w:rStyle w:val="FootnoteReference"/>
          <w:b/>
          <w:sz w:val="22"/>
          <w:szCs w:val="22"/>
        </w:rPr>
        <w:footnoteReference w:id="2"/>
      </w:r>
    </w:p>
    <w:p w:rsidR="00567F01" w:rsidRPr="00837C84" w:rsidRDefault="00E24E1E" w:rsidP="00F66E44">
      <w:pPr>
        <w:spacing w:after="120"/>
        <w:ind w:left="709" w:hanging="709"/>
        <w:rPr>
          <w:sz w:val="22"/>
          <w:szCs w:val="22"/>
        </w:rPr>
      </w:pPr>
      <w:r w:rsidRPr="00837C84">
        <w:rPr>
          <w:sz w:val="22"/>
          <w:szCs w:val="22"/>
        </w:rPr>
        <w:t>6</w:t>
      </w:r>
      <w:r w:rsidR="00567F01" w:rsidRPr="00837C84">
        <w:rPr>
          <w:sz w:val="22"/>
          <w:szCs w:val="22"/>
        </w:rPr>
        <w:t>.2</w:t>
      </w:r>
      <w:r w:rsidR="00567F01" w:rsidRPr="00837C84">
        <w:rPr>
          <w:sz w:val="22"/>
          <w:szCs w:val="22"/>
        </w:rPr>
        <w:tab/>
        <w:t xml:space="preserve">The </w:t>
      </w:r>
      <w:r w:rsidR="00567F01" w:rsidRPr="00837C84">
        <w:rPr>
          <w:b/>
          <w:sz w:val="22"/>
          <w:szCs w:val="22"/>
          <w:u w:val="single"/>
        </w:rPr>
        <w:t>total amount</w:t>
      </w:r>
      <w:r w:rsidR="00567F01" w:rsidRPr="00837C84">
        <w:rPr>
          <w:b/>
          <w:sz w:val="22"/>
          <w:szCs w:val="22"/>
        </w:rPr>
        <w:t xml:space="preserve"> </w:t>
      </w:r>
      <w:r w:rsidR="00567F01" w:rsidRPr="00837C84">
        <w:rPr>
          <w:sz w:val="22"/>
          <w:szCs w:val="22"/>
        </w:rPr>
        <w:t xml:space="preserve">to be paid by the </w:t>
      </w:r>
      <w:r w:rsidR="00715037" w:rsidRPr="00837C84">
        <w:rPr>
          <w:sz w:val="22"/>
          <w:szCs w:val="22"/>
        </w:rPr>
        <w:t>Contracting authority</w:t>
      </w:r>
      <w:r w:rsidR="00567F01" w:rsidRPr="00837C84">
        <w:rPr>
          <w:sz w:val="22"/>
          <w:szCs w:val="22"/>
        </w:rPr>
        <w:t xml:space="preserve"> under this Specific Contract shall be </w:t>
      </w:r>
      <w:r w:rsidR="00567F01" w:rsidRPr="00837C84">
        <w:rPr>
          <w:b/>
          <w:sz w:val="22"/>
          <w:szCs w:val="22"/>
          <w:highlight w:val="darkGray"/>
        </w:rPr>
        <w:t>EUR XXX</w:t>
      </w:r>
      <w:r w:rsidR="00567F01" w:rsidRPr="00837C84">
        <w:rPr>
          <w:sz w:val="22"/>
          <w:szCs w:val="22"/>
        </w:rPr>
        <w:t xml:space="preserve"> [amount in figures] covering all tasks executed. This amount shall cover all expenditure incurred by the Contractor in performing this Specific Contract.</w:t>
      </w:r>
    </w:p>
    <w:p w:rsidR="00567F01" w:rsidRPr="00837C84" w:rsidRDefault="00567F01" w:rsidP="00F66E44">
      <w:pPr>
        <w:pStyle w:val="Text1"/>
        <w:tabs>
          <w:tab w:val="left" w:pos="567"/>
        </w:tabs>
        <w:ind w:left="567"/>
        <w:rPr>
          <w:i/>
          <w:sz w:val="22"/>
          <w:szCs w:val="22"/>
        </w:rPr>
      </w:pPr>
      <w:r w:rsidRPr="00837C84">
        <w:rPr>
          <w:i/>
          <w:sz w:val="22"/>
          <w:szCs w:val="22"/>
          <w:highlight w:val="darkGray"/>
        </w:rPr>
        <w:tab/>
        <w:t xml:space="preserve">(+ add work performed outside </w:t>
      </w:r>
      <w:r w:rsidR="000B092F" w:rsidRPr="00837C84">
        <w:rPr>
          <w:i/>
          <w:sz w:val="22"/>
          <w:szCs w:val="22"/>
          <w:highlight w:val="darkGray"/>
        </w:rPr>
        <w:t>eu-LISA`s premises</w:t>
      </w:r>
      <w:r w:rsidR="00E42C74" w:rsidRPr="00837C84">
        <w:rPr>
          <w:i/>
          <w:sz w:val="22"/>
          <w:szCs w:val="22"/>
          <w:highlight w:val="darkGray"/>
        </w:rPr>
        <w:t xml:space="preserve"> (normal place of delivery)</w:t>
      </w:r>
      <w:r w:rsidRPr="00837C84">
        <w:rPr>
          <w:i/>
          <w:sz w:val="22"/>
          <w:szCs w:val="22"/>
          <w:highlight w:val="darkGray"/>
        </w:rPr>
        <w:t>, if necessary)</w:t>
      </w:r>
    </w:p>
    <w:p w:rsidR="00567F01" w:rsidRPr="00837C84" w:rsidRDefault="00567F01">
      <w:pPr>
        <w:pStyle w:val="Text1"/>
        <w:ind w:left="567" w:hanging="567"/>
        <w:rPr>
          <w:sz w:val="22"/>
          <w:szCs w:val="22"/>
        </w:rPr>
      </w:pPr>
    </w:p>
    <w:p w:rsidR="00715037" w:rsidRPr="00837C84" w:rsidRDefault="00E24E1E" w:rsidP="00715037">
      <w:pPr>
        <w:pStyle w:val="Text1"/>
        <w:ind w:left="567" w:hanging="567"/>
        <w:rPr>
          <w:sz w:val="22"/>
          <w:szCs w:val="22"/>
        </w:rPr>
      </w:pPr>
      <w:r w:rsidRPr="00837C84">
        <w:rPr>
          <w:sz w:val="22"/>
          <w:szCs w:val="22"/>
        </w:rPr>
        <w:t>6</w:t>
      </w:r>
      <w:r w:rsidR="00567F01" w:rsidRPr="00837C84">
        <w:rPr>
          <w:sz w:val="22"/>
          <w:szCs w:val="22"/>
        </w:rPr>
        <w:t>.3.</w:t>
      </w:r>
      <w:r w:rsidR="00567F01" w:rsidRPr="00837C84">
        <w:rPr>
          <w:sz w:val="22"/>
          <w:szCs w:val="22"/>
        </w:rPr>
        <w:tab/>
      </w:r>
      <w:r w:rsidR="00715037" w:rsidRPr="00837C84">
        <w:rPr>
          <w:sz w:val="22"/>
          <w:szCs w:val="22"/>
        </w:rPr>
        <w:t xml:space="preserve">In conformity with </w:t>
      </w:r>
      <w:r w:rsidR="000B092F" w:rsidRPr="00837C84">
        <w:rPr>
          <w:sz w:val="22"/>
          <w:szCs w:val="22"/>
        </w:rPr>
        <w:t xml:space="preserve">Section 1.5 of the Service Requirements </w:t>
      </w:r>
      <w:r w:rsidR="00715037" w:rsidRPr="00837C84">
        <w:rPr>
          <w:sz w:val="22"/>
          <w:szCs w:val="22"/>
        </w:rPr>
        <w:t>the invoicing procedures for the services, once accepted by the contracting authority, are as follows:</w:t>
      </w:r>
    </w:p>
    <w:p w:rsidR="00567F01" w:rsidRPr="00837C84" w:rsidRDefault="00567F01" w:rsidP="00F66E44">
      <w:pPr>
        <w:pStyle w:val="Text1"/>
        <w:ind w:left="567"/>
        <w:rPr>
          <w:b/>
          <w:i/>
          <w:sz w:val="22"/>
          <w:szCs w:val="22"/>
        </w:rPr>
      </w:pPr>
      <w:r w:rsidRPr="00837C84">
        <w:rPr>
          <w:b/>
          <w:i/>
          <w:sz w:val="22"/>
          <w:szCs w:val="22"/>
          <w:highlight w:val="darkGray"/>
        </w:rPr>
        <w:t>Specify one of the possibilities</w:t>
      </w:r>
      <w:r w:rsidR="00C344B9">
        <w:rPr>
          <w:b/>
          <w:i/>
          <w:sz w:val="22"/>
          <w:szCs w:val="22"/>
          <w:highlight w:val="darkGray"/>
        </w:rPr>
        <w:t xml:space="preserve"> below</w:t>
      </w:r>
      <w:r w:rsidRPr="00837C84">
        <w:rPr>
          <w:b/>
          <w:i/>
          <w:sz w:val="22"/>
          <w:szCs w:val="22"/>
          <w:highlight w:val="darkGray"/>
        </w:rPr>
        <w:t>:</w:t>
      </w:r>
    </w:p>
    <w:p w:rsidR="00567F01" w:rsidRPr="00837C84" w:rsidRDefault="00567F01" w:rsidP="00F66E44">
      <w:pPr>
        <w:pStyle w:val="Text1"/>
        <w:ind w:left="567"/>
        <w:rPr>
          <w:b/>
          <w:i/>
          <w:sz w:val="22"/>
          <w:szCs w:val="22"/>
          <w:u w:val="single"/>
        </w:rPr>
      </w:pPr>
      <w:r w:rsidRPr="00837C84">
        <w:rPr>
          <w:b/>
          <w:i/>
          <w:sz w:val="22"/>
          <w:szCs w:val="22"/>
          <w:u w:val="single"/>
        </w:rPr>
        <w:t xml:space="preserve">Amounts in the Specific </w:t>
      </w:r>
      <w:proofErr w:type="gramStart"/>
      <w:r w:rsidRPr="00837C84">
        <w:rPr>
          <w:b/>
          <w:i/>
          <w:sz w:val="22"/>
          <w:szCs w:val="22"/>
          <w:u w:val="single"/>
        </w:rPr>
        <w:t>Contract  over</w:t>
      </w:r>
      <w:proofErr w:type="gramEnd"/>
      <w:r w:rsidRPr="00837C84">
        <w:rPr>
          <w:b/>
          <w:i/>
          <w:sz w:val="22"/>
          <w:szCs w:val="22"/>
          <w:u w:val="single"/>
        </w:rPr>
        <w:t xml:space="preserve">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t xml:space="preserve"> </w:t>
      </w:r>
      <w:proofErr w:type="gramStart"/>
      <w:r w:rsidRPr="00837C84">
        <w:rPr>
          <w:sz w:val="22"/>
          <w:szCs w:val="22"/>
        </w:rPr>
        <w:t>on</w:t>
      </w:r>
      <w:proofErr w:type="gramEnd"/>
      <w:r w:rsidRPr="00837C84">
        <w:rPr>
          <w:sz w:val="22"/>
          <w:szCs w:val="22"/>
        </w:rPr>
        <w:t xml:space="preserve">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 Duly completed Forms in Annex II</w:t>
      </w:r>
      <w:r w:rsidR="00480361" w:rsidRPr="00837C84">
        <w:rPr>
          <w:sz w:val="22"/>
          <w:szCs w:val="22"/>
        </w:rPr>
        <w:t>,</w:t>
      </w:r>
      <w:r w:rsidRPr="00837C84">
        <w:rPr>
          <w:sz w:val="22"/>
          <w:szCs w:val="22"/>
        </w:rPr>
        <w:t xml:space="preserve"> </w:t>
      </w:r>
      <w:r w:rsidR="00B759D2" w:rsidRPr="00837C84">
        <w:rPr>
          <w:sz w:val="22"/>
          <w:szCs w:val="22"/>
        </w:rPr>
        <w:t xml:space="preserve">and </w:t>
      </w:r>
      <w:r w:rsidRPr="00837C84">
        <w:rPr>
          <w:sz w:val="22"/>
          <w:szCs w:val="22"/>
        </w:rPr>
        <w:t xml:space="preserve">III </w:t>
      </w:r>
      <w:proofErr w:type="gramStart"/>
      <w:r w:rsidRPr="00837C84">
        <w:rPr>
          <w:sz w:val="22"/>
          <w:szCs w:val="22"/>
        </w:rPr>
        <w:t>must be attached</w:t>
      </w:r>
      <w:proofErr w:type="gramEnd"/>
      <w:r w:rsidRPr="00837C84">
        <w:rPr>
          <w:sz w:val="22"/>
          <w:szCs w:val="22"/>
        </w:rPr>
        <w:t xml:space="preserve"> to the invoice</w:t>
      </w:r>
      <w:r w:rsidR="00B759D2" w:rsidRPr="00837C84">
        <w:rPr>
          <w:sz w:val="22"/>
          <w:szCs w:val="22"/>
        </w:rPr>
        <w:t xml:space="preserve">. </w:t>
      </w:r>
      <w:r w:rsidR="0082799E" w:rsidRPr="00837C84">
        <w:rPr>
          <w:color w:val="FF0000"/>
          <w:sz w:val="22"/>
          <w:szCs w:val="22"/>
        </w:rPr>
        <w:t xml:space="preserve">Additionally duly completed form in Annex A/B/C </w:t>
      </w:r>
      <w:proofErr w:type="gramStart"/>
      <w:r w:rsidR="0082799E" w:rsidRPr="00837C84">
        <w:rPr>
          <w:color w:val="FF0000"/>
          <w:sz w:val="22"/>
          <w:szCs w:val="22"/>
        </w:rPr>
        <w:t>must be attached</w:t>
      </w:r>
      <w:proofErr w:type="gramEnd"/>
      <w:r w:rsidR="0082799E" w:rsidRPr="00837C84">
        <w:rPr>
          <w:color w:val="FF0000"/>
          <w:sz w:val="22"/>
          <w:szCs w:val="22"/>
        </w:rPr>
        <w:t xml:space="preserve"> to the final payment invoice.</w:t>
      </w:r>
    </w:p>
    <w:p w:rsidR="00567F01" w:rsidRPr="00837C84" w:rsidRDefault="00567F01" w:rsidP="00F7022A">
      <w:pPr>
        <w:pStyle w:val="Text1"/>
        <w:tabs>
          <w:tab w:val="left" w:pos="567"/>
          <w:tab w:val="left" w:pos="709"/>
        </w:tabs>
        <w:ind w:left="709" w:hanging="709"/>
        <w:rPr>
          <w:b/>
          <w:i/>
          <w:sz w:val="22"/>
          <w:szCs w:val="22"/>
          <w:u w:val="single"/>
        </w:rPr>
      </w:pPr>
      <w:r w:rsidRPr="00837C84">
        <w:rPr>
          <w:b/>
          <w:i/>
          <w:sz w:val="22"/>
          <w:szCs w:val="22"/>
        </w:rPr>
        <w:tab/>
      </w:r>
      <w:r w:rsidRPr="00837C84">
        <w:rPr>
          <w:b/>
          <w:i/>
          <w:sz w:val="22"/>
          <w:szCs w:val="22"/>
          <w:u w:val="single"/>
        </w:rPr>
        <w:t>Amounts in the Specific Contract below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once the work has been completed</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Duly completed Forms in Annex II</w:t>
      </w:r>
      <w:r w:rsidR="00B759D2" w:rsidRPr="00837C84">
        <w:rPr>
          <w:sz w:val="22"/>
          <w:szCs w:val="22"/>
        </w:rPr>
        <w:t xml:space="preserve"> and</w:t>
      </w:r>
      <w:r w:rsidRPr="00837C84">
        <w:rPr>
          <w:sz w:val="22"/>
          <w:szCs w:val="22"/>
        </w:rPr>
        <w:t xml:space="preserve"> III </w:t>
      </w:r>
      <w:proofErr w:type="gramStart"/>
      <w:r w:rsidRPr="00837C84">
        <w:rPr>
          <w:sz w:val="22"/>
          <w:szCs w:val="22"/>
        </w:rPr>
        <w:t>must be attached</w:t>
      </w:r>
      <w:proofErr w:type="gramEnd"/>
      <w:r w:rsidRPr="00837C84">
        <w:rPr>
          <w:sz w:val="22"/>
          <w:szCs w:val="22"/>
        </w:rPr>
        <w:t xml:space="preserve"> to the invoice.</w:t>
      </w:r>
      <w:r w:rsidR="00B759D2" w:rsidRPr="00837C84">
        <w:rPr>
          <w:sz w:val="22"/>
          <w:szCs w:val="22"/>
        </w:rPr>
        <w:t xml:space="preserve"> </w:t>
      </w:r>
      <w:r w:rsidR="00B759D2" w:rsidRPr="00837C84">
        <w:rPr>
          <w:color w:val="FF0000"/>
          <w:sz w:val="22"/>
          <w:szCs w:val="22"/>
        </w:rPr>
        <w:t>Additionall</w:t>
      </w:r>
      <w:r w:rsidR="0082799E" w:rsidRPr="00837C84">
        <w:rPr>
          <w:color w:val="FF0000"/>
          <w:sz w:val="22"/>
          <w:szCs w:val="22"/>
        </w:rPr>
        <w:t>y duly completed form in Annex A/B/C</w:t>
      </w:r>
      <w:r w:rsidR="00B759D2" w:rsidRPr="00837C84">
        <w:rPr>
          <w:color w:val="FF0000"/>
          <w:sz w:val="22"/>
          <w:szCs w:val="22"/>
        </w:rPr>
        <w:t xml:space="preserve"> </w:t>
      </w:r>
      <w:proofErr w:type="gramStart"/>
      <w:r w:rsidR="00B759D2" w:rsidRPr="00837C84">
        <w:rPr>
          <w:color w:val="FF0000"/>
          <w:sz w:val="22"/>
          <w:szCs w:val="22"/>
        </w:rPr>
        <w:t>must be attached</w:t>
      </w:r>
      <w:proofErr w:type="gramEnd"/>
      <w:r w:rsidR="00B759D2" w:rsidRPr="00837C84">
        <w:rPr>
          <w:color w:val="FF0000"/>
          <w:sz w:val="22"/>
          <w:szCs w:val="22"/>
        </w:rPr>
        <w:t xml:space="preserve"> to the final payment invoice.</w:t>
      </w:r>
    </w:p>
    <w:p w:rsidR="00567F01" w:rsidRPr="00837C84" w:rsidRDefault="00E24E1E" w:rsidP="000B092F">
      <w:pPr>
        <w:pStyle w:val="Text1"/>
        <w:tabs>
          <w:tab w:val="left" w:pos="567"/>
          <w:tab w:val="left" w:pos="709"/>
        </w:tabs>
        <w:ind w:left="709"/>
        <w:rPr>
          <w:sz w:val="22"/>
          <w:szCs w:val="22"/>
        </w:rPr>
      </w:pPr>
      <w:r w:rsidRPr="00837C84">
        <w:rPr>
          <w:sz w:val="22"/>
          <w:szCs w:val="22"/>
        </w:rPr>
        <w:t>6</w:t>
      </w:r>
      <w:r w:rsidR="00567F01" w:rsidRPr="00837C84">
        <w:rPr>
          <w:sz w:val="22"/>
          <w:szCs w:val="22"/>
        </w:rPr>
        <w:t>.4.</w:t>
      </w:r>
      <w:r w:rsidR="00567F01" w:rsidRPr="00837C84">
        <w:rPr>
          <w:sz w:val="22"/>
          <w:szCs w:val="22"/>
        </w:rPr>
        <w:tab/>
        <w:t xml:space="preserve">Payments </w:t>
      </w:r>
      <w:proofErr w:type="gramStart"/>
      <w:r w:rsidR="00567F01" w:rsidRPr="00837C84">
        <w:rPr>
          <w:sz w:val="22"/>
          <w:szCs w:val="22"/>
        </w:rPr>
        <w:t>shall be made</w:t>
      </w:r>
      <w:proofErr w:type="gramEnd"/>
      <w:r w:rsidR="00567F01" w:rsidRPr="00837C84">
        <w:rPr>
          <w:sz w:val="22"/>
          <w:szCs w:val="22"/>
        </w:rPr>
        <w:t xml:space="preserve"> to account No </w:t>
      </w:r>
      <w:r w:rsidR="00567F01" w:rsidRPr="00837C84">
        <w:rPr>
          <w:sz w:val="22"/>
          <w:szCs w:val="22"/>
          <w:highlight w:val="darkGray"/>
        </w:rPr>
        <w:t>XXXXXX</w:t>
      </w:r>
      <w:r w:rsidR="00567F01" w:rsidRPr="00837C84">
        <w:rPr>
          <w:sz w:val="22"/>
          <w:szCs w:val="22"/>
        </w:rPr>
        <w:t xml:space="preserve"> held with </w:t>
      </w:r>
      <w:r w:rsidR="00567F01" w:rsidRPr="00837C84">
        <w:rPr>
          <w:sz w:val="22"/>
          <w:szCs w:val="22"/>
          <w:highlight w:val="darkGray"/>
        </w:rPr>
        <w:t>XXXXXX</w:t>
      </w:r>
      <w:r w:rsidR="00567F01" w:rsidRPr="00837C84">
        <w:rPr>
          <w:sz w:val="22"/>
          <w:szCs w:val="22"/>
        </w:rPr>
        <w:t xml:space="preserve"> on production of the invoice showing separately the amount of the fees and the VAT applied and within no more than 30 calendar days from the date the invoice is received by the Unit indicated in Article 5.5 below. Invoices presented by the Contractor shall indicate his place of taxation for VAT purposes and shall specify separately the amounts not including VAT </w:t>
      </w:r>
      <w:r w:rsidR="00567F01" w:rsidRPr="00837C84">
        <w:rPr>
          <w:sz w:val="22"/>
          <w:szCs w:val="22"/>
        </w:rPr>
        <w:lastRenderedPageBreak/>
        <w:t xml:space="preserve">and those including VAT. The payment </w:t>
      </w:r>
      <w:proofErr w:type="gramStart"/>
      <w:r w:rsidR="00567F01" w:rsidRPr="00837C84">
        <w:rPr>
          <w:sz w:val="22"/>
          <w:szCs w:val="22"/>
        </w:rPr>
        <w:t>shall be deemed to have been effected</w:t>
      </w:r>
      <w:proofErr w:type="gramEnd"/>
      <w:r w:rsidR="00567F01" w:rsidRPr="00837C84">
        <w:rPr>
          <w:sz w:val="22"/>
          <w:szCs w:val="22"/>
        </w:rPr>
        <w:t xml:space="preserve"> on the day the </w:t>
      </w:r>
      <w:r w:rsidR="00715037" w:rsidRPr="00837C84">
        <w:rPr>
          <w:sz w:val="22"/>
          <w:szCs w:val="22"/>
        </w:rPr>
        <w:t>Contracting authority</w:t>
      </w:r>
      <w:r w:rsidR="00567F01" w:rsidRPr="00837C84">
        <w:rPr>
          <w:sz w:val="22"/>
          <w:szCs w:val="22"/>
        </w:rPr>
        <w:t>'s financial account is debited.</w:t>
      </w:r>
    </w:p>
    <w:p w:rsidR="00567F01" w:rsidRPr="00837C84" w:rsidRDefault="000B092F" w:rsidP="000B092F">
      <w:pPr>
        <w:pStyle w:val="Text1"/>
        <w:numPr>
          <w:ins w:id="0" w:author="Author"/>
        </w:numPr>
        <w:tabs>
          <w:tab w:val="left" w:pos="709"/>
        </w:tabs>
        <w:ind w:left="709"/>
        <w:rPr>
          <w:b/>
          <w:i/>
          <w:sz w:val="22"/>
          <w:szCs w:val="22"/>
        </w:rPr>
      </w:pPr>
      <w:r w:rsidRPr="00837C84">
        <w:rPr>
          <w:b/>
          <w:i/>
          <w:sz w:val="22"/>
          <w:szCs w:val="22"/>
        </w:rPr>
        <w:t xml:space="preserve">In case of intra-Community purchases, the statement to be included in the invoices </w:t>
      </w:r>
      <w:proofErr w:type="gramStart"/>
      <w:r w:rsidRPr="00837C84">
        <w:rPr>
          <w:b/>
          <w:i/>
          <w:sz w:val="22"/>
          <w:szCs w:val="22"/>
        </w:rPr>
        <w:t>is:</w:t>
      </w:r>
      <w:proofErr w:type="gramEnd"/>
      <w:r w:rsidRPr="00837C84">
        <w:rPr>
          <w:b/>
          <w:i/>
          <w:sz w:val="22"/>
          <w:szCs w:val="22"/>
        </w:rPr>
        <w:t xml:space="preserve"> "For the official use of the European Union. VAT Exemption / European Union/ Article 151 of Council Directive 2006/112/EC.</w:t>
      </w:r>
    </w:p>
    <w:p w:rsidR="00837C84" w:rsidRPr="00837C84" w:rsidRDefault="00837C84" w:rsidP="00837C84">
      <w:pPr>
        <w:pStyle w:val="StyleJustified"/>
        <w:ind w:firstLine="567"/>
        <w:rPr>
          <w:i/>
          <w:color w:val="0070C0"/>
          <w:sz w:val="22"/>
          <w:szCs w:val="22"/>
        </w:rPr>
      </w:pPr>
      <w:r w:rsidRPr="00837C84">
        <w:rPr>
          <w:i/>
          <w:color w:val="0070C0"/>
          <w:sz w:val="22"/>
          <w:szCs w:val="22"/>
        </w:rPr>
        <w:t>[Option: for contractors for which VAT is due in Belgium]</w:t>
      </w:r>
    </w:p>
    <w:p w:rsidR="00837C84" w:rsidRPr="00837C84" w:rsidRDefault="00837C84" w:rsidP="00837C84">
      <w:pPr>
        <w:spacing w:after="120"/>
        <w:ind w:left="567"/>
        <w:rPr>
          <w:sz w:val="22"/>
          <w:szCs w:val="22"/>
        </w:rPr>
      </w:pPr>
      <w:r w:rsidRPr="00837C84">
        <w:rPr>
          <w:sz w:val="22"/>
          <w:szCs w:val="22"/>
        </w:rPr>
        <w:t>[</w:t>
      </w:r>
      <w:r w:rsidRPr="00837C84">
        <w:rPr>
          <w:sz w:val="22"/>
          <w:szCs w:val="22"/>
          <w:highlight w:val="lightGray"/>
        </w:rPr>
        <w:t>In Belgium, use of this contract constitutes a request for VAT exemption No 450, Article 42, paragraph 3.3 of the VAT code (circular 2/1978), provided the invoice includes the statement: ‘</w:t>
      </w:r>
      <w:proofErr w:type="spellStart"/>
      <w:r w:rsidRPr="00837C84">
        <w:rPr>
          <w:sz w:val="22"/>
          <w:szCs w:val="22"/>
          <w:highlight w:val="lightGray"/>
        </w:rPr>
        <w:t>Exonération</w:t>
      </w:r>
      <w:proofErr w:type="spellEnd"/>
      <w:r w:rsidRPr="00837C84">
        <w:rPr>
          <w:sz w:val="22"/>
          <w:szCs w:val="22"/>
          <w:highlight w:val="lightGray"/>
        </w:rPr>
        <w:t xml:space="preserve"> de la TVA, Article 42, </w:t>
      </w:r>
      <w:proofErr w:type="spellStart"/>
      <w:r w:rsidRPr="00837C84">
        <w:rPr>
          <w:sz w:val="22"/>
          <w:szCs w:val="22"/>
          <w:highlight w:val="lightGray"/>
        </w:rPr>
        <w:t>paragraphe</w:t>
      </w:r>
      <w:proofErr w:type="spellEnd"/>
      <w:r w:rsidRPr="00837C84">
        <w:rPr>
          <w:sz w:val="22"/>
          <w:szCs w:val="22"/>
          <w:highlight w:val="lightGray"/>
        </w:rPr>
        <w:t xml:space="preserve"> 3.3 du code de la TVA (</w:t>
      </w:r>
      <w:proofErr w:type="spellStart"/>
      <w:r w:rsidRPr="00837C84">
        <w:rPr>
          <w:sz w:val="22"/>
          <w:szCs w:val="22"/>
          <w:highlight w:val="lightGray"/>
        </w:rPr>
        <w:t>circulaire</w:t>
      </w:r>
      <w:proofErr w:type="spellEnd"/>
      <w:r w:rsidRPr="00837C84">
        <w:rPr>
          <w:sz w:val="22"/>
          <w:szCs w:val="22"/>
          <w:highlight w:val="lightGray"/>
        </w:rPr>
        <w:t xml:space="preserve"> 2/1978)’ or an equivalent statement in the Dutch or German language</w:t>
      </w:r>
      <w:r w:rsidRPr="00837C84">
        <w:rPr>
          <w:sz w:val="22"/>
          <w:szCs w:val="22"/>
        </w:rPr>
        <w:t>.]</w:t>
      </w:r>
    </w:p>
    <w:p w:rsidR="00FB7C64" w:rsidRPr="00837C84" w:rsidRDefault="00FB7C64" w:rsidP="00FB7C64">
      <w:pPr>
        <w:spacing w:after="120"/>
        <w:rPr>
          <w:sz w:val="22"/>
          <w:szCs w:val="22"/>
        </w:rPr>
      </w:pPr>
    </w:p>
    <w:p w:rsidR="00FB7C64" w:rsidRPr="00837C84" w:rsidRDefault="00FB7C64" w:rsidP="000B092F">
      <w:pPr>
        <w:pStyle w:val="Text1"/>
        <w:tabs>
          <w:tab w:val="left" w:pos="709"/>
        </w:tabs>
        <w:ind w:left="709"/>
        <w:rPr>
          <w:b/>
          <w:i/>
          <w:sz w:val="22"/>
          <w:szCs w:val="22"/>
        </w:rPr>
      </w:pPr>
    </w:p>
    <w:p w:rsidR="00567F01" w:rsidRPr="00837C84" w:rsidRDefault="00E24E1E" w:rsidP="00F66E44">
      <w:pPr>
        <w:pStyle w:val="Text1"/>
        <w:ind w:left="567" w:hanging="567"/>
        <w:jc w:val="left"/>
        <w:rPr>
          <w:sz w:val="22"/>
          <w:szCs w:val="22"/>
        </w:rPr>
      </w:pPr>
      <w:r w:rsidRPr="00837C84">
        <w:rPr>
          <w:sz w:val="22"/>
          <w:szCs w:val="22"/>
        </w:rPr>
        <w:t>6</w:t>
      </w:r>
      <w:r w:rsidR="00567F01" w:rsidRPr="00837C84">
        <w:rPr>
          <w:sz w:val="22"/>
          <w:szCs w:val="22"/>
        </w:rPr>
        <w:t>.5.</w:t>
      </w:r>
      <w:r w:rsidR="00567F01" w:rsidRPr="00837C84">
        <w:rPr>
          <w:sz w:val="22"/>
          <w:szCs w:val="22"/>
        </w:rPr>
        <w:tab/>
        <w:t xml:space="preserve">The address for invoices is: </w:t>
      </w:r>
    </w:p>
    <w:p w:rsidR="000B092F" w:rsidRPr="00837C84" w:rsidRDefault="000B092F" w:rsidP="000B092F">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left="1134"/>
        <w:rPr>
          <w:spacing w:val="-3"/>
          <w:sz w:val="22"/>
          <w:szCs w:val="22"/>
        </w:rPr>
      </w:pPr>
      <w:proofErr w:type="gramStart"/>
      <w:r w:rsidRPr="00837C84">
        <w:rPr>
          <w:spacing w:val="-3"/>
          <w:sz w:val="22"/>
          <w:szCs w:val="22"/>
        </w:rPr>
        <w:t>eu-LISA</w:t>
      </w:r>
      <w:proofErr w:type="gramEnd"/>
      <w:r w:rsidRPr="00837C84">
        <w:rPr>
          <w:spacing w:val="-3"/>
          <w:sz w:val="22"/>
          <w:szCs w:val="22"/>
        </w:rPr>
        <w:t xml:space="preserve"> Finance Team </w:t>
      </w:r>
    </w:p>
    <w:p w:rsidR="000B092F" w:rsidRPr="00837C84" w:rsidRDefault="000B092F" w:rsidP="000B092F">
      <w:pPr>
        <w:spacing w:after="0"/>
        <w:ind w:left="1134"/>
        <w:rPr>
          <w:bCs/>
          <w:iCs/>
          <w:sz w:val="22"/>
          <w:szCs w:val="22"/>
        </w:rPr>
      </w:pPr>
      <w:r w:rsidRPr="00837C84">
        <w:rPr>
          <w:bCs/>
          <w:iCs/>
          <w:sz w:val="22"/>
          <w:szCs w:val="22"/>
        </w:rPr>
        <w:t>EU HOUSE, 6</w:t>
      </w:r>
      <w:r w:rsidRPr="00837C84">
        <w:rPr>
          <w:bCs/>
          <w:iCs/>
          <w:sz w:val="22"/>
          <w:szCs w:val="22"/>
          <w:vertAlign w:val="superscript"/>
        </w:rPr>
        <w:t>th</w:t>
      </w:r>
      <w:r w:rsidRPr="00837C84">
        <w:rPr>
          <w:bCs/>
          <w:iCs/>
          <w:sz w:val="22"/>
          <w:szCs w:val="22"/>
        </w:rPr>
        <w:t xml:space="preserve"> floor</w:t>
      </w:r>
    </w:p>
    <w:p w:rsidR="000B092F" w:rsidRPr="00837C84" w:rsidRDefault="000B092F" w:rsidP="000B092F">
      <w:pPr>
        <w:spacing w:after="0"/>
        <w:ind w:left="1134"/>
        <w:rPr>
          <w:bCs/>
          <w:iCs/>
          <w:sz w:val="22"/>
          <w:szCs w:val="22"/>
          <w:lang w:val="es-ES"/>
        </w:rPr>
      </w:pPr>
      <w:r w:rsidRPr="00837C84">
        <w:rPr>
          <w:bCs/>
          <w:iCs/>
          <w:sz w:val="22"/>
          <w:szCs w:val="22"/>
          <w:lang w:val="es-ES"/>
        </w:rPr>
        <w:t xml:space="preserve">Rävala </w:t>
      </w:r>
      <w:proofErr w:type="spellStart"/>
      <w:r w:rsidRPr="00837C84">
        <w:rPr>
          <w:bCs/>
          <w:iCs/>
          <w:sz w:val="22"/>
          <w:szCs w:val="22"/>
          <w:lang w:val="es-ES"/>
        </w:rPr>
        <w:t>pst</w:t>
      </w:r>
      <w:proofErr w:type="spellEnd"/>
      <w:r w:rsidRPr="00837C84">
        <w:rPr>
          <w:bCs/>
          <w:iCs/>
          <w:sz w:val="22"/>
          <w:szCs w:val="22"/>
          <w:lang w:val="es-ES"/>
        </w:rPr>
        <w:t xml:space="preserve"> 4 </w:t>
      </w:r>
    </w:p>
    <w:p w:rsidR="000B092F" w:rsidRPr="00837C84" w:rsidRDefault="000B092F" w:rsidP="000B092F">
      <w:pPr>
        <w:spacing w:after="0"/>
        <w:ind w:left="1134"/>
        <w:rPr>
          <w:bCs/>
          <w:iCs/>
          <w:sz w:val="22"/>
          <w:szCs w:val="22"/>
          <w:lang w:val="es-ES"/>
        </w:rPr>
      </w:pPr>
      <w:proofErr w:type="spellStart"/>
      <w:r w:rsidRPr="00837C84">
        <w:rPr>
          <w:bCs/>
          <w:iCs/>
          <w:sz w:val="22"/>
          <w:szCs w:val="22"/>
          <w:lang w:val="es-ES"/>
        </w:rPr>
        <w:t>Tallinn</w:t>
      </w:r>
      <w:proofErr w:type="spellEnd"/>
      <w:r w:rsidRPr="00837C84">
        <w:rPr>
          <w:bCs/>
          <w:iCs/>
          <w:sz w:val="22"/>
          <w:szCs w:val="22"/>
          <w:lang w:val="es-ES"/>
        </w:rPr>
        <w:t xml:space="preserve"> 10143</w:t>
      </w:r>
    </w:p>
    <w:p w:rsidR="000B092F" w:rsidRPr="00837C84" w:rsidRDefault="000B092F" w:rsidP="000B092F">
      <w:pPr>
        <w:spacing w:after="0"/>
        <w:ind w:left="1134"/>
        <w:rPr>
          <w:bCs/>
          <w:iCs/>
          <w:sz w:val="22"/>
          <w:szCs w:val="22"/>
          <w:lang w:val="es-ES"/>
        </w:rPr>
      </w:pPr>
      <w:r w:rsidRPr="00837C84">
        <w:rPr>
          <w:bCs/>
          <w:iCs/>
          <w:sz w:val="22"/>
          <w:szCs w:val="22"/>
          <w:lang w:val="es-ES"/>
        </w:rPr>
        <w:t>Estonia</w:t>
      </w:r>
    </w:p>
    <w:p w:rsidR="000B092F" w:rsidRPr="00837C84" w:rsidRDefault="00006C02" w:rsidP="000B092F">
      <w:pPr>
        <w:spacing w:after="0"/>
        <w:ind w:left="1134"/>
        <w:rPr>
          <w:bCs/>
          <w:iCs/>
          <w:sz w:val="22"/>
          <w:szCs w:val="22"/>
          <w:lang w:val="es-ES"/>
        </w:rPr>
      </w:pPr>
      <w:hyperlink r:id="rId7" w:history="1">
        <w:r w:rsidR="000B092F" w:rsidRPr="00837C84">
          <w:rPr>
            <w:rStyle w:val="Hyperlink"/>
            <w:bCs/>
            <w:iCs/>
            <w:color w:val="000000"/>
            <w:sz w:val="22"/>
            <w:szCs w:val="22"/>
            <w:lang w:val="es-ES"/>
          </w:rPr>
          <w:t>EULISA.FINANCE@EULISA.EUROPA.EU</w:t>
        </w:r>
      </w:hyperlink>
    </w:p>
    <w:p w:rsidR="00567F01" w:rsidRPr="00837C84" w:rsidRDefault="00567F01" w:rsidP="00F66E44">
      <w:pPr>
        <w:pStyle w:val="Text1"/>
        <w:ind w:left="567" w:hanging="567"/>
        <w:jc w:val="left"/>
        <w:rPr>
          <w:sz w:val="22"/>
          <w:szCs w:val="22"/>
        </w:rPr>
      </w:pPr>
    </w:p>
    <w:p w:rsidR="00567F01" w:rsidRPr="00837C84" w:rsidRDefault="00567F01" w:rsidP="00512053">
      <w:pPr>
        <w:pStyle w:val="Heading1"/>
        <w:rPr>
          <w:sz w:val="22"/>
          <w:szCs w:val="22"/>
        </w:rPr>
      </w:pPr>
      <w:r w:rsidRPr="00837C84">
        <w:rPr>
          <w:sz w:val="22"/>
          <w:szCs w:val="22"/>
        </w:rPr>
        <w:t>Sub</w:t>
      </w:r>
      <w:r w:rsidRPr="00837C84">
        <w:rPr>
          <w:sz w:val="22"/>
          <w:szCs w:val="22"/>
        </w:rPr>
        <w:noBreakHyphen/>
        <w:t>contracting</w:t>
      </w:r>
      <w:r w:rsidRPr="00837C84">
        <w:rPr>
          <w:rStyle w:val="FootnoteReference"/>
          <w:sz w:val="22"/>
          <w:szCs w:val="22"/>
        </w:rPr>
        <w:footnoteReference w:id="3"/>
      </w:r>
    </w:p>
    <w:p w:rsidR="00567F01" w:rsidRPr="00837C84" w:rsidRDefault="00567F01" w:rsidP="0044180D">
      <w:pPr>
        <w:pStyle w:val="Text1"/>
        <w:spacing w:after="0"/>
        <w:rPr>
          <w:sz w:val="22"/>
          <w:szCs w:val="22"/>
          <w:highlight w:val="darkGray"/>
        </w:rPr>
      </w:pPr>
      <w:r w:rsidRPr="00837C84">
        <w:rPr>
          <w:sz w:val="22"/>
          <w:szCs w:val="22"/>
          <w:highlight w:val="darkGray"/>
        </w:rPr>
        <w:t xml:space="preserve">(Verify whether it is applicable or not. </w:t>
      </w:r>
    </w:p>
    <w:p w:rsidR="00567F01" w:rsidRPr="00837C84" w:rsidRDefault="00567F01" w:rsidP="0044180D">
      <w:pPr>
        <w:pStyle w:val="Text1"/>
        <w:spacing w:after="0"/>
        <w:rPr>
          <w:sz w:val="22"/>
          <w:szCs w:val="22"/>
        </w:rPr>
      </w:pPr>
      <w:r w:rsidRPr="00837C84">
        <w:rPr>
          <w:sz w:val="22"/>
          <w:szCs w:val="22"/>
          <w:highlight w:val="darkGray"/>
        </w:rPr>
        <w:t xml:space="preserve"> If </w:t>
      </w:r>
      <w:proofErr w:type="gramStart"/>
      <w:r w:rsidRPr="00837C84">
        <w:rPr>
          <w:sz w:val="22"/>
          <w:szCs w:val="22"/>
          <w:highlight w:val="darkGray"/>
        </w:rPr>
        <w:t>not:</w:t>
      </w:r>
      <w:proofErr w:type="gramEnd"/>
      <w:r w:rsidRPr="00837C84">
        <w:rPr>
          <w:sz w:val="22"/>
          <w:szCs w:val="22"/>
          <w:highlight w:val="darkGray"/>
        </w:rPr>
        <w:t xml:space="preserve"> specify "Not applicable")</w:t>
      </w:r>
    </w:p>
    <w:p w:rsidR="00567F01" w:rsidRPr="00837C84" w:rsidRDefault="00567F01" w:rsidP="0044180D">
      <w:pPr>
        <w:pStyle w:val="Text1"/>
        <w:rPr>
          <w:sz w:val="22"/>
          <w:szCs w:val="22"/>
          <w:highlight w:val="lightGray"/>
        </w:rPr>
      </w:pPr>
    </w:p>
    <w:p w:rsidR="00567F01" w:rsidRPr="00837C84" w:rsidRDefault="00567F01" w:rsidP="0044180D">
      <w:pPr>
        <w:pStyle w:val="Text1"/>
        <w:rPr>
          <w:sz w:val="22"/>
          <w:szCs w:val="22"/>
        </w:rPr>
      </w:pPr>
      <w:r w:rsidRPr="00837C84">
        <w:rPr>
          <w:sz w:val="22"/>
          <w:szCs w:val="22"/>
          <w:highlight w:val="lightGray"/>
        </w:rPr>
        <w:t>Or</w:t>
      </w:r>
      <w:r w:rsidRPr="00837C84">
        <w:rPr>
          <w:sz w:val="22"/>
          <w:szCs w:val="22"/>
        </w:rPr>
        <w:t xml:space="preserve"> </w:t>
      </w: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.1</w:t>
      </w:r>
      <w:r w:rsidR="00567F01" w:rsidRPr="00837C84">
        <w:rPr>
          <w:sz w:val="22"/>
          <w:szCs w:val="22"/>
        </w:rPr>
        <w:tab/>
      </w:r>
      <w:r w:rsidR="00715037" w:rsidRPr="00837C84">
        <w:rPr>
          <w:sz w:val="22"/>
          <w:szCs w:val="22"/>
        </w:rPr>
        <w:t>In conformity with Article II.7</w:t>
      </w:r>
      <w:r w:rsidR="00567F01" w:rsidRPr="00837C84">
        <w:rPr>
          <w:sz w:val="22"/>
          <w:szCs w:val="22"/>
        </w:rPr>
        <w:t xml:space="preserve"> of the General Conditions, the Contractor </w:t>
      </w:r>
      <w:proofErr w:type="gramStart"/>
      <w:r w:rsidR="00567F01" w:rsidRPr="00837C84">
        <w:rPr>
          <w:sz w:val="22"/>
          <w:szCs w:val="22"/>
        </w:rPr>
        <w:t>has been permitted</w:t>
      </w:r>
      <w:proofErr w:type="gramEnd"/>
      <w:r w:rsidR="00567F01" w:rsidRPr="00837C84">
        <w:rPr>
          <w:sz w:val="22"/>
          <w:szCs w:val="22"/>
        </w:rPr>
        <w:t xml:space="preserve"> to subcontract. </w:t>
      </w:r>
    </w:p>
    <w:p w:rsidR="00567F01" w:rsidRPr="00837C84" w:rsidRDefault="00567F01" w:rsidP="0044180D">
      <w:pPr>
        <w:pStyle w:val="Text1"/>
        <w:spacing w:after="0"/>
        <w:ind w:left="720" w:hanging="720"/>
        <w:rPr>
          <w:sz w:val="22"/>
          <w:szCs w:val="22"/>
        </w:rPr>
      </w:pP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.2</w:t>
      </w:r>
      <w:r w:rsidR="00567F01" w:rsidRPr="00837C84">
        <w:rPr>
          <w:sz w:val="22"/>
          <w:szCs w:val="22"/>
        </w:rPr>
        <w:tab/>
        <w:t xml:space="preserve">Tasks stated in Annex I </w:t>
      </w:r>
      <w:proofErr w:type="gramStart"/>
      <w:r w:rsidR="00567F01" w:rsidRPr="00837C84">
        <w:rPr>
          <w:sz w:val="22"/>
          <w:szCs w:val="22"/>
        </w:rPr>
        <w:t>may be performed</w:t>
      </w:r>
      <w:proofErr w:type="gramEnd"/>
      <w:r w:rsidR="00567F01" w:rsidRPr="00837C84">
        <w:rPr>
          <w:sz w:val="22"/>
          <w:szCs w:val="22"/>
        </w:rPr>
        <w:t xml:space="preserve"> by the subcontractor </w:t>
      </w:r>
      <w:r w:rsidR="00567F01" w:rsidRPr="00837C84">
        <w:rPr>
          <w:i/>
          <w:spacing w:val="-3"/>
          <w:sz w:val="22"/>
          <w:szCs w:val="22"/>
          <w:highlight w:val="darkGray"/>
        </w:rPr>
        <w:t>Name and address of subcontractor</w:t>
      </w:r>
      <w:r w:rsidR="00567F01" w:rsidRPr="00837C84">
        <w:rPr>
          <w:sz w:val="22"/>
          <w:szCs w:val="22"/>
        </w:rPr>
        <w:t>, entirely at the risk of the Contractor.</w:t>
      </w:r>
    </w:p>
    <w:p w:rsidR="00567F01" w:rsidRPr="00837C84" w:rsidRDefault="00567F01" w:rsidP="00512053">
      <w:pPr>
        <w:pStyle w:val="Text1"/>
        <w:spacing w:after="0"/>
        <w:ind w:left="720" w:hanging="720"/>
        <w:rPr>
          <w:sz w:val="22"/>
          <w:szCs w:val="22"/>
        </w:rPr>
      </w:pPr>
    </w:p>
    <w:p w:rsidR="00567F01" w:rsidRPr="00837C84" w:rsidRDefault="00567F01" w:rsidP="00512053">
      <w:pPr>
        <w:pStyle w:val="Text1"/>
        <w:spacing w:after="0"/>
        <w:ind w:left="720" w:hanging="720"/>
        <w:rPr>
          <w:sz w:val="22"/>
          <w:szCs w:val="22"/>
        </w:rPr>
      </w:pPr>
    </w:p>
    <w:p w:rsidR="00567F01" w:rsidRPr="00837C84" w:rsidRDefault="00E24E1E" w:rsidP="00512053">
      <w:pPr>
        <w:pStyle w:val="Text1"/>
        <w:spacing w:after="0"/>
        <w:ind w:left="720" w:hanging="720"/>
        <w:rPr>
          <w:b/>
          <w:sz w:val="22"/>
          <w:szCs w:val="22"/>
        </w:rPr>
      </w:pPr>
      <w:r w:rsidRPr="00837C84">
        <w:rPr>
          <w:sz w:val="22"/>
          <w:szCs w:val="22"/>
        </w:rPr>
        <w:t>7</w:t>
      </w:r>
      <w:r w:rsidR="00567F01" w:rsidRPr="00837C84">
        <w:rPr>
          <w:sz w:val="22"/>
          <w:szCs w:val="22"/>
        </w:rPr>
        <w:t>.3</w:t>
      </w:r>
      <w:r w:rsidR="00567F01" w:rsidRPr="00837C84">
        <w:rPr>
          <w:sz w:val="22"/>
          <w:szCs w:val="22"/>
        </w:rPr>
        <w:tab/>
        <w:t xml:space="preserve">Without prejudice to the </w:t>
      </w:r>
      <w:r w:rsidR="00715037" w:rsidRPr="00837C84">
        <w:rPr>
          <w:sz w:val="22"/>
          <w:szCs w:val="22"/>
        </w:rPr>
        <w:t xml:space="preserve">Contracting </w:t>
      </w:r>
      <w:proofErr w:type="gramStart"/>
      <w:r w:rsidR="00715037" w:rsidRPr="00837C84">
        <w:rPr>
          <w:sz w:val="22"/>
          <w:szCs w:val="22"/>
        </w:rPr>
        <w:t>authority</w:t>
      </w:r>
      <w:r w:rsidR="00567F01" w:rsidRPr="00837C84">
        <w:rPr>
          <w:sz w:val="22"/>
          <w:szCs w:val="22"/>
        </w:rPr>
        <w:t>’s</w:t>
      </w:r>
      <w:proofErr w:type="gramEnd"/>
      <w:r w:rsidR="00715037" w:rsidRPr="00837C84">
        <w:rPr>
          <w:sz w:val="22"/>
          <w:szCs w:val="22"/>
        </w:rPr>
        <w:t xml:space="preserve"> other rights under Article II.14</w:t>
      </w:r>
      <w:r w:rsidR="00567F01" w:rsidRPr="00837C84">
        <w:rPr>
          <w:sz w:val="22"/>
          <w:szCs w:val="22"/>
        </w:rPr>
        <w:t xml:space="preserve"> of the General Conditions, if the Contractor fails to meet his obligations, the Specific Contract with the </w:t>
      </w:r>
      <w:r w:rsidR="00715037" w:rsidRPr="00837C84">
        <w:rPr>
          <w:sz w:val="22"/>
          <w:szCs w:val="22"/>
        </w:rPr>
        <w:t>Contracting authority</w:t>
      </w:r>
      <w:r w:rsidR="00567F01" w:rsidRPr="00837C84">
        <w:rPr>
          <w:sz w:val="22"/>
          <w:szCs w:val="22"/>
        </w:rPr>
        <w:t xml:space="preserve"> may be terminated in accordance with Article II.1</w:t>
      </w:r>
      <w:r w:rsidR="00715037" w:rsidRPr="00837C84">
        <w:rPr>
          <w:sz w:val="22"/>
          <w:szCs w:val="22"/>
        </w:rPr>
        <w:t>4 (c</w:t>
      </w:r>
      <w:r w:rsidR="00567F01" w:rsidRPr="00837C84">
        <w:rPr>
          <w:sz w:val="22"/>
          <w:szCs w:val="22"/>
        </w:rPr>
        <w:t>) of the General Conditions. This clause applies throughout the term of the Specific Contract.</w:t>
      </w:r>
      <w:r w:rsidR="00567F01" w:rsidRPr="00837C84">
        <w:rPr>
          <w:i/>
          <w:sz w:val="22"/>
          <w:szCs w:val="22"/>
        </w:rPr>
        <w:t xml:space="preserve"> </w:t>
      </w:r>
    </w:p>
    <w:p w:rsidR="00567F01" w:rsidRPr="00837C84" w:rsidRDefault="00567F01" w:rsidP="00F66E44">
      <w:pPr>
        <w:pStyle w:val="Text1"/>
        <w:ind w:left="567" w:hanging="567"/>
        <w:jc w:val="left"/>
        <w:rPr>
          <w:sz w:val="22"/>
          <w:szCs w:val="22"/>
        </w:rPr>
      </w:pPr>
    </w:p>
    <w:p w:rsidR="00567F01" w:rsidRPr="00837C84" w:rsidRDefault="00567F01">
      <w:pPr>
        <w:pStyle w:val="Heading1"/>
        <w:rPr>
          <w:sz w:val="22"/>
          <w:szCs w:val="22"/>
        </w:rPr>
      </w:pPr>
      <w:r w:rsidRPr="00837C84">
        <w:rPr>
          <w:sz w:val="22"/>
          <w:szCs w:val="22"/>
        </w:rPr>
        <w:lastRenderedPageBreak/>
        <w:t>Performance bonds and Guarantees</w:t>
      </w:r>
    </w:p>
    <w:p w:rsidR="00567F01" w:rsidRPr="00837C84" w:rsidRDefault="00567F01">
      <w:pPr>
        <w:pStyle w:val="Text1"/>
        <w:spacing w:after="0"/>
        <w:rPr>
          <w:sz w:val="22"/>
          <w:szCs w:val="22"/>
          <w:highlight w:val="darkGray"/>
        </w:rPr>
      </w:pPr>
      <w:r w:rsidRPr="00837C84">
        <w:rPr>
          <w:sz w:val="22"/>
          <w:szCs w:val="22"/>
          <w:highlight w:val="darkGray"/>
        </w:rPr>
        <w:t xml:space="preserve">(Verify whether a guarantee is applicable. </w:t>
      </w:r>
    </w:p>
    <w:p w:rsidR="00567F01" w:rsidRPr="00837C84" w:rsidRDefault="00567F01">
      <w:pPr>
        <w:pStyle w:val="Text1"/>
        <w:spacing w:after="0"/>
        <w:rPr>
          <w:sz w:val="22"/>
          <w:szCs w:val="22"/>
        </w:rPr>
      </w:pPr>
      <w:r w:rsidRPr="00837C84">
        <w:rPr>
          <w:sz w:val="22"/>
          <w:szCs w:val="22"/>
          <w:highlight w:val="darkGray"/>
        </w:rPr>
        <w:t xml:space="preserve"> If </w:t>
      </w:r>
      <w:proofErr w:type="gramStart"/>
      <w:r w:rsidRPr="00837C84">
        <w:rPr>
          <w:sz w:val="22"/>
          <w:szCs w:val="22"/>
          <w:highlight w:val="darkGray"/>
        </w:rPr>
        <w:t>not:</w:t>
      </w:r>
      <w:proofErr w:type="gramEnd"/>
      <w:r w:rsidRPr="00837C84">
        <w:rPr>
          <w:sz w:val="22"/>
          <w:szCs w:val="22"/>
          <w:highlight w:val="darkGray"/>
        </w:rPr>
        <w:t xml:space="preserve"> specify "Not applicable")</w:t>
      </w:r>
    </w:p>
    <w:p w:rsidR="00567F01" w:rsidRPr="00837C84" w:rsidRDefault="00567F01">
      <w:pPr>
        <w:pStyle w:val="Text1"/>
        <w:spacing w:after="0"/>
        <w:rPr>
          <w:sz w:val="22"/>
          <w:szCs w:val="22"/>
        </w:rPr>
      </w:pPr>
    </w:p>
    <w:p w:rsidR="00567F01" w:rsidRPr="00837C84" w:rsidRDefault="00567F01">
      <w:pPr>
        <w:pStyle w:val="Text1"/>
        <w:spacing w:after="0"/>
        <w:rPr>
          <w:sz w:val="22"/>
          <w:szCs w:val="22"/>
        </w:rPr>
      </w:pPr>
    </w:p>
    <w:p w:rsidR="00567F01" w:rsidRPr="00837C84" w:rsidRDefault="00567F01">
      <w:pPr>
        <w:pStyle w:val="Heading1"/>
        <w:rPr>
          <w:sz w:val="22"/>
          <w:szCs w:val="22"/>
        </w:rPr>
      </w:pPr>
      <w:r w:rsidRPr="00837C84">
        <w:rPr>
          <w:sz w:val="22"/>
          <w:szCs w:val="22"/>
        </w:rPr>
        <w:t>Administrative provisions</w:t>
      </w: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.1.</w:t>
      </w:r>
      <w:r w:rsidR="00567F01" w:rsidRPr="00837C84">
        <w:rPr>
          <w:sz w:val="22"/>
          <w:szCs w:val="22"/>
        </w:rPr>
        <w:tab/>
        <w:t>The persons responsible for implementing this Specific Contract are:</w:t>
      </w:r>
    </w:p>
    <w:p w:rsidR="00567F01" w:rsidRPr="00837C84" w:rsidRDefault="00567F01">
      <w:pPr>
        <w:pStyle w:val="Text1"/>
        <w:ind w:left="567" w:hanging="567"/>
        <w:rPr>
          <w:sz w:val="22"/>
          <w:szCs w:val="22"/>
        </w:rPr>
      </w:pPr>
      <w:r w:rsidRPr="00837C84">
        <w:rPr>
          <w:sz w:val="22"/>
          <w:szCs w:val="22"/>
        </w:rPr>
        <w:tab/>
      </w:r>
      <w:r w:rsidRPr="00837C84">
        <w:rPr>
          <w:b/>
          <w:sz w:val="22"/>
          <w:szCs w:val="22"/>
        </w:rPr>
        <w:t xml:space="preserve">For the </w:t>
      </w:r>
      <w:r w:rsidR="00715037" w:rsidRPr="00837C84">
        <w:rPr>
          <w:b/>
          <w:sz w:val="22"/>
          <w:szCs w:val="22"/>
        </w:rPr>
        <w:t>Contracting authority</w:t>
      </w:r>
      <w:r w:rsidRPr="00837C84">
        <w:rPr>
          <w:sz w:val="22"/>
          <w:szCs w:val="22"/>
        </w:rPr>
        <w:t>:</w:t>
      </w:r>
    </w:p>
    <w:p w:rsidR="00567F01" w:rsidRPr="00837C84" w:rsidRDefault="00567F01">
      <w:pPr>
        <w:pStyle w:val="Text1"/>
        <w:ind w:left="567"/>
        <w:jc w:val="left"/>
        <w:rPr>
          <w:sz w:val="22"/>
          <w:szCs w:val="22"/>
        </w:rPr>
      </w:pPr>
      <w:r w:rsidRPr="00837C84">
        <w:rPr>
          <w:sz w:val="22"/>
          <w:szCs w:val="22"/>
          <w:u w:val="single"/>
        </w:rPr>
        <w:t>Administrative matters</w:t>
      </w:r>
      <w:r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pPr>
        <w:pStyle w:val="Text1"/>
        <w:spacing w:after="0"/>
        <w:ind w:left="567"/>
        <w:jc w:val="left"/>
        <w:rPr>
          <w:sz w:val="22"/>
          <w:szCs w:val="22"/>
        </w:rPr>
      </w:pPr>
    </w:p>
    <w:p w:rsidR="00567F01" w:rsidRPr="00837C84" w:rsidRDefault="00567F01">
      <w:pPr>
        <w:pStyle w:val="Text1"/>
        <w:ind w:left="567"/>
        <w:jc w:val="left"/>
        <w:rPr>
          <w:sz w:val="22"/>
          <w:szCs w:val="22"/>
        </w:rPr>
      </w:pPr>
      <w:r w:rsidRPr="00837C84">
        <w:rPr>
          <w:sz w:val="22"/>
          <w:szCs w:val="22"/>
          <w:u w:val="single"/>
        </w:rPr>
        <w:t>Technical matters</w:t>
      </w:r>
      <w:r w:rsidR="000B092F"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rsidP="00F66E44">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rsidP="00F66E44">
      <w:pPr>
        <w:pStyle w:val="Text1"/>
        <w:spacing w:after="0"/>
        <w:ind w:left="567"/>
        <w:jc w:val="left"/>
        <w:rPr>
          <w:sz w:val="22"/>
          <w:szCs w:val="22"/>
        </w:rPr>
      </w:pPr>
    </w:p>
    <w:p w:rsidR="00567F01" w:rsidRPr="00837C84" w:rsidRDefault="00567F01">
      <w:pPr>
        <w:pStyle w:val="Text1"/>
        <w:ind w:left="567"/>
        <w:jc w:val="left"/>
        <w:rPr>
          <w:b/>
          <w:sz w:val="22"/>
          <w:szCs w:val="22"/>
        </w:rPr>
      </w:pPr>
      <w:r w:rsidRPr="00837C84">
        <w:rPr>
          <w:b/>
          <w:sz w:val="22"/>
          <w:szCs w:val="22"/>
        </w:rPr>
        <w:t>For the Contractor:</w:t>
      </w:r>
    </w:p>
    <w:p w:rsidR="00567F01" w:rsidRPr="00837C84" w:rsidRDefault="00567F01">
      <w:pPr>
        <w:pStyle w:val="Text1"/>
        <w:ind w:left="567"/>
        <w:jc w:val="left"/>
        <w:rPr>
          <w:sz w:val="22"/>
          <w:szCs w:val="22"/>
        </w:rPr>
      </w:pPr>
      <w:r w:rsidRPr="00837C84">
        <w:rPr>
          <w:sz w:val="22"/>
          <w:szCs w:val="22"/>
          <w:u w:val="single"/>
        </w:rPr>
        <w:t>Administrative and technical matters</w:t>
      </w:r>
      <w:r w:rsidRPr="00837C84">
        <w:rPr>
          <w:sz w:val="22"/>
          <w:szCs w:val="22"/>
        </w:rPr>
        <w:t>:</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Tel</w:t>
      </w:r>
      <w:proofErr w:type="gramStart"/>
      <w:r w:rsidRPr="00837C84">
        <w:rPr>
          <w:sz w:val="22"/>
          <w:szCs w:val="22"/>
          <w:highlight w:val="darkGray"/>
        </w:rPr>
        <w:t>. :</w:t>
      </w:r>
      <w:proofErr w:type="gramEnd"/>
      <w:r w:rsidRPr="00837C84">
        <w:rPr>
          <w:sz w:val="22"/>
          <w:szCs w:val="22"/>
          <w:highlight w:val="darkGray"/>
        </w:rPr>
        <w:t xml:space="preserve">  …/………..</w:t>
      </w:r>
      <w:r w:rsidRPr="00837C84">
        <w:rPr>
          <w:sz w:val="22"/>
          <w:szCs w:val="22"/>
        </w:rPr>
        <w:t xml:space="preserve">  </w:t>
      </w:r>
    </w:p>
    <w:p w:rsidR="00567F01" w:rsidRPr="00837C84" w:rsidRDefault="00567F01">
      <w:pPr>
        <w:pStyle w:val="Text1"/>
        <w:ind w:left="567"/>
        <w:jc w:val="left"/>
        <w:rPr>
          <w:sz w:val="22"/>
          <w:szCs w:val="22"/>
        </w:rPr>
      </w:pP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.2.</w:t>
      </w:r>
      <w:r w:rsidR="00567F01" w:rsidRPr="00837C84">
        <w:rPr>
          <w:sz w:val="22"/>
          <w:szCs w:val="22"/>
        </w:rPr>
        <w:tab/>
        <w:t>All communications relating to the implementation of the Specific Contract must be in the form of written correspondence and be sent to the appropriate responsible persons.</w:t>
      </w:r>
    </w:p>
    <w:p w:rsidR="00C50C00" w:rsidRPr="00837C84" w:rsidRDefault="00C50C00">
      <w:pPr>
        <w:pStyle w:val="Heading1"/>
        <w:rPr>
          <w:sz w:val="22"/>
          <w:szCs w:val="22"/>
        </w:rPr>
      </w:pPr>
      <w:r w:rsidRPr="00837C84">
        <w:rPr>
          <w:sz w:val="22"/>
          <w:szCs w:val="22"/>
        </w:rPr>
        <w:t>Use of Results</w:t>
      </w:r>
    </w:p>
    <w:p w:rsidR="00C50C00" w:rsidRPr="00837C84" w:rsidRDefault="00C50C00" w:rsidP="00C50C00">
      <w:pPr>
        <w:tabs>
          <w:tab w:val="left" w:pos="-480"/>
        </w:tabs>
        <w:suppressAutoHyphens/>
        <w:ind w:left="709" w:hanging="709"/>
        <w:rPr>
          <w:sz w:val="22"/>
          <w:szCs w:val="22"/>
        </w:rPr>
      </w:pPr>
      <w:r w:rsidRPr="00837C84">
        <w:rPr>
          <w:sz w:val="22"/>
          <w:szCs w:val="22"/>
        </w:rPr>
        <w:t>[Not applicable]</w:t>
      </w:r>
    </w:p>
    <w:p w:rsidR="00C50C00" w:rsidRPr="00837C84" w:rsidRDefault="00C50C00" w:rsidP="00C50C00">
      <w:pPr>
        <w:tabs>
          <w:tab w:val="left" w:pos="-480"/>
        </w:tabs>
        <w:suppressAutoHyphens/>
        <w:rPr>
          <w:b/>
          <w:color w:val="0000FF"/>
          <w:sz w:val="22"/>
          <w:szCs w:val="22"/>
        </w:rPr>
      </w:pPr>
      <w:r w:rsidRPr="00837C84">
        <w:rPr>
          <w:b/>
          <w:color w:val="0000FF"/>
          <w:sz w:val="22"/>
          <w:szCs w:val="22"/>
        </w:rPr>
        <w:t>[</w:t>
      </w:r>
      <w:r w:rsidRPr="00837C84">
        <w:rPr>
          <w:b/>
          <w:i/>
          <w:color w:val="0000FF"/>
          <w:sz w:val="22"/>
          <w:szCs w:val="22"/>
        </w:rPr>
        <w:t xml:space="preserve">Insert details on the intended use of results linked to the specific request for service supplementing or replacing clause of the </w:t>
      </w:r>
      <w:r w:rsidR="00715037" w:rsidRPr="00837C84">
        <w:rPr>
          <w:b/>
          <w:i/>
          <w:color w:val="0000FF"/>
          <w:sz w:val="22"/>
          <w:szCs w:val="22"/>
        </w:rPr>
        <w:t>FWC`s</w:t>
      </w:r>
      <w:r w:rsidRPr="00837C84">
        <w:rPr>
          <w:b/>
          <w:i/>
          <w:color w:val="0000FF"/>
          <w:sz w:val="22"/>
          <w:szCs w:val="22"/>
        </w:rPr>
        <w:t xml:space="preserve"> Conditions</w:t>
      </w:r>
      <w:r w:rsidRPr="00837C84">
        <w:rPr>
          <w:b/>
          <w:color w:val="0000FF"/>
          <w:sz w:val="22"/>
          <w:szCs w:val="22"/>
        </w:rPr>
        <w:t>]</w:t>
      </w:r>
    </w:p>
    <w:p w:rsidR="00567F01" w:rsidRPr="00837C84" w:rsidRDefault="00567F01">
      <w:pPr>
        <w:pStyle w:val="Heading1"/>
        <w:rPr>
          <w:sz w:val="22"/>
          <w:szCs w:val="22"/>
        </w:rPr>
      </w:pPr>
      <w:r w:rsidRPr="00837C84">
        <w:rPr>
          <w:sz w:val="22"/>
          <w:szCs w:val="22"/>
        </w:rPr>
        <w:t>Annexes</w:t>
      </w:r>
    </w:p>
    <w:p w:rsidR="00567F01" w:rsidRPr="00837C84" w:rsidRDefault="00567F01">
      <w:pPr>
        <w:pStyle w:val="Text1"/>
        <w:rPr>
          <w:sz w:val="22"/>
          <w:szCs w:val="22"/>
        </w:rPr>
      </w:pPr>
      <w:r w:rsidRPr="00837C84">
        <w:rPr>
          <w:sz w:val="22"/>
          <w:szCs w:val="22"/>
        </w:rPr>
        <w:t xml:space="preserve">The following documents </w:t>
      </w:r>
      <w:proofErr w:type="gramStart"/>
      <w:r w:rsidRPr="00837C84">
        <w:rPr>
          <w:sz w:val="22"/>
          <w:szCs w:val="22"/>
        </w:rPr>
        <w:t>are annexed</w:t>
      </w:r>
      <w:proofErr w:type="gramEnd"/>
      <w:r w:rsidRPr="00837C84">
        <w:rPr>
          <w:sz w:val="22"/>
          <w:szCs w:val="22"/>
        </w:rPr>
        <w:t xml:space="preserve"> to the Specific Contract and form an integral part of it:</w:t>
      </w:r>
    </w:p>
    <w:p w:rsidR="00567F01" w:rsidRPr="00837C84" w:rsidRDefault="00567F01" w:rsidP="00543156">
      <w:pPr>
        <w:pStyle w:val="Text1"/>
        <w:spacing w:after="0"/>
        <w:ind w:left="567"/>
        <w:jc w:val="left"/>
        <w:rPr>
          <w:sz w:val="22"/>
          <w:szCs w:val="22"/>
        </w:rPr>
      </w:pPr>
      <w:r w:rsidRPr="00837C84">
        <w:rPr>
          <w:sz w:val="22"/>
          <w:szCs w:val="22"/>
        </w:rPr>
        <w:t>Annex I:</w:t>
      </w:r>
      <w:r w:rsidRPr="00837C84">
        <w:rPr>
          <w:sz w:val="22"/>
          <w:szCs w:val="22"/>
        </w:rPr>
        <w:tab/>
      </w:r>
      <w:r w:rsidRPr="00837C84">
        <w:rPr>
          <w:sz w:val="22"/>
          <w:szCs w:val="22"/>
        </w:rPr>
        <w:tab/>
        <w:t>Technical Annex / Description of tasks</w:t>
      </w:r>
      <w:r w:rsidRPr="00837C84">
        <w:rPr>
          <w:sz w:val="22"/>
          <w:szCs w:val="22"/>
        </w:rPr>
        <w:br/>
        <w:t>Annex II:</w:t>
      </w:r>
      <w:r w:rsidRPr="00837C84">
        <w:rPr>
          <w:sz w:val="22"/>
          <w:szCs w:val="22"/>
        </w:rPr>
        <w:tab/>
      </w:r>
      <w:r w:rsidR="00C344B9">
        <w:rPr>
          <w:sz w:val="22"/>
          <w:szCs w:val="22"/>
        </w:rPr>
        <w:tab/>
      </w:r>
      <w:r w:rsidRPr="00837C84">
        <w:rPr>
          <w:sz w:val="22"/>
          <w:szCs w:val="22"/>
        </w:rPr>
        <w:t>Quotation Form</w:t>
      </w:r>
      <w:r w:rsidRPr="00837C84">
        <w:rPr>
          <w:sz w:val="22"/>
          <w:szCs w:val="22"/>
        </w:rPr>
        <w:br/>
        <w:t>Annex III:</w:t>
      </w:r>
      <w:r w:rsidRPr="00837C84">
        <w:rPr>
          <w:sz w:val="22"/>
          <w:szCs w:val="22"/>
        </w:rPr>
        <w:tab/>
        <w:t>Certificate of Conformity</w:t>
      </w:r>
    </w:p>
    <w:p w:rsidR="000B092F" w:rsidRPr="00837C84" w:rsidRDefault="00E24E1E" w:rsidP="00543156">
      <w:pPr>
        <w:pStyle w:val="Text1"/>
        <w:spacing w:after="0"/>
        <w:ind w:left="567"/>
        <w:jc w:val="left"/>
        <w:rPr>
          <w:b/>
          <w:i/>
          <w:color w:val="0000FF"/>
          <w:sz w:val="22"/>
          <w:szCs w:val="22"/>
        </w:rPr>
      </w:pPr>
      <w:r w:rsidRPr="00837C84">
        <w:rPr>
          <w:b/>
          <w:i/>
          <w:color w:val="0000FF"/>
          <w:sz w:val="22"/>
          <w:szCs w:val="22"/>
        </w:rPr>
        <w:t>[</w:t>
      </w:r>
      <w:r w:rsidR="000B092F" w:rsidRPr="00837C84">
        <w:rPr>
          <w:b/>
          <w:i/>
          <w:color w:val="0000FF"/>
          <w:sz w:val="22"/>
          <w:szCs w:val="22"/>
        </w:rPr>
        <w:t>Annex IV</w:t>
      </w:r>
      <w:r w:rsidR="000B092F" w:rsidRPr="00837C84">
        <w:rPr>
          <w:b/>
          <w:i/>
          <w:color w:val="0000FF"/>
          <w:sz w:val="22"/>
          <w:szCs w:val="22"/>
        </w:rPr>
        <w:tab/>
      </w:r>
      <w:r w:rsidRPr="00837C84">
        <w:rPr>
          <w:b/>
          <w:i/>
          <w:color w:val="0000FF"/>
          <w:sz w:val="22"/>
          <w:szCs w:val="22"/>
        </w:rPr>
        <w:t>Performance first demand guarantee</w:t>
      </w:r>
    </w:p>
    <w:p w:rsidR="00543156" w:rsidRPr="00837C84" w:rsidRDefault="00715037" w:rsidP="00543156">
      <w:pPr>
        <w:pStyle w:val="Text1"/>
        <w:spacing w:after="0"/>
        <w:ind w:left="567"/>
        <w:jc w:val="left"/>
        <w:rPr>
          <w:b/>
          <w:i/>
          <w:color w:val="0000FF"/>
          <w:sz w:val="22"/>
          <w:szCs w:val="22"/>
        </w:rPr>
      </w:pPr>
      <w:r w:rsidRPr="00837C84">
        <w:rPr>
          <w:b/>
          <w:i/>
          <w:color w:val="0000FF"/>
          <w:sz w:val="22"/>
          <w:szCs w:val="22"/>
        </w:rPr>
        <w:t>Annex A</w:t>
      </w:r>
      <w:r w:rsidR="000B092F" w:rsidRPr="00837C84">
        <w:rPr>
          <w:b/>
          <w:i/>
          <w:color w:val="0000FF"/>
          <w:sz w:val="22"/>
          <w:szCs w:val="22"/>
        </w:rPr>
        <w:t>/B/C</w:t>
      </w:r>
      <w:r w:rsidR="00927C9F" w:rsidRPr="00837C84">
        <w:rPr>
          <w:b/>
          <w:i/>
          <w:color w:val="0000FF"/>
          <w:sz w:val="22"/>
          <w:szCs w:val="22"/>
        </w:rPr>
        <w:t xml:space="preserve">: </w:t>
      </w:r>
      <w:r w:rsidR="00927C9F" w:rsidRPr="00837C84">
        <w:rPr>
          <w:b/>
          <w:i/>
          <w:color w:val="0000FF"/>
          <w:sz w:val="22"/>
          <w:szCs w:val="22"/>
        </w:rPr>
        <w:tab/>
        <w:t>Statement</w:t>
      </w:r>
      <w:r w:rsidR="00543156" w:rsidRPr="00837C84">
        <w:rPr>
          <w:b/>
          <w:i/>
          <w:color w:val="0000FF"/>
          <w:sz w:val="22"/>
          <w:szCs w:val="22"/>
        </w:rPr>
        <w:t xml:space="preserve"> on transfer of IP rights</w:t>
      </w:r>
      <w:r w:rsidR="00E24E1E" w:rsidRPr="00837C84">
        <w:rPr>
          <w:b/>
          <w:i/>
          <w:color w:val="0000FF"/>
          <w:sz w:val="22"/>
          <w:szCs w:val="22"/>
        </w:rPr>
        <w:t>]</w:t>
      </w:r>
    </w:p>
    <w:p w:rsidR="00567F01" w:rsidRDefault="00567F01">
      <w:pPr>
        <w:pStyle w:val="Text1"/>
        <w:ind w:left="567" w:hanging="567"/>
        <w:rPr>
          <w:sz w:val="22"/>
          <w:szCs w:val="22"/>
        </w:rPr>
      </w:pPr>
    </w:p>
    <w:p w:rsidR="00C344B9" w:rsidRDefault="00C344B9">
      <w:pPr>
        <w:pStyle w:val="Text1"/>
        <w:ind w:left="567" w:hanging="567"/>
        <w:rPr>
          <w:sz w:val="22"/>
          <w:szCs w:val="22"/>
        </w:rPr>
      </w:pPr>
    </w:p>
    <w:p w:rsidR="00C344B9" w:rsidRPr="00837C84" w:rsidRDefault="00C344B9">
      <w:pPr>
        <w:pStyle w:val="Text1"/>
        <w:ind w:left="567" w:hanging="567"/>
        <w:rPr>
          <w:sz w:val="22"/>
          <w:szCs w:val="22"/>
        </w:rPr>
      </w:pPr>
    </w:p>
    <w:p w:rsidR="00E24E1E" w:rsidRPr="00837C84" w:rsidRDefault="00E24E1E" w:rsidP="00E24E1E">
      <w:pPr>
        <w:rPr>
          <w:b/>
          <w:sz w:val="22"/>
          <w:szCs w:val="22"/>
        </w:rPr>
      </w:pPr>
      <w:r w:rsidRPr="00837C84">
        <w:rPr>
          <w:b/>
          <w:sz w:val="22"/>
          <w:szCs w:val="22"/>
        </w:rPr>
        <w:lastRenderedPageBreak/>
        <w:t>SIGNATURES</w:t>
      </w:r>
    </w:p>
    <w:tbl>
      <w:tblPr>
        <w:tblW w:w="8897" w:type="dxa"/>
        <w:tblLayout w:type="fixed"/>
        <w:tblLook w:val="0000" w:firstRow="0" w:lastRow="0" w:firstColumn="0" w:lastColumn="0" w:noHBand="0" w:noVBand="0"/>
      </w:tblPr>
      <w:tblGrid>
        <w:gridCol w:w="4644"/>
        <w:gridCol w:w="4253"/>
      </w:tblGrid>
      <w:tr w:rsidR="00E24E1E" w:rsidRPr="00837C84" w:rsidTr="0025663E">
        <w:tc>
          <w:tcPr>
            <w:tcW w:w="4644" w:type="dxa"/>
          </w:tcPr>
          <w:p w:rsidR="00E24E1E" w:rsidRPr="00837C84" w:rsidRDefault="00E24E1E" w:rsidP="0025663E">
            <w:pPr>
              <w:tabs>
                <w:tab w:val="left" w:pos="0"/>
                <w:tab w:val="left" w:pos="510"/>
                <w:tab w:val="left" w:pos="10977"/>
              </w:tabs>
              <w:rPr>
                <w:sz w:val="22"/>
                <w:szCs w:val="22"/>
              </w:rPr>
            </w:pPr>
            <w:r w:rsidRPr="00837C84">
              <w:rPr>
                <w:sz w:val="22"/>
                <w:szCs w:val="22"/>
              </w:rPr>
              <w:t>For the Contractor,</w:t>
            </w: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 _______________________</w:t>
            </w:r>
          </w:p>
          <w:p w:rsidR="00E24E1E" w:rsidRPr="00837C84" w:rsidRDefault="00E24E1E" w:rsidP="0025663E">
            <w:pPr>
              <w:tabs>
                <w:tab w:val="left" w:pos="0"/>
                <w:tab w:val="left" w:pos="510"/>
                <w:tab w:val="left" w:pos="10977"/>
              </w:tabs>
              <w:rPr>
                <w:sz w:val="22"/>
                <w:szCs w:val="22"/>
              </w:rPr>
            </w:pPr>
          </w:p>
        </w:tc>
        <w:tc>
          <w:tcPr>
            <w:tcW w:w="4253" w:type="dxa"/>
          </w:tcPr>
          <w:p w:rsidR="00E24E1E" w:rsidRPr="00837C84" w:rsidRDefault="00E24E1E" w:rsidP="0025663E">
            <w:pPr>
              <w:tabs>
                <w:tab w:val="left" w:pos="0"/>
                <w:tab w:val="left" w:pos="119"/>
                <w:tab w:val="left" w:pos="10977"/>
              </w:tabs>
              <w:rPr>
                <w:sz w:val="22"/>
                <w:szCs w:val="22"/>
              </w:rPr>
            </w:pPr>
            <w:r w:rsidRPr="00837C84">
              <w:rPr>
                <w:sz w:val="22"/>
                <w:szCs w:val="22"/>
              </w:rPr>
              <w:t>For the contracting authority,</w:t>
            </w: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signature:_____________________</w:t>
            </w:r>
          </w:p>
          <w:p w:rsidR="00E24E1E" w:rsidRPr="00837C84" w:rsidRDefault="00E24E1E" w:rsidP="0025663E">
            <w:pPr>
              <w:tabs>
                <w:tab w:val="left" w:pos="0"/>
                <w:tab w:val="left" w:pos="510"/>
                <w:tab w:val="left" w:pos="10977"/>
              </w:tabs>
              <w:rPr>
                <w:sz w:val="22"/>
                <w:szCs w:val="22"/>
              </w:rPr>
            </w:pPr>
          </w:p>
        </w:tc>
      </w:tr>
      <w:tr w:rsidR="00E24E1E" w:rsidRPr="00837C84" w:rsidTr="0025663E">
        <w:tc>
          <w:tcPr>
            <w:tcW w:w="4644"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c>
          <w:tcPr>
            <w:tcW w:w="4253"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r>
    </w:tbl>
    <w:p w:rsidR="00E24E1E" w:rsidRPr="00837C84" w:rsidRDefault="00E24E1E" w:rsidP="00E24E1E">
      <w:pPr>
        <w:tabs>
          <w:tab w:val="left" w:pos="0"/>
          <w:tab w:val="left" w:pos="510"/>
          <w:tab w:val="left" w:pos="10977"/>
        </w:tabs>
        <w:outlineLvl w:val="0"/>
        <w:rPr>
          <w:sz w:val="22"/>
          <w:szCs w:val="22"/>
        </w:rPr>
      </w:pPr>
    </w:p>
    <w:p w:rsidR="00E24E1E" w:rsidRPr="00837C84" w:rsidRDefault="00E24E1E" w:rsidP="00E24E1E">
      <w:pPr>
        <w:tabs>
          <w:tab w:val="left" w:pos="0"/>
          <w:tab w:val="left" w:pos="510"/>
          <w:tab w:val="left" w:pos="10977"/>
        </w:tabs>
        <w:outlineLvl w:val="0"/>
        <w:rPr>
          <w:sz w:val="22"/>
          <w:szCs w:val="22"/>
        </w:rPr>
      </w:pPr>
      <w:r w:rsidRPr="00837C84">
        <w:rPr>
          <w:sz w:val="22"/>
          <w:szCs w:val="22"/>
        </w:rPr>
        <w:t>In duplicate in English.</w:t>
      </w: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jc w:val="center"/>
        <w:rPr>
          <w:b/>
          <w:sz w:val="22"/>
          <w:szCs w:val="22"/>
        </w:rPr>
      </w:pPr>
      <w:r w:rsidRPr="00837C84">
        <w:rPr>
          <w:b/>
          <w:sz w:val="22"/>
          <w:szCs w:val="22"/>
        </w:rPr>
        <w:lastRenderedPageBreak/>
        <w:t>ANNEX I</w:t>
      </w:r>
    </w:p>
    <w:p w:rsidR="0082799E" w:rsidRPr="00837C84" w:rsidRDefault="0082799E" w:rsidP="0082799E">
      <w:pPr>
        <w:pStyle w:val="Text1"/>
        <w:jc w:val="right"/>
        <w:rPr>
          <w:sz w:val="22"/>
          <w:szCs w:val="22"/>
        </w:rPr>
      </w:pPr>
    </w:p>
    <w:p w:rsidR="0082799E" w:rsidRPr="00837C84" w:rsidRDefault="0082799E" w:rsidP="0082799E">
      <w:pPr>
        <w:pStyle w:val="Text1"/>
        <w:jc w:val="center"/>
        <w:rPr>
          <w:b/>
          <w:sz w:val="22"/>
          <w:szCs w:val="22"/>
          <w:u w:val="single"/>
        </w:rPr>
      </w:pPr>
      <w:r w:rsidRPr="00837C84">
        <w:rPr>
          <w:b/>
          <w:sz w:val="22"/>
          <w:szCs w:val="22"/>
          <w:u w:val="single"/>
        </w:rPr>
        <w:t>TECHNICAL ANNEX: DESCRIPTION OF TASKS</w:t>
      </w:r>
    </w:p>
    <w:p w:rsidR="0082799E" w:rsidRPr="00837C84" w:rsidRDefault="0082799E" w:rsidP="0082799E">
      <w:pPr>
        <w:pStyle w:val="Text1"/>
        <w:jc w:val="right"/>
        <w:rPr>
          <w:sz w:val="22"/>
          <w:szCs w:val="22"/>
        </w:rPr>
      </w:pP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WORKING METHOD: QUOTED TIME &amp; MEANS</w:t>
      </w:r>
    </w:p>
    <w:p w:rsidR="0082799E" w:rsidRPr="00837C84" w:rsidRDefault="0082799E" w:rsidP="0082799E">
      <w:pPr>
        <w:rPr>
          <w:sz w:val="22"/>
          <w:szCs w:val="22"/>
        </w:rPr>
      </w:pPr>
      <w:r w:rsidRPr="00837C84">
        <w:rPr>
          <w:sz w:val="22"/>
          <w:szCs w:val="22"/>
        </w:rPr>
        <w:t xml:space="preserve">The work covered by the present Specific Contract is divided into various </w:t>
      </w:r>
      <w:r w:rsidR="00993582">
        <w:rPr>
          <w:sz w:val="22"/>
          <w:szCs w:val="22"/>
        </w:rPr>
        <w:t>service request forms</w:t>
      </w:r>
      <w:r w:rsidRPr="00837C84">
        <w:rPr>
          <w:sz w:val="22"/>
          <w:szCs w:val="22"/>
        </w:rPr>
        <w:t xml:space="preserve"> according to the detailed description provided in §2 below.</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1.</w:t>
      </w:r>
      <w:r w:rsidRPr="00837C84">
        <w:rPr>
          <w:b/>
          <w:sz w:val="22"/>
          <w:szCs w:val="22"/>
        </w:rPr>
        <w:tab/>
      </w:r>
      <w:r w:rsidRPr="00837C84">
        <w:rPr>
          <w:b/>
          <w:sz w:val="22"/>
          <w:szCs w:val="22"/>
          <w:u w:val="single"/>
        </w:rPr>
        <w:t>CONTEXT/INTRODUCTION AND OBJECTIVES</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rPr>
        <w:t>2.</w:t>
      </w:r>
      <w:r w:rsidRPr="00837C84">
        <w:rPr>
          <w:b/>
          <w:sz w:val="22"/>
          <w:szCs w:val="22"/>
        </w:rPr>
        <w:tab/>
      </w:r>
      <w:r w:rsidRPr="00837C84">
        <w:rPr>
          <w:b/>
          <w:sz w:val="22"/>
          <w:szCs w:val="22"/>
          <w:u w:val="single"/>
        </w:rPr>
        <w:t>DESCRIPTION OF TASKS</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3.</w:t>
      </w:r>
      <w:r w:rsidRPr="00837C84">
        <w:rPr>
          <w:b/>
          <w:sz w:val="22"/>
          <w:szCs w:val="22"/>
        </w:rPr>
        <w:tab/>
      </w:r>
      <w:r w:rsidRPr="00837C84">
        <w:rPr>
          <w:b/>
          <w:sz w:val="22"/>
          <w:szCs w:val="22"/>
          <w:u w:val="single"/>
        </w:rPr>
        <w:t>WORK ENVIRONMENT/CONDITIONS</w:t>
      </w:r>
    </w:p>
    <w:p w:rsidR="0082799E" w:rsidRPr="00837C84" w:rsidRDefault="0082799E" w:rsidP="0082799E">
      <w:pPr>
        <w:pStyle w:val="Text1"/>
        <w:tabs>
          <w:tab w:val="left" w:pos="284"/>
          <w:tab w:val="left" w:pos="567"/>
        </w:tabs>
        <w:ind w:left="284" w:hanging="284"/>
        <w:rPr>
          <w:sz w:val="22"/>
          <w:szCs w:val="22"/>
        </w:rPr>
      </w:pPr>
      <w:r w:rsidRPr="00837C84">
        <w:rPr>
          <w:b/>
          <w:sz w:val="22"/>
          <w:szCs w:val="22"/>
        </w:rPr>
        <w:t>4.</w:t>
      </w:r>
      <w:r w:rsidRPr="00837C84">
        <w:rPr>
          <w:b/>
          <w:sz w:val="22"/>
          <w:szCs w:val="22"/>
        </w:rPr>
        <w:tab/>
      </w:r>
      <w:r w:rsidRPr="00837C84">
        <w:rPr>
          <w:b/>
          <w:sz w:val="22"/>
          <w:szCs w:val="22"/>
          <w:u w:val="single"/>
        </w:rPr>
        <w:t>DESCRIPTION OF THE METHOD FOR ACCEPTING EACH SUB</w:t>
      </w:r>
      <w:r w:rsidRPr="00837C84">
        <w:rPr>
          <w:b/>
          <w:sz w:val="22"/>
          <w:szCs w:val="22"/>
          <w:u w:val="single"/>
        </w:rPr>
        <w:noBreakHyphen/>
        <w:t>TASK WORKING DAYS ESTIMATE</w:t>
      </w:r>
      <w:r w:rsidRPr="00837C84">
        <w:rPr>
          <w:sz w:val="22"/>
          <w:szCs w:val="22"/>
        </w:rPr>
        <w:tab/>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Since the w</w:t>
      </w:r>
      <w:r w:rsidRPr="00837C84">
        <w:rPr>
          <w:snapToGrid w:val="0"/>
          <w:sz w:val="22"/>
          <w:szCs w:val="22"/>
          <w:lang w:eastAsia="en-US"/>
        </w:rPr>
        <w:t xml:space="preserve">ork will be divided into various </w:t>
      </w:r>
      <w:r w:rsidR="00993582">
        <w:rPr>
          <w:snapToGrid w:val="0"/>
          <w:sz w:val="22"/>
          <w:szCs w:val="22"/>
          <w:lang w:eastAsia="en-US"/>
        </w:rPr>
        <w:t xml:space="preserve">service </w:t>
      </w:r>
      <w:r w:rsidR="00993582" w:rsidRPr="00441698">
        <w:rPr>
          <w:snapToGrid w:val="0"/>
          <w:sz w:val="22"/>
          <w:szCs w:val="22"/>
          <w:lang w:eastAsia="en-US"/>
        </w:rPr>
        <w:t>requests</w:t>
      </w:r>
      <w:r w:rsidRPr="00441698">
        <w:rPr>
          <w:snapToGrid w:val="0"/>
          <w:sz w:val="22"/>
          <w:szCs w:val="22"/>
          <w:lang w:eastAsia="en-US"/>
        </w:rPr>
        <w:t xml:space="preserve"> (or "quoted time &amp; means"), the Contracting authority will provide the Contractor with a detailed description of each</w:t>
      </w:r>
      <w:r w:rsidRPr="00837C84">
        <w:rPr>
          <w:snapToGrid w:val="0"/>
          <w:sz w:val="22"/>
          <w:szCs w:val="22"/>
          <w:lang w:eastAsia="en-US"/>
        </w:rPr>
        <w:t xml:space="preserve"> requested </w:t>
      </w:r>
      <w:r w:rsidR="00993582">
        <w:rPr>
          <w:snapToGrid w:val="0"/>
          <w:sz w:val="22"/>
          <w:szCs w:val="22"/>
          <w:lang w:eastAsia="en-US"/>
        </w:rPr>
        <w:t>service</w:t>
      </w:r>
      <w:r w:rsidRPr="00837C84">
        <w:rPr>
          <w:snapToGrid w:val="0"/>
          <w:sz w:val="22"/>
          <w:szCs w:val="22"/>
          <w:lang w:eastAsia="en-US"/>
        </w:rPr>
        <w:t xml:space="preserve">. The Contractor will then send the Contracting authority an estimate of the number of days </w:t>
      </w:r>
      <w:r w:rsidR="00993582">
        <w:rPr>
          <w:snapToGrid w:val="0"/>
          <w:sz w:val="22"/>
          <w:szCs w:val="22"/>
          <w:lang w:eastAsia="en-US"/>
        </w:rPr>
        <w:t xml:space="preserve">or deliverables needed to perform </w:t>
      </w:r>
      <w:r w:rsidRPr="00837C84">
        <w:rPr>
          <w:snapToGrid w:val="0"/>
          <w:sz w:val="22"/>
          <w:szCs w:val="22"/>
          <w:lang w:eastAsia="en-US"/>
        </w:rPr>
        <w:t xml:space="preserve">and the expected delivery date. The related financial offer will demonstrate for each </w:t>
      </w:r>
      <w:r w:rsidR="00993582">
        <w:rPr>
          <w:snapToGrid w:val="0"/>
          <w:sz w:val="22"/>
          <w:szCs w:val="22"/>
          <w:lang w:eastAsia="en-US"/>
        </w:rPr>
        <w:t>service request</w:t>
      </w:r>
      <w:r w:rsidRPr="00837C84">
        <w:rPr>
          <w:snapToGrid w:val="0"/>
          <w:sz w:val="22"/>
          <w:szCs w:val="22"/>
          <w:lang w:eastAsia="en-US"/>
        </w:rPr>
        <w:t xml:space="preserve"> the list of team members with their names, profiles, levels, individual workloads, and individual fee rates</w:t>
      </w:r>
      <w:r w:rsidR="00993582">
        <w:rPr>
          <w:snapToGrid w:val="0"/>
          <w:sz w:val="22"/>
          <w:szCs w:val="22"/>
          <w:lang w:eastAsia="en-US"/>
        </w:rPr>
        <w:t xml:space="preserve"> and for supplies the description unit price, quantity, place of delivery and total price</w:t>
      </w:r>
      <w:r w:rsidRPr="00837C84">
        <w:rPr>
          <w:snapToGrid w:val="0"/>
          <w:sz w:val="22"/>
          <w:szCs w:val="22"/>
          <w:lang w:eastAsia="en-US"/>
        </w:rPr>
        <w:t>.</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 xml:space="preserve">Once the </w:t>
      </w:r>
      <w:proofErr w:type="gramStart"/>
      <w:r w:rsidRPr="00837C84">
        <w:rPr>
          <w:sz w:val="22"/>
          <w:szCs w:val="22"/>
        </w:rPr>
        <w:t>estimate has been accepted by the Contracting authority</w:t>
      </w:r>
      <w:proofErr w:type="gramEnd"/>
      <w:r w:rsidRPr="00837C84">
        <w:rPr>
          <w:sz w:val="22"/>
          <w:szCs w:val="22"/>
        </w:rPr>
        <w:t>, only the number of days</w:t>
      </w:r>
      <w:r w:rsidR="00993582">
        <w:rPr>
          <w:sz w:val="22"/>
          <w:szCs w:val="22"/>
        </w:rPr>
        <w:t>/ deliverables</w:t>
      </w:r>
      <w:r w:rsidRPr="00837C84">
        <w:rPr>
          <w:sz w:val="22"/>
          <w:szCs w:val="22"/>
        </w:rPr>
        <w:t xml:space="preserve"> indicated in the estimate will be chargeable. </w:t>
      </w:r>
      <w:proofErr w:type="gramStart"/>
      <w:r w:rsidRPr="00837C84">
        <w:rPr>
          <w:sz w:val="22"/>
          <w:szCs w:val="22"/>
        </w:rPr>
        <w:t>( See</w:t>
      </w:r>
      <w:proofErr w:type="gramEnd"/>
      <w:r w:rsidRPr="00837C84">
        <w:rPr>
          <w:sz w:val="22"/>
          <w:szCs w:val="22"/>
        </w:rPr>
        <w:t xml:space="preserve"> Annex II)</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r>
      <w:r w:rsidRPr="00837C84">
        <w:rPr>
          <w:snapToGrid w:val="0"/>
          <w:sz w:val="22"/>
          <w:szCs w:val="22"/>
          <w:lang w:eastAsia="en-US"/>
        </w:rPr>
        <w:t xml:space="preserve">The invoicing, approved by the Contracting authority, </w:t>
      </w:r>
      <w:proofErr w:type="gramStart"/>
      <w:r w:rsidRPr="00837C84">
        <w:rPr>
          <w:snapToGrid w:val="0"/>
          <w:sz w:val="22"/>
          <w:szCs w:val="22"/>
          <w:lang w:eastAsia="en-US"/>
        </w:rPr>
        <w:t>will be ca</w:t>
      </w:r>
      <w:r w:rsidR="00993582">
        <w:rPr>
          <w:snapToGrid w:val="0"/>
          <w:sz w:val="22"/>
          <w:szCs w:val="22"/>
          <w:lang w:eastAsia="en-US"/>
        </w:rPr>
        <w:t>rried out</w:t>
      </w:r>
      <w:proofErr w:type="gramEnd"/>
      <w:r w:rsidR="00993582">
        <w:rPr>
          <w:snapToGrid w:val="0"/>
          <w:sz w:val="22"/>
          <w:szCs w:val="22"/>
          <w:lang w:eastAsia="en-US"/>
        </w:rPr>
        <w:t xml:space="preserve"> on the basis of each service and deliverable </w:t>
      </w:r>
      <w:r w:rsidRPr="00837C84">
        <w:rPr>
          <w:snapToGrid w:val="0"/>
          <w:sz w:val="22"/>
          <w:szCs w:val="22"/>
          <w:lang w:eastAsia="en-US"/>
        </w:rPr>
        <w:t>accepted and signed for by the Contracting authority using</w:t>
      </w:r>
      <w:r w:rsidRPr="00837C84">
        <w:rPr>
          <w:sz w:val="22"/>
          <w:szCs w:val="22"/>
        </w:rPr>
        <w:t xml:space="preserve"> the form in Annex II and in accordance with Article 5.2.</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5. ACCEPTANCE OF THE WORK</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 xml:space="preserve">See Annex III – </w:t>
      </w:r>
      <w:r w:rsidR="00993582">
        <w:rPr>
          <w:sz w:val="22"/>
          <w:szCs w:val="22"/>
        </w:rPr>
        <w:t>Acceptance Form</w:t>
      </w:r>
      <w:r w:rsidRPr="00837C84">
        <w:rPr>
          <w:sz w:val="22"/>
          <w:szCs w:val="22"/>
        </w:rPr>
        <w:t xml:space="preserve"> (</w:t>
      </w:r>
      <w:r w:rsidRPr="00837C84">
        <w:rPr>
          <w:sz w:val="22"/>
          <w:szCs w:val="22"/>
          <w:u w:val="single"/>
        </w:rPr>
        <w:t>to be submitted together with the invoice</w:t>
      </w:r>
      <w:r w:rsidRPr="00837C84">
        <w:rPr>
          <w:sz w:val="22"/>
          <w:szCs w:val="22"/>
        </w:rPr>
        <w:t>)</w:t>
      </w:r>
    </w:p>
    <w:p w:rsidR="0082799E" w:rsidRPr="00837C84" w:rsidRDefault="0082799E" w:rsidP="0082799E">
      <w:pPr>
        <w:pStyle w:val="Text1"/>
        <w:tabs>
          <w:tab w:val="left" w:pos="284"/>
          <w:tab w:val="left" w:pos="567"/>
        </w:tabs>
        <w:ind w:left="284" w:hanging="284"/>
        <w:rPr>
          <w:sz w:val="22"/>
          <w:szCs w:val="22"/>
        </w:rPr>
      </w:pPr>
    </w:p>
    <w:p w:rsidR="0082799E" w:rsidRPr="00837C84" w:rsidRDefault="0082799E">
      <w:pPr>
        <w:spacing w:after="200" w:line="276" w:lineRule="auto"/>
        <w:jc w:val="left"/>
        <w:rPr>
          <w:spacing w:val="-3"/>
          <w:sz w:val="22"/>
          <w:szCs w:val="22"/>
        </w:rPr>
      </w:pPr>
      <w:r w:rsidRPr="00837C84">
        <w:rPr>
          <w:spacing w:val="-3"/>
          <w:sz w:val="22"/>
          <w:szCs w:val="22"/>
        </w:rPr>
        <w:br w:type="page"/>
      </w:r>
    </w:p>
    <w:p w:rsidR="007538C6" w:rsidRPr="00837C84" w:rsidRDefault="007538C6" w:rsidP="007538C6">
      <w:pPr>
        <w:pStyle w:val="Text1"/>
        <w:spacing w:after="120"/>
        <w:jc w:val="right"/>
        <w:rPr>
          <w:sz w:val="22"/>
          <w:szCs w:val="22"/>
        </w:rPr>
      </w:pPr>
      <w:r w:rsidRPr="00837C84">
        <w:rPr>
          <w:sz w:val="22"/>
          <w:szCs w:val="22"/>
        </w:rPr>
        <w:lastRenderedPageBreak/>
        <w:t>ANNEX II</w:t>
      </w:r>
    </w:p>
    <w:p w:rsidR="007538C6" w:rsidRPr="00837C84" w:rsidRDefault="007538C6" w:rsidP="007538C6">
      <w:pPr>
        <w:pStyle w:val="Text1"/>
        <w:jc w:val="center"/>
        <w:rPr>
          <w:b/>
          <w:sz w:val="22"/>
          <w:szCs w:val="22"/>
          <w:u w:val="single"/>
        </w:rPr>
      </w:pPr>
      <w:r>
        <w:rPr>
          <w:b/>
          <w:sz w:val="22"/>
          <w:szCs w:val="22"/>
          <w:u w:val="single"/>
        </w:rPr>
        <w:t xml:space="preserve">SERVICE REQUEST </w:t>
      </w:r>
      <w:r w:rsidRPr="00837C84">
        <w:rPr>
          <w:b/>
          <w:sz w:val="22"/>
          <w:szCs w:val="22"/>
          <w:u w:val="single"/>
        </w:rPr>
        <w:t>"QUOTED TIME &amp; MEANS” FORM</w:t>
      </w:r>
    </w:p>
    <w:p w:rsidR="007538C6" w:rsidRPr="00837C84" w:rsidRDefault="007538C6" w:rsidP="007538C6">
      <w:pPr>
        <w:pStyle w:val="Text1"/>
        <w:jc w:val="center"/>
        <w:rPr>
          <w:b/>
          <w:sz w:val="22"/>
          <w:szCs w:val="22"/>
          <w:u w:val="single"/>
        </w:rPr>
      </w:pPr>
      <w:r w:rsidRPr="00837C84">
        <w:rPr>
          <w:b/>
          <w:sz w:val="22"/>
          <w:szCs w:val="22"/>
          <w:u w:val="single"/>
        </w:rPr>
        <w:t xml:space="preserve">FOR SPECIFIC CONTRACT </w:t>
      </w:r>
      <w:proofErr w:type="gramStart"/>
      <w:r w:rsidRPr="00837C84">
        <w:rPr>
          <w:b/>
          <w:sz w:val="22"/>
          <w:szCs w:val="22"/>
          <w:highlight w:val="lightGray"/>
          <w:u w:val="single"/>
        </w:rPr>
        <w:t>No ..</w:t>
      </w:r>
      <w:proofErr w:type="gramEnd"/>
      <w:r w:rsidRPr="00837C84">
        <w:rPr>
          <w:b/>
          <w:sz w:val="22"/>
          <w:szCs w:val="22"/>
          <w:u w:val="single"/>
        </w:rPr>
        <w:t xml:space="preserve"> UNDER FRAMEWORK CONTRACT </w:t>
      </w:r>
      <w:r w:rsidRPr="00837C84">
        <w:rPr>
          <w:b/>
          <w:sz w:val="22"/>
          <w:szCs w:val="22"/>
          <w:highlight w:val="lightGray"/>
          <w:u w:val="single"/>
        </w:rPr>
        <w:t xml:space="preserve">No </w:t>
      </w:r>
      <w:r w:rsidRPr="00837C84">
        <w:rPr>
          <w:b/>
          <w:sz w:val="22"/>
          <w:szCs w:val="22"/>
          <w:u w:val="single"/>
        </w:rPr>
        <w:t>LISA/201</w:t>
      </w:r>
      <w:r w:rsidR="00A50B3E">
        <w:rPr>
          <w:b/>
          <w:sz w:val="22"/>
          <w:szCs w:val="22"/>
          <w:u w:val="single"/>
        </w:rPr>
        <w:t>7/RP/03</w:t>
      </w:r>
      <w:r w:rsidRPr="00837C84">
        <w:rPr>
          <w:b/>
          <w:sz w:val="22"/>
          <w:szCs w:val="22"/>
          <w:u w:val="single"/>
        </w:rPr>
        <w:t xml:space="preserve"> Number </w:t>
      </w:r>
      <w:r>
        <w:rPr>
          <w:b/>
          <w:sz w:val="22"/>
          <w:szCs w:val="22"/>
          <w:u w:val="single"/>
        </w:rPr>
        <w:t>of Service Request</w:t>
      </w:r>
      <w:proofErr w:type="gramStart"/>
      <w:r w:rsidRPr="00837C84">
        <w:rPr>
          <w:b/>
          <w:sz w:val="22"/>
          <w:szCs w:val="22"/>
          <w:u w:val="single"/>
        </w:rPr>
        <w:t>……..</w:t>
      </w:r>
      <w:proofErr w:type="gramEnd"/>
      <w:r w:rsidRPr="00837C84">
        <w:rPr>
          <w:b/>
          <w:sz w:val="22"/>
          <w:szCs w:val="22"/>
          <w:u w:val="single"/>
        </w:rPr>
        <w:t xml:space="preserve"> </w:t>
      </w:r>
    </w:p>
    <w:p w:rsidR="007538C6" w:rsidRPr="00837C84" w:rsidRDefault="007538C6" w:rsidP="007538C6">
      <w:pPr>
        <w:pStyle w:val="Text1"/>
        <w:jc w:val="center"/>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7538C6" w:rsidRPr="00837C84" w:rsidTr="00D41459">
        <w:tc>
          <w:tcPr>
            <w:tcW w:w="8833" w:type="dxa"/>
          </w:tcPr>
          <w:p w:rsidR="007538C6" w:rsidRPr="00837C84" w:rsidRDefault="007538C6" w:rsidP="00D41459">
            <w:pPr>
              <w:pStyle w:val="Text1"/>
              <w:jc w:val="center"/>
              <w:rPr>
                <w:b/>
                <w:i/>
                <w:sz w:val="22"/>
                <w:szCs w:val="22"/>
              </w:rPr>
            </w:pPr>
            <w:r w:rsidRPr="00837C84">
              <w:rPr>
                <w:b/>
                <w:i/>
                <w:sz w:val="22"/>
                <w:szCs w:val="22"/>
                <w:highlight w:val="lightGray"/>
              </w:rPr>
              <w:t>Original document - duly signed - to be attached to the invoice</w:t>
            </w:r>
          </w:p>
        </w:tc>
      </w:tr>
    </w:tbl>
    <w:p w:rsidR="007538C6" w:rsidRPr="00D07AC6" w:rsidRDefault="007538C6" w:rsidP="007538C6">
      <w:pPr>
        <w:pStyle w:val="Text1"/>
        <w:ind w:left="-142"/>
        <w:rPr>
          <w:b/>
          <w:sz w:val="22"/>
          <w:szCs w:val="22"/>
          <w:u w:val="single"/>
        </w:rPr>
      </w:pPr>
      <w:r w:rsidRPr="00837C84">
        <w:rPr>
          <w:b/>
          <w:sz w:val="22"/>
          <w:szCs w:val="22"/>
          <w:u w:val="single"/>
        </w:rPr>
        <w:br/>
      </w:r>
      <w:r>
        <w:rPr>
          <w:b/>
          <w:sz w:val="22"/>
          <w:szCs w:val="22"/>
          <w:u w:val="single"/>
        </w:rPr>
        <w:t>SERVICE REQUEST DESCRIPTION</w:t>
      </w:r>
    </w:p>
    <w:p w:rsidR="007538C6" w:rsidRPr="00921EE9" w:rsidRDefault="007538C6" w:rsidP="007538C6">
      <w:pPr>
        <w:pStyle w:val="Text1"/>
        <w:ind w:left="-142"/>
        <w:rPr>
          <w:b/>
          <w:i/>
          <w:sz w:val="22"/>
          <w:szCs w:val="22"/>
        </w:rPr>
      </w:pPr>
      <w:r w:rsidRPr="00921EE9">
        <w:rPr>
          <w:b/>
          <w:i/>
          <w:sz w:val="22"/>
          <w:szCs w:val="22"/>
        </w:rPr>
        <w:t xml:space="preserve">To be filled in by </w:t>
      </w:r>
      <w:r w:rsidRPr="00D07AC6">
        <w:rPr>
          <w:b/>
          <w:i/>
          <w:sz w:val="22"/>
          <w:szCs w:val="22"/>
        </w:rPr>
        <w:t>the Contractor</w:t>
      </w:r>
      <w:r w:rsidRPr="00921EE9">
        <w:rPr>
          <w:b/>
          <w:i/>
          <w:sz w:val="22"/>
          <w:szCs w:val="22"/>
        </w:rPr>
        <w: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80"/>
      </w:tblGrid>
      <w:tr w:rsidR="007538C6" w:rsidRPr="00D07AC6" w:rsidTr="00D41459">
        <w:tc>
          <w:tcPr>
            <w:tcW w:w="8897" w:type="dxa"/>
            <w:gridSpan w:val="2"/>
            <w:vAlign w:val="center"/>
          </w:tcPr>
          <w:p w:rsidR="007538C6" w:rsidRPr="00D07AC6" w:rsidRDefault="007538C6" w:rsidP="00D41459">
            <w:pPr>
              <w:pStyle w:val="Text1"/>
              <w:spacing w:before="120" w:after="120"/>
              <w:rPr>
                <w:sz w:val="22"/>
                <w:szCs w:val="22"/>
              </w:rPr>
            </w:pPr>
            <w:r w:rsidRPr="00D07AC6">
              <w:rPr>
                <w:sz w:val="22"/>
                <w:szCs w:val="22"/>
              </w:rPr>
              <w:t>Title:</w:t>
            </w:r>
          </w:p>
        </w:tc>
      </w:tr>
      <w:tr w:rsidR="007538C6" w:rsidRPr="00D07AC6" w:rsidTr="00D41459">
        <w:tc>
          <w:tcPr>
            <w:tcW w:w="4417" w:type="dxa"/>
            <w:vAlign w:val="center"/>
          </w:tcPr>
          <w:p w:rsidR="007538C6" w:rsidRPr="00D07AC6" w:rsidRDefault="007538C6" w:rsidP="00D41459">
            <w:pPr>
              <w:pStyle w:val="Text1"/>
              <w:spacing w:before="120" w:after="120"/>
              <w:rPr>
                <w:sz w:val="22"/>
                <w:szCs w:val="22"/>
              </w:rPr>
            </w:pPr>
            <w:r w:rsidRPr="00D07AC6">
              <w:rPr>
                <w:sz w:val="22"/>
                <w:szCs w:val="22"/>
              </w:rPr>
              <w:t>Date of request:</w:t>
            </w:r>
          </w:p>
        </w:tc>
        <w:tc>
          <w:tcPr>
            <w:tcW w:w="4480" w:type="dxa"/>
            <w:vAlign w:val="center"/>
          </w:tcPr>
          <w:p w:rsidR="007538C6" w:rsidRPr="00D07AC6" w:rsidRDefault="007538C6" w:rsidP="00D41459">
            <w:pPr>
              <w:pStyle w:val="Text1"/>
              <w:spacing w:before="120" w:after="120"/>
              <w:rPr>
                <w:sz w:val="22"/>
                <w:szCs w:val="22"/>
              </w:rPr>
            </w:pPr>
            <w:r w:rsidRPr="00D07AC6">
              <w:rPr>
                <w:sz w:val="22"/>
                <w:szCs w:val="22"/>
              </w:rPr>
              <w:t xml:space="preserve">Date of </w:t>
            </w:r>
            <w:r>
              <w:rPr>
                <w:sz w:val="22"/>
                <w:szCs w:val="22"/>
              </w:rPr>
              <w:t>quotation</w:t>
            </w:r>
            <w:r w:rsidRPr="00D07AC6">
              <w:rPr>
                <w:sz w:val="22"/>
                <w:szCs w:val="22"/>
              </w:rPr>
              <w:t>:</w:t>
            </w:r>
          </w:p>
        </w:tc>
      </w:tr>
      <w:tr w:rsidR="007538C6" w:rsidRPr="00D07AC6" w:rsidTr="00D41459">
        <w:tc>
          <w:tcPr>
            <w:tcW w:w="8897" w:type="dxa"/>
            <w:gridSpan w:val="2"/>
            <w:vAlign w:val="center"/>
          </w:tcPr>
          <w:p w:rsidR="007538C6" w:rsidRPr="00D07AC6" w:rsidRDefault="007538C6" w:rsidP="00D41459">
            <w:pPr>
              <w:pStyle w:val="Text1"/>
              <w:spacing w:before="120" w:after="120"/>
              <w:rPr>
                <w:sz w:val="22"/>
                <w:szCs w:val="22"/>
              </w:rPr>
            </w:pPr>
            <w:r w:rsidRPr="00D07AC6">
              <w:rPr>
                <w:sz w:val="22"/>
                <w:szCs w:val="22"/>
              </w:rPr>
              <w:t xml:space="preserve">Responsible person </w:t>
            </w:r>
            <w:r>
              <w:rPr>
                <w:sz w:val="22"/>
                <w:szCs w:val="22"/>
              </w:rPr>
              <w:t>for</w:t>
            </w:r>
            <w:r w:rsidRPr="00D07AC6">
              <w:rPr>
                <w:sz w:val="22"/>
                <w:szCs w:val="22"/>
              </w:rPr>
              <w:t xml:space="preserve"> </w:t>
            </w:r>
            <w:r>
              <w:rPr>
                <w:sz w:val="22"/>
                <w:szCs w:val="22"/>
              </w:rPr>
              <w:t>Contractor</w:t>
            </w:r>
            <w:r w:rsidRPr="00D07AC6">
              <w:rPr>
                <w:sz w:val="22"/>
                <w:szCs w:val="22"/>
              </w:rPr>
              <w:t>:</w:t>
            </w:r>
          </w:p>
        </w:tc>
      </w:tr>
      <w:tr w:rsidR="007538C6" w:rsidRPr="00D07AC6" w:rsidTr="00D41459">
        <w:tc>
          <w:tcPr>
            <w:tcW w:w="8897" w:type="dxa"/>
            <w:gridSpan w:val="2"/>
            <w:vAlign w:val="center"/>
          </w:tcPr>
          <w:p w:rsidR="007538C6" w:rsidRPr="00D07AC6" w:rsidRDefault="007538C6" w:rsidP="00D41459">
            <w:pPr>
              <w:pStyle w:val="Text1"/>
              <w:spacing w:before="120" w:after="120"/>
              <w:rPr>
                <w:sz w:val="22"/>
                <w:szCs w:val="22"/>
              </w:rPr>
            </w:pPr>
            <w:r w:rsidRPr="00D07AC6">
              <w:rPr>
                <w:sz w:val="22"/>
                <w:szCs w:val="22"/>
              </w:rPr>
              <w:t xml:space="preserve">Description of </w:t>
            </w:r>
            <w:r>
              <w:rPr>
                <w:sz w:val="22"/>
                <w:szCs w:val="22"/>
              </w:rPr>
              <w:t>tasks</w:t>
            </w:r>
            <w:r w:rsidRPr="00D07AC6">
              <w:rPr>
                <w:sz w:val="22"/>
                <w:szCs w:val="22"/>
              </w:rPr>
              <w:t>:</w:t>
            </w:r>
          </w:p>
        </w:tc>
      </w:tr>
    </w:tbl>
    <w:p w:rsidR="007538C6" w:rsidRPr="00D07AC6" w:rsidRDefault="007538C6" w:rsidP="007538C6">
      <w:pPr>
        <w:pStyle w:val="Text1"/>
        <w:spacing w:before="120" w:after="120"/>
        <w:ind w:left="-142"/>
        <w:rPr>
          <w:b/>
          <w:sz w:val="22"/>
          <w:szCs w:val="22"/>
          <w:u w:val="single"/>
        </w:rPr>
      </w:pPr>
      <w:r>
        <w:rPr>
          <w:b/>
          <w:sz w:val="22"/>
          <w:szCs w:val="22"/>
          <w:u w:val="single"/>
        </w:rPr>
        <w:t>DETAILED ITEMS AND PLANNING</w:t>
      </w:r>
    </w:p>
    <w:p w:rsidR="007538C6" w:rsidRPr="00D07AC6" w:rsidRDefault="007538C6" w:rsidP="007538C6">
      <w:pPr>
        <w:pStyle w:val="Text1"/>
        <w:spacing w:before="120" w:after="120"/>
        <w:ind w:left="-142"/>
        <w:rPr>
          <w:b/>
          <w:i/>
          <w:sz w:val="22"/>
          <w:szCs w:val="22"/>
        </w:rPr>
      </w:pPr>
      <w:r w:rsidRPr="00D07AC6">
        <w:rPr>
          <w:b/>
          <w:i/>
          <w:sz w:val="22"/>
          <w:szCs w:val="22"/>
        </w:rPr>
        <w:t>To be filled in by the Contractor.</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709"/>
        <w:gridCol w:w="992"/>
        <w:gridCol w:w="1418"/>
        <w:gridCol w:w="1276"/>
        <w:gridCol w:w="1559"/>
      </w:tblGrid>
      <w:tr w:rsidR="007538C6" w:rsidRPr="00D07AC6" w:rsidTr="00D41459">
        <w:tc>
          <w:tcPr>
            <w:tcW w:w="2943" w:type="dxa"/>
            <w:vAlign w:val="center"/>
          </w:tcPr>
          <w:p w:rsidR="007538C6" w:rsidRPr="002A1ADB" w:rsidRDefault="007538C6" w:rsidP="00D41459">
            <w:pPr>
              <w:pStyle w:val="Text1"/>
              <w:spacing w:before="120" w:after="120"/>
              <w:ind w:hanging="340"/>
              <w:jc w:val="center"/>
              <w:rPr>
                <w:b/>
                <w:smallCaps/>
                <w:sz w:val="20"/>
              </w:rPr>
            </w:pPr>
            <w:r w:rsidRPr="002A1ADB">
              <w:rPr>
                <w:b/>
                <w:smallCaps/>
                <w:sz w:val="20"/>
              </w:rPr>
              <w:t>ITEM DESCRIPTION</w:t>
            </w:r>
          </w:p>
        </w:tc>
        <w:tc>
          <w:tcPr>
            <w:tcW w:w="1701" w:type="dxa"/>
            <w:gridSpan w:val="2"/>
          </w:tcPr>
          <w:p w:rsidR="007538C6" w:rsidRPr="002A1ADB" w:rsidRDefault="007538C6" w:rsidP="00D41459">
            <w:pPr>
              <w:pStyle w:val="Text1"/>
              <w:spacing w:before="120" w:after="120"/>
              <w:ind w:left="-108" w:right="-108" w:firstLine="20"/>
              <w:jc w:val="center"/>
              <w:rPr>
                <w:b/>
                <w:smallCaps/>
                <w:sz w:val="20"/>
              </w:rPr>
            </w:pPr>
            <w:r w:rsidRPr="002A1ADB">
              <w:rPr>
                <w:b/>
                <w:smallCaps/>
                <w:sz w:val="20"/>
              </w:rPr>
              <w:t xml:space="preserve">TYPE </w:t>
            </w:r>
          </w:p>
          <w:p w:rsidR="007538C6" w:rsidRPr="002A1ADB" w:rsidRDefault="007538C6" w:rsidP="00D41459">
            <w:pPr>
              <w:pStyle w:val="Text1"/>
              <w:spacing w:before="120" w:after="120"/>
              <w:ind w:left="-108" w:right="-108" w:firstLine="20"/>
              <w:jc w:val="center"/>
              <w:rPr>
                <w:b/>
                <w:smallCaps/>
                <w:sz w:val="20"/>
              </w:rPr>
            </w:pPr>
            <w:r w:rsidRPr="002A1ADB">
              <w:rPr>
                <w:b/>
                <w:smallCaps/>
                <w:sz w:val="20"/>
              </w:rPr>
              <w:t>(service/ HW/SW/ maintenance)</w:t>
            </w:r>
          </w:p>
        </w:tc>
        <w:tc>
          <w:tcPr>
            <w:tcW w:w="1418" w:type="dxa"/>
            <w:vAlign w:val="center"/>
          </w:tcPr>
          <w:p w:rsidR="007538C6" w:rsidRPr="00285DEB" w:rsidRDefault="007538C6" w:rsidP="00D41459">
            <w:pPr>
              <w:pStyle w:val="Text1"/>
              <w:spacing w:before="120" w:after="120"/>
              <w:jc w:val="center"/>
              <w:rPr>
                <w:b/>
                <w:smallCaps/>
                <w:sz w:val="20"/>
              </w:rPr>
            </w:pPr>
            <w:r>
              <w:rPr>
                <w:b/>
                <w:smallCaps/>
                <w:sz w:val="20"/>
              </w:rPr>
              <w:t>UNIT P</w:t>
            </w:r>
            <w:r w:rsidRPr="00285DEB">
              <w:rPr>
                <w:b/>
                <w:smallCaps/>
                <w:sz w:val="20"/>
              </w:rPr>
              <w:t>RICE</w:t>
            </w:r>
            <w:r>
              <w:rPr>
                <w:b/>
                <w:smallCaps/>
                <w:sz w:val="20"/>
              </w:rPr>
              <w:t xml:space="preserve"> </w:t>
            </w:r>
          </w:p>
        </w:tc>
        <w:tc>
          <w:tcPr>
            <w:tcW w:w="1276" w:type="dxa"/>
            <w:vAlign w:val="center"/>
          </w:tcPr>
          <w:p w:rsidR="007538C6" w:rsidRPr="00285DEB" w:rsidRDefault="007538C6" w:rsidP="00D41459">
            <w:pPr>
              <w:pStyle w:val="Text1"/>
              <w:spacing w:before="120" w:after="120"/>
              <w:ind w:left="-108" w:right="-108"/>
              <w:jc w:val="center"/>
              <w:rPr>
                <w:b/>
                <w:smallCaps/>
                <w:sz w:val="20"/>
              </w:rPr>
            </w:pPr>
            <w:r>
              <w:rPr>
                <w:b/>
                <w:smallCaps/>
                <w:sz w:val="20"/>
              </w:rPr>
              <w:t>QUANTITY</w:t>
            </w:r>
          </w:p>
        </w:tc>
        <w:tc>
          <w:tcPr>
            <w:tcW w:w="1559" w:type="dxa"/>
            <w:vAlign w:val="center"/>
          </w:tcPr>
          <w:p w:rsidR="007538C6" w:rsidRPr="00285DEB" w:rsidRDefault="007538C6" w:rsidP="00D41459">
            <w:pPr>
              <w:pStyle w:val="Text1"/>
              <w:spacing w:before="120" w:after="120"/>
              <w:ind w:left="-108"/>
              <w:jc w:val="center"/>
              <w:rPr>
                <w:b/>
                <w:smallCaps/>
                <w:sz w:val="20"/>
              </w:rPr>
            </w:pPr>
            <w:r>
              <w:rPr>
                <w:b/>
                <w:smallCaps/>
                <w:sz w:val="20"/>
              </w:rPr>
              <w:t xml:space="preserve">TOTAL PRICE </w:t>
            </w:r>
          </w:p>
        </w:tc>
      </w:tr>
      <w:tr w:rsidR="007538C6" w:rsidRPr="00D07AC6" w:rsidTr="00D41459">
        <w:tc>
          <w:tcPr>
            <w:tcW w:w="2943" w:type="dxa"/>
          </w:tcPr>
          <w:p w:rsidR="007538C6" w:rsidRPr="002A1ADB" w:rsidRDefault="007538C6" w:rsidP="00D41459">
            <w:pPr>
              <w:pStyle w:val="Text1"/>
              <w:spacing w:before="120" w:after="120"/>
              <w:rPr>
                <w:sz w:val="22"/>
                <w:szCs w:val="22"/>
              </w:rPr>
            </w:pPr>
          </w:p>
        </w:tc>
        <w:tc>
          <w:tcPr>
            <w:tcW w:w="1701" w:type="dxa"/>
            <w:gridSpan w:val="2"/>
          </w:tcPr>
          <w:p w:rsidR="007538C6" w:rsidRPr="002A1ADB" w:rsidRDefault="007538C6" w:rsidP="00D41459">
            <w:pPr>
              <w:pStyle w:val="Text1"/>
              <w:spacing w:before="120" w:after="120"/>
              <w:rPr>
                <w:sz w:val="22"/>
                <w:szCs w:val="22"/>
              </w:rPr>
            </w:pPr>
          </w:p>
        </w:tc>
        <w:tc>
          <w:tcPr>
            <w:tcW w:w="1418" w:type="dxa"/>
          </w:tcPr>
          <w:p w:rsidR="007538C6" w:rsidRPr="00D07AC6" w:rsidRDefault="007538C6" w:rsidP="00D41459">
            <w:pPr>
              <w:pStyle w:val="Text1"/>
              <w:spacing w:before="120" w:after="120"/>
              <w:rPr>
                <w:sz w:val="22"/>
                <w:szCs w:val="22"/>
              </w:rPr>
            </w:pPr>
          </w:p>
        </w:tc>
        <w:tc>
          <w:tcPr>
            <w:tcW w:w="1276" w:type="dxa"/>
          </w:tcPr>
          <w:p w:rsidR="007538C6" w:rsidRPr="00D07AC6" w:rsidRDefault="007538C6" w:rsidP="00D41459">
            <w:pPr>
              <w:pStyle w:val="Text1"/>
              <w:spacing w:before="120" w:after="120"/>
              <w:rPr>
                <w:sz w:val="22"/>
                <w:szCs w:val="22"/>
              </w:rPr>
            </w:pPr>
          </w:p>
        </w:tc>
        <w:tc>
          <w:tcPr>
            <w:tcW w:w="1559" w:type="dxa"/>
          </w:tcPr>
          <w:p w:rsidR="007538C6" w:rsidRPr="00D07AC6" w:rsidRDefault="007538C6" w:rsidP="00D41459">
            <w:pPr>
              <w:pStyle w:val="Text1"/>
              <w:spacing w:before="120" w:after="120"/>
              <w:ind w:left="-108"/>
              <w:jc w:val="center"/>
              <w:rPr>
                <w:sz w:val="22"/>
                <w:szCs w:val="22"/>
              </w:rPr>
            </w:pPr>
          </w:p>
        </w:tc>
      </w:tr>
      <w:tr w:rsidR="007538C6" w:rsidRPr="00D07AC6" w:rsidTr="00D41459">
        <w:tc>
          <w:tcPr>
            <w:tcW w:w="2943" w:type="dxa"/>
          </w:tcPr>
          <w:p w:rsidR="007538C6" w:rsidRPr="002A1ADB" w:rsidRDefault="007538C6" w:rsidP="00D41459">
            <w:pPr>
              <w:pStyle w:val="Text1"/>
              <w:spacing w:before="120" w:after="120"/>
              <w:rPr>
                <w:sz w:val="22"/>
                <w:szCs w:val="22"/>
              </w:rPr>
            </w:pPr>
          </w:p>
        </w:tc>
        <w:tc>
          <w:tcPr>
            <w:tcW w:w="1701" w:type="dxa"/>
            <w:gridSpan w:val="2"/>
          </w:tcPr>
          <w:p w:rsidR="007538C6" w:rsidRPr="002A1ADB" w:rsidRDefault="007538C6" w:rsidP="00D41459">
            <w:pPr>
              <w:pStyle w:val="Text1"/>
              <w:spacing w:before="120" w:after="120"/>
              <w:rPr>
                <w:sz w:val="22"/>
                <w:szCs w:val="22"/>
              </w:rPr>
            </w:pPr>
          </w:p>
        </w:tc>
        <w:tc>
          <w:tcPr>
            <w:tcW w:w="1418" w:type="dxa"/>
          </w:tcPr>
          <w:p w:rsidR="007538C6" w:rsidRPr="00D07AC6" w:rsidRDefault="007538C6" w:rsidP="00D41459">
            <w:pPr>
              <w:pStyle w:val="Text1"/>
              <w:spacing w:before="120" w:after="120"/>
              <w:rPr>
                <w:sz w:val="22"/>
                <w:szCs w:val="22"/>
              </w:rPr>
            </w:pPr>
          </w:p>
        </w:tc>
        <w:tc>
          <w:tcPr>
            <w:tcW w:w="1276" w:type="dxa"/>
          </w:tcPr>
          <w:p w:rsidR="007538C6" w:rsidRPr="00D07AC6" w:rsidRDefault="007538C6" w:rsidP="00D41459">
            <w:pPr>
              <w:pStyle w:val="Text1"/>
              <w:spacing w:before="120" w:after="120"/>
              <w:rPr>
                <w:sz w:val="22"/>
                <w:szCs w:val="22"/>
              </w:rPr>
            </w:pPr>
          </w:p>
        </w:tc>
        <w:tc>
          <w:tcPr>
            <w:tcW w:w="1559" w:type="dxa"/>
          </w:tcPr>
          <w:p w:rsidR="007538C6" w:rsidRPr="00D07AC6" w:rsidRDefault="007538C6" w:rsidP="00D41459">
            <w:pPr>
              <w:pStyle w:val="Text1"/>
              <w:spacing w:before="120" w:after="120"/>
              <w:ind w:left="-108"/>
              <w:jc w:val="center"/>
              <w:rPr>
                <w:sz w:val="22"/>
                <w:szCs w:val="22"/>
              </w:rPr>
            </w:pPr>
          </w:p>
        </w:tc>
      </w:tr>
      <w:tr w:rsidR="007538C6" w:rsidRPr="00D07AC6" w:rsidTr="00D41459">
        <w:tc>
          <w:tcPr>
            <w:tcW w:w="3652" w:type="dxa"/>
            <w:gridSpan w:val="2"/>
            <w:tcBorders>
              <w:top w:val="double" w:sz="4" w:space="0" w:color="auto"/>
            </w:tcBorders>
            <w:vAlign w:val="center"/>
          </w:tcPr>
          <w:p w:rsidR="007538C6" w:rsidRPr="002A1ADB" w:rsidRDefault="007538C6" w:rsidP="00D41459">
            <w:pPr>
              <w:pStyle w:val="Text1"/>
              <w:spacing w:before="120" w:after="120"/>
              <w:rPr>
                <w:sz w:val="22"/>
                <w:szCs w:val="22"/>
              </w:rPr>
            </w:pPr>
            <w:r w:rsidRPr="002A1ADB">
              <w:rPr>
                <w:sz w:val="22"/>
                <w:szCs w:val="22"/>
              </w:rPr>
              <w:t>Place of delivery:</w:t>
            </w:r>
          </w:p>
        </w:tc>
        <w:tc>
          <w:tcPr>
            <w:tcW w:w="5245" w:type="dxa"/>
            <w:gridSpan w:val="4"/>
            <w:tcBorders>
              <w:top w:val="double" w:sz="4" w:space="0" w:color="auto"/>
            </w:tcBorders>
          </w:tcPr>
          <w:p w:rsidR="007538C6" w:rsidRPr="00D07AC6" w:rsidRDefault="007538C6" w:rsidP="00D41459">
            <w:pPr>
              <w:pStyle w:val="Text1"/>
              <w:spacing w:before="120" w:after="120"/>
              <w:rPr>
                <w:sz w:val="22"/>
                <w:szCs w:val="22"/>
              </w:rPr>
            </w:pPr>
          </w:p>
        </w:tc>
      </w:tr>
      <w:tr w:rsidR="007538C6" w:rsidRPr="00D07AC6" w:rsidTr="00D41459">
        <w:tc>
          <w:tcPr>
            <w:tcW w:w="3652" w:type="dxa"/>
            <w:gridSpan w:val="2"/>
            <w:tcBorders>
              <w:top w:val="double" w:sz="4" w:space="0" w:color="auto"/>
            </w:tcBorders>
            <w:vAlign w:val="center"/>
          </w:tcPr>
          <w:p w:rsidR="007538C6" w:rsidRPr="00D07AC6" w:rsidRDefault="007538C6" w:rsidP="00D41459">
            <w:pPr>
              <w:pStyle w:val="Text1"/>
              <w:spacing w:before="120" w:after="120"/>
              <w:rPr>
                <w:sz w:val="22"/>
                <w:szCs w:val="22"/>
              </w:rPr>
            </w:pPr>
            <w:r w:rsidRPr="00D07AC6">
              <w:rPr>
                <w:sz w:val="22"/>
                <w:szCs w:val="22"/>
              </w:rPr>
              <w:t>Planned starting date:</w:t>
            </w:r>
          </w:p>
        </w:tc>
        <w:tc>
          <w:tcPr>
            <w:tcW w:w="5245" w:type="dxa"/>
            <w:gridSpan w:val="4"/>
            <w:tcBorders>
              <w:top w:val="double" w:sz="4" w:space="0" w:color="auto"/>
            </w:tcBorders>
          </w:tcPr>
          <w:p w:rsidR="007538C6" w:rsidRPr="00D07AC6" w:rsidRDefault="007538C6" w:rsidP="00D41459">
            <w:pPr>
              <w:pStyle w:val="Text1"/>
              <w:spacing w:before="120" w:after="120"/>
              <w:rPr>
                <w:sz w:val="22"/>
                <w:szCs w:val="22"/>
              </w:rPr>
            </w:pPr>
          </w:p>
        </w:tc>
      </w:tr>
      <w:tr w:rsidR="007538C6" w:rsidRPr="00D07AC6" w:rsidTr="00D41459">
        <w:tc>
          <w:tcPr>
            <w:tcW w:w="3652" w:type="dxa"/>
            <w:gridSpan w:val="2"/>
            <w:vAlign w:val="center"/>
          </w:tcPr>
          <w:p w:rsidR="007538C6" w:rsidRPr="00D07AC6" w:rsidRDefault="007538C6" w:rsidP="00D41459">
            <w:pPr>
              <w:pStyle w:val="Text1"/>
              <w:spacing w:before="120" w:after="120"/>
              <w:rPr>
                <w:sz w:val="22"/>
                <w:szCs w:val="22"/>
              </w:rPr>
            </w:pPr>
            <w:r>
              <w:rPr>
                <w:sz w:val="22"/>
                <w:szCs w:val="22"/>
              </w:rPr>
              <w:t>Planned final delivery date:</w:t>
            </w:r>
          </w:p>
        </w:tc>
        <w:tc>
          <w:tcPr>
            <w:tcW w:w="5245" w:type="dxa"/>
            <w:gridSpan w:val="4"/>
          </w:tcPr>
          <w:p w:rsidR="007538C6" w:rsidRPr="00D07AC6" w:rsidRDefault="007538C6" w:rsidP="00D41459">
            <w:pPr>
              <w:pStyle w:val="Text1"/>
              <w:spacing w:before="120" w:after="120"/>
              <w:rPr>
                <w:sz w:val="22"/>
                <w:szCs w:val="22"/>
              </w:rPr>
            </w:pPr>
          </w:p>
        </w:tc>
      </w:tr>
      <w:tr w:rsidR="007538C6" w:rsidRPr="00D07AC6" w:rsidTr="00D41459">
        <w:tc>
          <w:tcPr>
            <w:tcW w:w="3652" w:type="dxa"/>
            <w:gridSpan w:val="2"/>
            <w:vAlign w:val="center"/>
          </w:tcPr>
          <w:p w:rsidR="007538C6" w:rsidRPr="00D07AC6" w:rsidRDefault="007538C6" w:rsidP="00D41459">
            <w:pPr>
              <w:pStyle w:val="Text1"/>
              <w:spacing w:before="120" w:after="120"/>
              <w:rPr>
                <w:sz w:val="22"/>
                <w:szCs w:val="22"/>
              </w:rPr>
            </w:pPr>
            <w:r w:rsidRPr="00D07AC6">
              <w:rPr>
                <w:sz w:val="22"/>
                <w:szCs w:val="22"/>
              </w:rPr>
              <w:t>Date and Contractor's signature:</w:t>
            </w:r>
          </w:p>
        </w:tc>
        <w:tc>
          <w:tcPr>
            <w:tcW w:w="5245" w:type="dxa"/>
            <w:gridSpan w:val="4"/>
          </w:tcPr>
          <w:p w:rsidR="007538C6" w:rsidRPr="00D07AC6" w:rsidRDefault="007538C6" w:rsidP="00D41459">
            <w:pPr>
              <w:pStyle w:val="Text1"/>
              <w:spacing w:before="120" w:after="120"/>
              <w:rPr>
                <w:sz w:val="22"/>
                <w:szCs w:val="22"/>
              </w:rPr>
            </w:pPr>
          </w:p>
        </w:tc>
      </w:tr>
    </w:tbl>
    <w:p w:rsidR="007538C6" w:rsidRPr="00837C84" w:rsidRDefault="007538C6" w:rsidP="007538C6">
      <w:pPr>
        <w:pStyle w:val="Text1"/>
        <w:spacing w:before="120" w:after="120"/>
        <w:ind w:left="-142"/>
        <w:rPr>
          <w:b/>
          <w:sz w:val="22"/>
          <w:szCs w:val="22"/>
        </w:rPr>
      </w:pPr>
      <w:r w:rsidRPr="00837C84">
        <w:rPr>
          <w:b/>
          <w:i/>
          <w:sz w:val="22"/>
          <w:szCs w:val="22"/>
        </w:rPr>
        <w:t>To be filled in by the Contracting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7538C6" w:rsidRPr="00837C84" w:rsidTr="00D41459">
        <w:tc>
          <w:tcPr>
            <w:tcW w:w="4417" w:type="dxa"/>
          </w:tcPr>
          <w:p w:rsidR="007538C6" w:rsidRPr="00837C84" w:rsidRDefault="007538C6" w:rsidP="00D41459">
            <w:pPr>
              <w:pStyle w:val="Text1"/>
              <w:spacing w:before="120" w:after="120"/>
              <w:rPr>
                <w:sz w:val="22"/>
                <w:szCs w:val="22"/>
              </w:rPr>
            </w:pPr>
            <w:r w:rsidRPr="00837C84">
              <w:rPr>
                <w:sz w:val="22"/>
                <w:szCs w:val="22"/>
              </w:rPr>
              <w:t xml:space="preserve">Date and signature </w:t>
            </w:r>
            <w:r>
              <w:rPr>
                <w:sz w:val="22"/>
                <w:szCs w:val="22"/>
              </w:rPr>
              <w:t>of the Project Manager</w:t>
            </w:r>
          </w:p>
        </w:tc>
        <w:tc>
          <w:tcPr>
            <w:tcW w:w="4417" w:type="dxa"/>
          </w:tcPr>
          <w:p w:rsidR="007538C6" w:rsidRPr="00837C84" w:rsidRDefault="007538C6" w:rsidP="00D41459">
            <w:pPr>
              <w:pStyle w:val="Text1"/>
              <w:spacing w:before="120" w:after="120"/>
              <w:rPr>
                <w:sz w:val="22"/>
                <w:szCs w:val="22"/>
              </w:rPr>
            </w:pPr>
          </w:p>
        </w:tc>
      </w:tr>
      <w:tr w:rsidR="007538C6" w:rsidRPr="00837C84" w:rsidTr="00D41459">
        <w:tc>
          <w:tcPr>
            <w:tcW w:w="4417" w:type="dxa"/>
          </w:tcPr>
          <w:p w:rsidR="007538C6" w:rsidRPr="00837C84" w:rsidRDefault="007538C6" w:rsidP="00D41459">
            <w:pPr>
              <w:pStyle w:val="Text1"/>
              <w:spacing w:before="120" w:after="120"/>
              <w:rPr>
                <w:sz w:val="22"/>
                <w:szCs w:val="22"/>
              </w:rPr>
            </w:pPr>
            <w:r w:rsidRPr="00837C84">
              <w:rPr>
                <w:sz w:val="22"/>
                <w:szCs w:val="22"/>
              </w:rPr>
              <w:t>Date and signature denoting Contracting authority's agreement</w:t>
            </w:r>
            <w:r>
              <w:rPr>
                <w:sz w:val="22"/>
                <w:szCs w:val="22"/>
              </w:rPr>
              <w:t xml:space="preserve"> by the Authorising Officer</w:t>
            </w:r>
            <w:r w:rsidRPr="00837C84">
              <w:rPr>
                <w:sz w:val="22"/>
                <w:szCs w:val="22"/>
              </w:rPr>
              <w:t>:</w:t>
            </w:r>
          </w:p>
        </w:tc>
        <w:tc>
          <w:tcPr>
            <w:tcW w:w="4417" w:type="dxa"/>
          </w:tcPr>
          <w:p w:rsidR="007538C6" w:rsidRPr="00837C84" w:rsidRDefault="007538C6" w:rsidP="00D41459">
            <w:pPr>
              <w:pStyle w:val="Text1"/>
              <w:spacing w:before="120" w:after="120"/>
              <w:rPr>
                <w:sz w:val="22"/>
                <w:szCs w:val="22"/>
              </w:rPr>
            </w:pPr>
          </w:p>
        </w:tc>
      </w:tr>
    </w:tbl>
    <w:p w:rsidR="007538C6" w:rsidRDefault="007538C6" w:rsidP="007538C6">
      <w:pPr>
        <w:spacing w:after="200" w:line="276" w:lineRule="auto"/>
        <w:jc w:val="left"/>
        <w:rPr>
          <w:sz w:val="22"/>
          <w:szCs w:val="22"/>
        </w:rPr>
      </w:pPr>
      <w:r>
        <w:rPr>
          <w:sz w:val="22"/>
          <w:szCs w:val="22"/>
        </w:rPr>
        <w:br w:type="page"/>
      </w:r>
    </w:p>
    <w:p w:rsidR="007538C6" w:rsidRPr="00837C84" w:rsidRDefault="007538C6" w:rsidP="007538C6">
      <w:pPr>
        <w:pStyle w:val="Text1"/>
        <w:jc w:val="right"/>
        <w:rPr>
          <w:sz w:val="22"/>
          <w:szCs w:val="22"/>
        </w:rPr>
      </w:pPr>
      <w:r w:rsidRPr="00837C84">
        <w:rPr>
          <w:sz w:val="22"/>
          <w:szCs w:val="22"/>
        </w:rPr>
        <w:lastRenderedPageBreak/>
        <w:t>ANNEX III</w:t>
      </w:r>
    </w:p>
    <w:p w:rsidR="007538C6" w:rsidRPr="00837C84" w:rsidRDefault="007538C6" w:rsidP="007538C6">
      <w:pPr>
        <w:pStyle w:val="Text1"/>
        <w:jc w:val="center"/>
        <w:rPr>
          <w:b/>
          <w:sz w:val="22"/>
          <w:szCs w:val="22"/>
          <w:highlight w:val="lightGray"/>
          <w:u w:val="single"/>
        </w:rPr>
      </w:pPr>
      <w:r w:rsidRPr="00837C84">
        <w:rPr>
          <w:b/>
          <w:sz w:val="22"/>
          <w:szCs w:val="22"/>
          <w:highlight w:val="lightGray"/>
          <w:u w:val="single"/>
        </w:rPr>
        <w:t xml:space="preserve">"QUOTED TIME &amp; MEANS” </w:t>
      </w:r>
      <w:r>
        <w:rPr>
          <w:b/>
          <w:sz w:val="22"/>
          <w:szCs w:val="22"/>
          <w:highlight w:val="lightGray"/>
          <w:u w:val="single"/>
        </w:rPr>
        <w:t>ACCEPTANCE FORM</w:t>
      </w:r>
    </w:p>
    <w:p w:rsidR="007538C6" w:rsidRPr="00837C84" w:rsidRDefault="007538C6" w:rsidP="007538C6">
      <w:pPr>
        <w:pStyle w:val="Text1"/>
        <w:jc w:val="center"/>
        <w:rPr>
          <w:b/>
          <w:sz w:val="22"/>
          <w:szCs w:val="22"/>
          <w:u w:val="single"/>
        </w:rPr>
      </w:pPr>
      <w:r w:rsidRPr="00837C84">
        <w:rPr>
          <w:b/>
          <w:sz w:val="22"/>
          <w:szCs w:val="22"/>
          <w:highlight w:val="lightGray"/>
          <w:u w:val="single"/>
        </w:rPr>
        <w:t>FOR SPECIFIC CONTRACT No XX UNDER</w:t>
      </w:r>
      <w:r w:rsidR="00A50B3E">
        <w:rPr>
          <w:b/>
          <w:sz w:val="22"/>
          <w:szCs w:val="22"/>
          <w:highlight w:val="lightGray"/>
          <w:u w:val="single"/>
        </w:rPr>
        <w:t xml:space="preserve"> FRAMEWORK CONTRACT No LISA/2017</w:t>
      </w:r>
      <w:r w:rsidRPr="00837C84">
        <w:rPr>
          <w:b/>
          <w:sz w:val="22"/>
          <w:szCs w:val="22"/>
          <w:highlight w:val="lightGray"/>
          <w:u w:val="single"/>
        </w:rPr>
        <w:t>/RP/0</w:t>
      </w:r>
      <w:r w:rsidR="00A50B3E">
        <w:rPr>
          <w:b/>
          <w:sz w:val="22"/>
          <w:szCs w:val="22"/>
          <w:highlight w:val="lightGray"/>
          <w:u w:val="single"/>
        </w:rPr>
        <w:t>3</w:t>
      </w:r>
      <w:r w:rsidRPr="00837C84">
        <w:rPr>
          <w:b/>
          <w:sz w:val="22"/>
          <w:szCs w:val="22"/>
          <w:highlight w:val="lightGray"/>
          <w:u w:val="single"/>
        </w:rPr>
        <w:t>…</w:t>
      </w:r>
    </w:p>
    <w:p w:rsidR="007538C6" w:rsidRPr="00837C84" w:rsidRDefault="007538C6" w:rsidP="007538C6">
      <w:pPr>
        <w:pStyle w:val="Text1"/>
        <w:jc w:val="center"/>
        <w:rPr>
          <w:b/>
          <w:sz w:val="22"/>
          <w:szCs w:val="22"/>
          <w:u w:val="single"/>
        </w:rPr>
      </w:pPr>
      <w:r>
        <w:rPr>
          <w:b/>
          <w:sz w:val="22"/>
          <w:szCs w:val="22"/>
          <w:u w:val="single"/>
        </w:rPr>
        <w:t>Service Request Number</w:t>
      </w:r>
      <w:r w:rsidRPr="00837C84">
        <w:rPr>
          <w:b/>
          <w:sz w:val="22"/>
          <w:szCs w:val="22"/>
          <w:u w:val="single"/>
        </w:rPr>
        <w:t xml:space="preserve"> </w:t>
      </w:r>
      <w:proofErr w:type="gramStart"/>
      <w:r w:rsidRPr="00837C84">
        <w:rPr>
          <w:b/>
          <w:sz w:val="22"/>
          <w:szCs w:val="22"/>
          <w:u w:val="single"/>
        </w:rPr>
        <w:t>……..</w:t>
      </w:r>
      <w:proofErr w:type="gramEnd"/>
      <w:r w:rsidRPr="00837C84">
        <w:rPr>
          <w:b/>
          <w:sz w:val="22"/>
          <w:szCs w:val="22"/>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7538C6" w:rsidRPr="00837C84" w:rsidTr="00D41459">
        <w:tc>
          <w:tcPr>
            <w:tcW w:w="8833" w:type="dxa"/>
          </w:tcPr>
          <w:p w:rsidR="007538C6" w:rsidRPr="00837C84" w:rsidRDefault="007538C6" w:rsidP="00D41459">
            <w:pPr>
              <w:pStyle w:val="Text1"/>
              <w:spacing w:after="0" w:line="480" w:lineRule="auto"/>
              <w:jc w:val="center"/>
              <w:rPr>
                <w:b/>
                <w:i/>
                <w:sz w:val="22"/>
                <w:szCs w:val="22"/>
              </w:rPr>
            </w:pPr>
            <w:r w:rsidRPr="00837C84">
              <w:rPr>
                <w:b/>
                <w:i/>
                <w:sz w:val="22"/>
                <w:szCs w:val="22"/>
              </w:rPr>
              <w:t>Original document - duly signed - to be attached to the invoice</w:t>
            </w:r>
          </w:p>
        </w:tc>
      </w:tr>
    </w:tbl>
    <w:p w:rsidR="007538C6" w:rsidRPr="0046715C" w:rsidRDefault="007538C6" w:rsidP="007538C6">
      <w:pPr>
        <w:pStyle w:val="Text1"/>
        <w:spacing w:before="120" w:after="120"/>
        <w:rPr>
          <w:b/>
          <w:sz w:val="22"/>
          <w:szCs w:val="22"/>
          <w:u w:val="single"/>
        </w:rPr>
      </w:pPr>
      <w:r w:rsidRPr="0046715C">
        <w:rPr>
          <w:sz w:val="22"/>
          <w:szCs w:val="22"/>
        </w:rPr>
        <w:t>Satisfied with the delivery in relation with associated service request and detailed specifications, the Agency hereby accepts the due delivery of the work and supplies as listed in the table below:</w:t>
      </w:r>
    </w:p>
    <w:p w:rsidR="007538C6" w:rsidRDefault="007538C6" w:rsidP="007538C6">
      <w:pPr>
        <w:pStyle w:val="Text1"/>
        <w:spacing w:before="120" w:after="120"/>
        <w:rPr>
          <w:b/>
          <w:i/>
          <w:sz w:val="22"/>
          <w:szCs w:val="22"/>
        </w:rPr>
      </w:pPr>
      <w:r w:rsidRPr="00D07AC6">
        <w:rPr>
          <w:b/>
          <w:i/>
          <w:sz w:val="22"/>
          <w:szCs w:val="22"/>
        </w:rPr>
        <w:t>To be filled in by the Contractor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5"/>
        <w:gridCol w:w="1599"/>
        <w:gridCol w:w="1702"/>
        <w:gridCol w:w="1183"/>
        <w:gridCol w:w="1370"/>
        <w:gridCol w:w="1098"/>
      </w:tblGrid>
      <w:tr w:rsidR="007538C6" w:rsidRPr="002A1ADB" w:rsidTr="00D41459">
        <w:tc>
          <w:tcPr>
            <w:tcW w:w="961" w:type="pct"/>
            <w:vAlign w:val="center"/>
          </w:tcPr>
          <w:p w:rsidR="007538C6" w:rsidRPr="002A1ADB" w:rsidRDefault="007538C6" w:rsidP="00D41459">
            <w:pPr>
              <w:pStyle w:val="Text1"/>
              <w:spacing w:before="120" w:after="120"/>
              <w:ind w:firstLine="142"/>
              <w:jc w:val="center"/>
              <w:rPr>
                <w:b/>
                <w:smallCaps/>
                <w:sz w:val="20"/>
              </w:rPr>
            </w:pPr>
            <w:r w:rsidRPr="002A1ADB">
              <w:rPr>
                <w:b/>
                <w:smallCaps/>
                <w:sz w:val="20"/>
              </w:rPr>
              <w:t>ITEM WITH DESCRIPTION</w:t>
            </w:r>
          </w:p>
        </w:tc>
        <w:tc>
          <w:tcPr>
            <w:tcW w:w="929" w:type="pct"/>
          </w:tcPr>
          <w:p w:rsidR="007538C6" w:rsidRPr="002A1ADB" w:rsidRDefault="007538C6" w:rsidP="00D41459">
            <w:pPr>
              <w:pStyle w:val="Text1"/>
              <w:spacing w:after="0"/>
              <w:ind w:left="-91" w:firstLine="23"/>
              <w:jc w:val="center"/>
              <w:rPr>
                <w:b/>
                <w:smallCaps/>
                <w:sz w:val="20"/>
              </w:rPr>
            </w:pPr>
            <w:r w:rsidRPr="002A1ADB">
              <w:rPr>
                <w:b/>
                <w:smallCaps/>
                <w:sz w:val="20"/>
              </w:rPr>
              <w:t>TYPE (service/ HW/SW/ maintenance)</w:t>
            </w:r>
          </w:p>
        </w:tc>
        <w:tc>
          <w:tcPr>
            <w:tcW w:w="989" w:type="pct"/>
          </w:tcPr>
          <w:p w:rsidR="007538C6" w:rsidRPr="002A1ADB" w:rsidRDefault="007538C6" w:rsidP="00D41459">
            <w:pPr>
              <w:pStyle w:val="Text1"/>
              <w:spacing w:before="120" w:after="120"/>
              <w:ind w:left="-104" w:firstLine="104"/>
              <w:jc w:val="center"/>
              <w:rPr>
                <w:b/>
                <w:smallCaps/>
                <w:sz w:val="20"/>
              </w:rPr>
            </w:pPr>
            <w:r w:rsidRPr="002A1ADB">
              <w:rPr>
                <w:b/>
                <w:smallCaps/>
                <w:sz w:val="20"/>
              </w:rPr>
              <w:t>PLACE OF DELIVERY</w:t>
            </w:r>
          </w:p>
        </w:tc>
        <w:tc>
          <w:tcPr>
            <w:tcW w:w="687" w:type="pct"/>
          </w:tcPr>
          <w:p w:rsidR="007538C6" w:rsidRPr="002A1ADB" w:rsidRDefault="007538C6" w:rsidP="00D41459">
            <w:pPr>
              <w:pStyle w:val="Text1"/>
              <w:spacing w:before="120" w:after="120"/>
              <w:ind w:left="-249" w:firstLine="142"/>
              <w:jc w:val="center"/>
              <w:rPr>
                <w:b/>
                <w:smallCaps/>
                <w:sz w:val="20"/>
              </w:rPr>
            </w:pPr>
            <w:r w:rsidRPr="002A1ADB">
              <w:rPr>
                <w:b/>
                <w:smallCaps/>
                <w:sz w:val="20"/>
              </w:rPr>
              <w:t xml:space="preserve">UNIT PRICE </w:t>
            </w:r>
          </w:p>
        </w:tc>
        <w:tc>
          <w:tcPr>
            <w:tcW w:w="796" w:type="pct"/>
            <w:vAlign w:val="center"/>
          </w:tcPr>
          <w:p w:rsidR="007538C6" w:rsidRPr="002A1ADB" w:rsidRDefault="007538C6" w:rsidP="00D41459">
            <w:pPr>
              <w:pStyle w:val="Text1"/>
              <w:spacing w:before="120" w:after="120"/>
              <w:ind w:left="318" w:hanging="800"/>
              <w:jc w:val="right"/>
              <w:rPr>
                <w:b/>
                <w:smallCaps/>
                <w:sz w:val="20"/>
              </w:rPr>
            </w:pPr>
            <w:r w:rsidRPr="002A1ADB">
              <w:rPr>
                <w:b/>
                <w:smallCaps/>
                <w:sz w:val="20"/>
              </w:rPr>
              <w:t>QUANTITY</w:t>
            </w:r>
          </w:p>
        </w:tc>
        <w:tc>
          <w:tcPr>
            <w:tcW w:w="638" w:type="pct"/>
            <w:vAlign w:val="center"/>
          </w:tcPr>
          <w:p w:rsidR="007538C6" w:rsidRPr="002A1ADB" w:rsidRDefault="007538C6" w:rsidP="00D41459">
            <w:pPr>
              <w:pStyle w:val="Text1"/>
              <w:spacing w:before="120" w:after="120"/>
              <w:ind w:left="-108"/>
              <w:jc w:val="center"/>
              <w:rPr>
                <w:b/>
                <w:smallCaps/>
                <w:sz w:val="20"/>
              </w:rPr>
            </w:pPr>
            <w:r w:rsidRPr="002A1ADB">
              <w:rPr>
                <w:b/>
                <w:smallCaps/>
                <w:sz w:val="20"/>
              </w:rPr>
              <w:t xml:space="preserve">TOTAL PRICE </w:t>
            </w:r>
          </w:p>
        </w:tc>
      </w:tr>
      <w:tr w:rsidR="007538C6" w:rsidRPr="002A1ADB" w:rsidTr="00D41459">
        <w:tc>
          <w:tcPr>
            <w:tcW w:w="961" w:type="pct"/>
          </w:tcPr>
          <w:p w:rsidR="007538C6" w:rsidRPr="002A1ADB" w:rsidRDefault="007538C6" w:rsidP="00D41459">
            <w:pPr>
              <w:pStyle w:val="Text1"/>
              <w:spacing w:before="120" w:after="120"/>
              <w:rPr>
                <w:sz w:val="22"/>
                <w:szCs w:val="22"/>
              </w:rPr>
            </w:pPr>
          </w:p>
        </w:tc>
        <w:tc>
          <w:tcPr>
            <w:tcW w:w="929" w:type="pct"/>
          </w:tcPr>
          <w:p w:rsidR="007538C6" w:rsidRPr="002A1ADB" w:rsidRDefault="007538C6" w:rsidP="00D41459">
            <w:pPr>
              <w:pStyle w:val="Text1"/>
              <w:spacing w:before="120" w:after="120"/>
              <w:rPr>
                <w:sz w:val="22"/>
                <w:szCs w:val="22"/>
              </w:rPr>
            </w:pPr>
          </w:p>
        </w:tc>
        <w:tc>
          <w:tcPr>
            <w:tcW w:w="989" w:type="pct"/>
          </w:tcPr>
          <w:p w:rsidR="007538C6" w:rsidRPr="002A1ADB" w:rsidRDefault="007538C6" w:rsidP="00D41459">
            <w:pPr>
              <w:pStyle w:val="Text1"/>
              <w:spacing w:before="120" w:after="120"/>
              <w:rPr>
                <w:sz w:val="22"/>
                <w:szCs w:val="22"/>
              </w:rPr>
            </w:pPr>
          </w:p>
        </w:tc>
        <w:tc>
          <w:tcPr>
            <w:tcW w:w="687" w:type="pct"/>
          </w:tcPr>
          <w:p w:rsidR="007538C6" w:rsidRPr="002A1ADB" w:rsidRDefault="007538C6" w:rsidP="00D41459">
            <w:pPr>
              <w:pStyle w:val="Text1"/>
              <w:spacing w:before="120" w:after="120"/>
              <w:rPr>
                <w:sz w:val="22"/>
                <w:szCs w:val="22"/>
              </w:rPr>
            </w:pPr>
          </w:p>
        </w:tc>
        <w:tc>
          <w:tcPr>
            <w:tcW w:w="796" w:type="pct"/>
          </w:tcPr>
          <w:p w:rsidR="007538C6" w:rsidRPr="002A1ADB" w:rsidRDefault="007538C6" w:rsidP="00D41459">
            <w:pPr>
              <w:pStyle w:val="Text1"/>
              <w:spacing w:before="120" w:after="120"/>
              <w:rPr>
                <w:sz w:val="22"/>
                <w:szCs w:val="22"/>
              </w:rPr>
            </w:pPr>
          </w:p>
        </w:tc>
        <w:tc>
          <w:tcPr>
            <w:tcW w:w="638" w:type="pct"/>
          </w:tcPr>
          <w:p w:rsidR="007538C6" w:rsidRPr="002A1ADB" w:rsidRDefault="007538C6" w:rsidP="00D41459">
            <w:pPr>
              <w:pStyle w:val="Text1"/>
              <w:spacing w:before="120" w:after="120"/>
              <w:rPr>
                <w:sz w:val="22"/>
                <w:szCs w:val="22"/>
              </w:rPr>
            </w:pPr>
          </w:p>
        </w:tc>
      </w:tr>
    </w:tbl>
    <w:p w:rsidR="007538C6" w:rsidRPr="002A1ADB" w:rsidRDefault="007538C6" w:rsidP="007538C6">
      <w:pPr>
        <w:pStyle w:val="Text1"/>
        <w:spacing w:before="120" w:after="120"/>
        <w:ind w:left="-142"/>
        <w:rPr>
          <w:sz w:val="22"/>
          <w:szCs w:val="22"/>
        </w:rPr>
      </w:pPr>
      <w:r w:rsidRPr="002A1ADB">
        <w:rPr>
          <w:b/>
          <w:sz w:val="22"/>
          <w:szCs w:val="22"/>
          <w:u w:val="single"/>
        </w:rPr>
        <w:t>SIGNING FOR DELIVERABLES -</w:t>
      </w:r>
      <w:r w:rsidRPr="002A1ADB">
        <w:rPr>
          <w:b/>
          <w:i/>
          <w:sz w:val="22"/>
          <w:szCs w:val="22"/>
        </w:rPr>
        <w:t xml:space="preserve">To </w:t>
      </w:r>
      <w:proofErr w:type="gramStart"/>
      <w:r w:rsidRPr="002A1ADB">
        <w:rPr>
          <w:b/>
          <w:i/>
          <w:sz w:val="22"/>
          <w:szCs w:val="22"/>
        </w:rPr>
        <w:t>be filled in</w:t>
      </w:r>
      <w:proofErr w:type="gramEnd"/>
      <w:r w:rsidRPr="002A1ADB">
        <w:rPr>
          <w:b/>
          <w:i/>
          <w:sz w:val="22"/>
          <w:szCs w:val="22"/>
        </w:rPr>
        <w:t xml:space="preserve"> by the Contractor and the contracting authority</w:t>
      </w:r>
      <w:r w:rsidRPr="002A1ADB">
        <w:rPr>
          <w: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2208"/>
        <w:gridCol w:w="2209"/>
      </w:tblGrid>
      <w:tr w:rsidR="007538C6" w:rsidRPr="002A1ADB" w:rsidTr="00D41459">
        <w:trPr>
          <w:cantSplit/>
          <w:trHeight w:val="397"/>
        </w:trPr>
        <w:tc>
          <w:tcPr>
            <w:tcW w:w="4417" w:type="dxa"/>
            <w:tcBorders>
              <w:top w:val="nil"/>
              <w:left w:val="nil"/>
            </w:tcBorders>
          </w:tcPr>
          <w:p w:rsidR="007538C6" w:rsidRPr="002A1ADB" w:rsidRDefault="007538C6" w:rsidP="00D41459">
            <w:pPr>
              <w:pStyle w:val="Text1"/>
              <w:spacing w:before="120" w:after="120"/>
              <w:rPr>
                <w:b/>
                <w:sz w:val="22"/>
                <w:szCs w:val="22"/>
              </w:rPr>
            </w:pPr>
          </w:p>
        </w:tc>
        <w:tc>
          <w:tcPr>
            <w:tcW w:w="2208" w:type="dxa"/>
            <w:tcBorders>
              <w:left w:val="nil"/>
            </w:tcBorders>
          </w:tcPr>
          <w:p w:rsidR="007538C6" w:rsidRPr="002A1ADB" w:rsidRDefault="007538C6" w:rsidP="00D41459">
            <w:pPr>
              <w:pStyle w:val="Text1"/>
              <w:spacing w:before="120" w:after="120"/>
              <w:jc w:val="center"/>
              <w:rPr>
                <w:b/>
                <w:sz w:val="22"/>
                <w:szCs w:val="22"/>
              </w:rPr>
            </w:pPr>
            <w:r w:rsidRPr="002A1ADB">
              <w:rPr>
                <w:b/>
                <w:sz w:val="22"/>
                <w:szCs w:val="22"/>
              </w:rPr>
              <w:t>Contractor</w:t>
            </w:r>
          </w:p>
        </w:tc>
        <w:tc>
          <w:tcPr>
            <w:tcW w:w="2209" w:type="dxa"/>
          </w:tcPr>
          <w:p w:rsidR="007538C6" w:rsidRPr="002A1ADB" w:rsidRDefault="007538C6" w:rsidP="00D41459">
            <w:pPr>
              <w:pStyle w:val="Text1"/>
              <w:spacing w:before="120" w:after="120"/>
              <w:jc w:val="center"/>
              <w:rPr>
                <w:b/>
                <w:sz w:val="22"/>
                <w:szCs w:val="22"/>
              </w:rPr>
            </w:pPr>
            <w:r w:rsidRPr="002A1ADB">
              <w:rPr>
                <w:b/>
                <w:sz w:val="22"/>
                <w:szCs w:val="22"/>
              </w:rPr>
              <w:t>Contracting authority</w:t>
            </w:r>
          </w:p>
        </w:tc>
      </w:tr>
      <w:tr w:rsidR="007538C6" w:rsidRPr="002A1ADB" w:rsidTr="00D41459">
        <w:trPr>
          <w:cantSplit/>
          <w:trHeight w:hRule="exact" w:val="397"/>
        </w:trPr>
        <w:tc>
          <w:tcPr>
            <w:tcW w:w="4417" w:type="dxa"/>
            <w:tcBorders>
              <w:top w:val="nil"/>
            </w:tcBorders>
          </w:tcPr>
          <w:p w:rsidR="007538C6" w:rsidRPr="002A1ADB" w:rsidRDefault="007538C6" w:rsidP="00D41459">
            <w:pPr>
              <w:pStyle w:val="Text1"/>
              <w:spacing w:before="120" w:after="120"/>
              <w:rPr>
                <w:b/>
                <w:sz w:val="22"/>
                <w:szCs w:val="22"/>
              </w:rPr>
            </w:pPr>
            <w:r w:rsidRPr="002A1ADB">
              <w:rPr>
                <w:b/>
                <w:sz w:val="22"/>
                <w:szCs w:val="22"/>
              </w:rPr>
              <w:t>Date of delivery/signing:</w:t>
            </w:r>
          </w:p>
        </w:tc>
        <w:tc>
          <w:tcPr>
            <w:tcW w:w="2208" w:type="dxa"/>
          </w:tcPr>
          <w:p w:rsidR="007538C6" w:rsidRPr="002A1ADB" w:rsidRDefault="007538C6" w:rsidP="00D41459">
            <w:pPr>
              <w:pStyle w:val="Text1"/>
              <w:spacing w:before="120" w:after="120"/>
              <w:rPr>
                <w:sz w:val="22"/>
                <w:szCs w:val="22"/>
              </w:rPr>
            </w:pPr>
          </w:p>
        </w:tc>
        <w:tc>
          <w:tcPr>
            <w:tcW w:w="2209" w:type="dxa"/>
          </w:tcPr>
          <w:p w:rsidR="007538C6" w:rsidRPr="002A1ADB" w:rsidRDefault="007538C6" w:rsidP="00D41459">
            <w:pPr>
              <w:pStyle w:val="Text1"/>
              <w:spacing w:before="120" w:after="120"/>
              <w:rPr>
                <w:sz w:val="22"/>
                <w:szCs w:val="22"/>
              </w:rPr>
            </w:pPr>
          </w:p>
        </w:tc>
      </w:tr>
      <w:tr w:rsidR="007538C6" w:rsidRPr="007C4267" w:rsidTr="00D41459">
        <w:trPr>
          <w:cantSplit/>
          <w:trHeight w:hRule="exact" w:val="397"/>
        </w:trPr>
        <w:tc>
          <w:tcPr>
            <w:tcW w:w="4417" w:type="dxa"/>
            <w:tcBorders>
              <w:top w:val="nil"/>
            </w:tcBorders>
          </w:tcPr>
          <w:p w:rsidR="007538C6" w:rsidRPr="007C4267" w:rsidRDefault="007538C6" w:rsidP="00D41459">
            <w:pPr>
              <w:pStyle w:val="Text1"/>
              <w:spacing w:before="120" w:after="120"/>
              <w:rPr>
                <w:b/>
                <w:sz w:val="22"/>
                <w:szCs w:val="22"/>
              </w:rPr>
            </w:pPr>
            <w:r w:rsidRPr="002A1ADB">
              <w:rPr>
                <w:b/>
                <w:sz w:val="22"/>
                <w:szCs w:val="22"/>
              </w:rPr>
              <w:t>Date of installation (if applicable)</w:t>
            </w:r>
            <w:r>
              <w:rPr>
                <w:b/>
                <w:sz w:val="22"/>
                <w:szCs w:val="22"/>
              </w:rPr>
              <w:t xml:space="preserve"> </w:t>
            </w:r>
          </w:p>
        </w:tc>
        <w:tc>
          <w:tcPr>
            <w:tcW w:w="2208" w:type="dxa"/>
          </w:tcPr>
          <w:p w:rsidR="007538C6" w:rsidRPr="007C4267" w:rsidRDefault="007538C6" w:rsidP="00D41459">
            <w:pPr>
              <w:pStyle w:val="Text1"/>
              <w:spacing w:before="120" w:after="120"/>
              <w:rPr>
                <w:sz w:val="22"/>
                <w:szCs w:val="22"/>
              </w:rPr>
            </w:pPr>
          </w:p>
        </w:tc>
        <w:tc>
          <w:tcPr>
            <w:tcW w:w="2209" w:type="dxa"/>
          </w:tcPr>
          <w:p w:rsidR="007538C6" w:rsidRPr="007C4267" w:rsidRDefault="007538C6" w:rsidP="00D41459">
            <w:pPr>
              <w:pStyle w:val="Text1"/>
              <w:spacing w:before="120" w:after="120"/>
              <w:rPr>
                <w:sz w:val="22"/>
                <w:szCs w:val="22"/>
              </w:rPr>
            </w:pPr>
          </w:p>
        </w:tc>
      </w:tr>
      <w:tr w:rsidR="007538C6" w:rsidRPr="007C4267" w:rsidTr="00D41459">
        <w:trPr>
          <w:cantSplit/>
          <w:trHeight w:hRule="exact" w:val="737"/>
        </w:trPr>
        <w:tc>
          <w:tcPr>
            <w:tcW w:w="4417" w:type="dxa"/>
          </w:tcPr>
          <w:p w:rsidR="007538C6" w:rsidRPr="007C4267" w:rsidRDefault="007538C6" w:rsidP="00D41459">
            <w:pPr>
              <w:pStyle w:val="Text1"/>
              <w:spacing w:before="120" w:after="120"/>
              <w:rPr>
                <w:b/>
                <w:sz w:val="22"/>
                <w:szCs w:val="22"/>
              </w:rPr>
            </w:pPr>
            <w:r w:rsidRPr="007C4267">
              <w:rPr>
                <w:b/>
                <w:sz w:val="22"/>
                <w:szCs w:val="22"/>
              </w:rPr>
              <w:t>Person responsible for checking (in block capitals):</w:t>
            </w:r>
          </w:p>
        </w:tc>
        <w:tc>
          <w:tcPr>
            <w:tcW w:w="2208" w:type="dxa"/>
          </w:tcPr>
          <w:p w:rsidR="007538C6" w:rsidRPr="007C4267" w:rsidRDefault="007538C6" w:rsidP="00D41459">
            <w:pPr>
              <w:pStyle w:val="Text1"/>
              <w:spacing w:before="120" w:after="120"/>
              <w:rPr>
                <w:sz w:val="22"/>
                <w:szCs w:val="22"/>
              </w:rPr>
            </w:pPr>
          </w:p>
        </w:tc>
        <w:tc>
          <w:tcPr>
            <w:tcW w:w="2209" w:type="dxa"/>
          </w:tcPr>
          <w:p w:rsidR="007538C6" w:rsidRPr="007C4267" w:rsidRDefault="007538C6" w:rsidP="00D41459">
            <w:pPr>
              <w:pStyle w:val="Text1"/>
              <w:spacing w:before="120" w:after="120"/>
              <w:rPr>
                <w:sz w:val="22"/>
                <w:szCs w:val="22"/>
              </w:rPr>
            </w:pPr>
          </w:p>
        </w:tc>
      </w:tr>
      <w:tr w:rsidR="007538C6" w:rsidRPr="00006C02" w:rsidTr="00D41459">
        <w:trPr>
          <w:cantSplit/>
          <w:trHeight w:hRule="exact" w:val="397"/>
        </w:trPr>
        <w:tc>
          <w:tcPr>
            <w:tcW w:w="4417" w:type="dxa"/>
          </w:tcPr>
          <w:p w:rsidR="007538C6" w:rsidRPr="00006C02" w:rsidRDefault="007538C6" w:rsidP="00D41459">
            <w:pPr>
              <w:pStyle w:val="Text1"/>
              <w:spacing w:before="120" w:after="120"/>
              <w:rPr>
                <w:b/>
                <w:sz w:val="22"/>
                <w:szCs w:val="22"/>
              </w:rPr>
            </w:pPr>
            <w:r w:rsidRPr="00006C02">
              <w:rPr>
                <w:b/>
                <w:sz w:val="22"/>
                <w:szCs w:val="22"/>
              </w:rPr>
              <w:t>Comments:</w:t>
            </w:r>
          </w:p>
        </w:tc>
        <w:tc>
          <w:tcPr>
            <w:tcW w:w="2208" w:type="dxa"/>
          </w:tcPr>
          <w:p w:rsidR="007538C6" w:rsidRPr="00006C02" w:rsidRDefault="007538C6" w:rsidP="00D41459">
            <w:pPr>
              <w:pStyle w:val="Text1"/>
              <w:spacing w:before="120" w:after="120"/>
              <w:rPr>
                <w:sz w:val="22"/>
                <w:szCs w:val="22"/>
              </w:rPr>
            </w:pPr>
          </w:p>
        </w:tc>
        <w:tc>
          <w:tcPr>
            <w:tcW w:w="2209" w:type="dxa"/>
          </w:tcPr>
          <w:p w:rsidR="007538C6" w:rsidRPr="00006C02" w:rsidRDefault="007538C6" w:rsidP="00D41459">
            <w:pPr>
              <w:pStyle w:val="Text1"/>
              <w:spacing w:before="120" w:after="120"/>
              <w:rPr>
                <w:sz w:val="22"/>
                <w:szCs w:val="22"/>
              </w:rPr>
            </w:pPr>
          </w:p>
        </w:tc>
      </w:tr>
      <w:tr w:rsidR="007538C6" w:rsidRPr="00006C02" w:rsidTr="00D41459">
        <w:trPr>
          <w:cantSplit/>
          <w:trHeight w:hRule="exact" w:val="397"/>
        </w:trPr>
        <w:tc>
          <w:tcPr>
            <w:tcW w:w="4417" w:type="dxa"/>
          </w:tcPr>
          <w:p w:rsidR="007538C6" w:rsidRPr="00006C02" w:rsidRDefault="007538C6" w:rsidP="00D41459">
            <w:pPr>
              <w:pStyle w:val="Text1"/>
              <w:spacing w:before="120" w:after="120"/>
              <w:rPr>
                <w:b/>
                <w:sz w:val="22"/>
                <w:szCs w:val="22"/>
              </w:rPr>
            </w:pPr>
            <w:r w:rsidRPr="00006C02">
              <w:rPr>
                <w:b/>
                <w:sz w:val="22"/>
                <w:szCs w:val="22"/>
              </w:rPr>
              <w:t>Date and signature :</w:t>
            </w:r>
          </w:p>
        </w:tc>
        <w:tc>
          <w:tcPr>
            <w:tcW w:w="2208" w:type="dxa"/>
          </w:tcPr>
          <w:p w:rsidR="007538C6" w:rsidRPr="00006C02" w:rsidRDefault="007538C6" w:rsidP="00D41459">
            <w:pPr>
              <w:pStyle w:val="Text1"/>
              <w:spacing w:before="120" w:after="120"/>
              <w:rPr>
                <w:sz w:val="22"/>
                <w:szCs w:val="22"/>
              </w:rPr>
            </w:pPr>
          </w:p>
        </w:tc>
        <w:tc>
          <w:tcPr>
            <w:tcW w:w="2209" w:type="dxa"/>
          </w:tcPr>
          <w:p w:rsidR="007538C6" w:rsidRPr="00006C02" w:rsidRDefault="007538C6" w:rsidP="00D41459">
            <w:pPr>
              <w:pStyle w:val="Text1"/>
              <w:spacing w:before="120" w:after="120"/>
              <w:rPr>
                <w:sz w:val="22"/>
                <w:szCs w:val="22"/>
              </w:rPr>
            </w:pPr>
          </w:p>
        </w:tc>
      </w:tr>
    </w:tbl>
    <w:p w:rsidR="007538C6" w:rsidRPr="00006C02" w:rsidRDefault="007538C6" w:rsidP="007538C6">
      <w:pPr>
        <w:pStyle w:val="Text1"/>
        <w:spacing w:before="120" w:after="120"/>
        <w:ind w:left="-142"/>
        <w:rPr>
          <w:b/>
          <w:sz w:val="22"/>
          <w:szCs w:val="22"/>
        </w:rPr>
      </w:pPr>
      <w:r w:rsidRPr="00006C02">
        <w:rPr>
          <w:b/>
          <w:sz w:val="22"/>
          <w:szCs w:val="22"/>
          <w:u w:val="single"/>
        </w:rPr>
        <w:t>ACCEPTANCE OF DELIVERABLES-</w:t>
      </w:r>
      <w:r w:rsidRPr="00006C02">
        <w:rPr>
          <w:b/>
          <w:i/>
          <w:sz w:val="22"/>
          <w:szCs w:val="22"/>
        </w:rPr>
        <w:t xml:space="preserve">To </w:t>
      </w:r>
      <w:proofErr w:type="gramStart"/>
      <w:r w:rsidRPr="00006C02">
        <w:rPr>
          <w:b/>
          <w:i/>
          <w:sz w:val="22"/>
          <w:szCs w:val="22"/>
        </w:rPr>
        <w:t>be filled in</w:t>
      </w:r>
      <w:proofErr w:type="gramEnd"/>
      <w:r w:rsidRPr="00006C02">
        <w:rPr>
          <w:b/>
          <w:i/>
          <w:sz w:val="22"/>
          <w:szCs w:val="22"/>
        </w:rPr>
        <w:t xml:space="preserve"> by the contracting authority:</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7538C6" w:rsidRPr="00006C02" w:rsidTr="00D41459">
        <w:trPr>
          <w:cantSplit/>
          <w:trHeight w:hRule="exact" w:val="454"/>
        </w:trPr>
        <w:tc>
          <w:tcPr>
            <w:tcW w:w="4417" w:type="dxa"/>
          </w:tcPr>
          <w:p w:rsidR="007538C6" w:rsidRPr="00006C02" w:rsidRDefault="007538C6" w:rsidP="00D41459">
            <w:pPr>
              <w:pStyle w:val="Text1"/>
              <w:spacing w:before="120" w:after="0"/>
              <w:jc w:val="left"/>
              <w:rPr>
                <w:b/>
                <w:sz w:val="22"/>
                <w:szCs w:val="22"/>
              </w:rPr>
            </w:pPr>
            <w:r w:rsidRPr="00006C02">
              <w:rPr>
                <w:b/>
                <w:sz w:val="22"/>
                <w:szCs w:val="22"/>
              </w:rPr>
              <w:t>Final delivery under this Specific Contract</w:t>
            </w:r>
          </w:p>
        </w:tc>
        <w:tc>
          <w:tcPr>
            <w:tcW w:w="4417" w:type="dxa"/>
          </w:tcPr>
          <w:p w:rsidR="007538C6" w:rsidRPr="00006C02" w:rsidRDefault="007538C6" w:rsidP="00D41459">
            <w:pPr>
              <w:pStyle w:val="Text1"/>
              <w:spacing w:before="120" w:after="120"/>
              <w:jc w:val="center"/>
              <w:rPr>
                <w:sz w:val="22"/>
                <w:szCs w:val="22"/>
              </w:rPr>
            </w:pPr>
            <w:r w:rsidRPr="00006C02">
              <w:rPr>
                <w:b/>
                <w:sz w:val="22"/>
                <w:szCs w:val="22"/>
              </w:rPr>
              <w:t>YES / NO</w:t>
            </w:r>
          </w:p>
        </w:tc>
      </w:tr>
      <w:tr w:rsidR="007538C6" w:rsidRPr="00006C02" w:rsidTr="00D41459">
        <w:trPr>
          <w:cantSplit/>
          <w:trHeight w:hRule="exact" w:val="737"/>
        </w:trPr>
        <w:tc>
          <w:tcPr>
            <w:tcW w:w="4417" w:type="dxa"/>
          </w:tcPr>
          <w:p w:rsidR="007538C6" w:rsidRPr="00006C02" w:rsidRDefault="007538C6" w:rsidP="00D41459">
            <w:pPr>
              <w:pStyle w:val="Text1"/>
              <w:spacing w:before="120" w:after="0"/>
              <w:jc w:val="left"/>
              <w:rPr>
                <w:b/>
                <w:sz w:val="22"/>
                <w:szCs w:val="22"/>
              </w:rPr>
            </w:pPr>
            <w:r w:rsidRPr="00006C02">
              <w:rPr>
                <w:b/>
                <w:sz w:val="22"/>
                <w:szCs w:val="22"/>
              </w:rPr>
              <w:t>Official responsible for acceptance</w:t>
            </w:r>
          </w:p>
          <w:p w:rsidR="007538C6" w:rsidRPr="00006C02" w:rsidRDefault="007538C6" w:rsidP="00D41459">
            <w:pPr>
              <w:pStyle w:val="Text1"/>
              <w:spacing w:before="120" w:after="0"/>
              <w:jc w:val="left"/>
              <w:rPr>
                <w:b/>
                <w:sz w:val="22"/>
                <w:szCs w:val="22"/>
              </w:rPr>
            </w:pPr>
            <w:r w:rsidRPr="00006C02">
              <w:rPr>
                <w:b/>
                <w:sz w:val="22"/>
                <w:szCs w:val="22"/>
              </w:rPr>
              <w:t>(in block capitals) : OIA (*)</w:t>
            </w:r>
          </w:p>
        </w:tc>
        <w:tc>
          <w:tcPr>
            <w:tcW w:w="4417" w:type="dxa"/>
          </w:tcPr>
          <w:p w:rsidR="007538C6" w:rsidRPr="00006C02" w:rsidRDefault="007538C6" w:rsidP="00D41459">
            <w:pPr>
              <w:pStyle w:val="Text1"/>
              <w:spacing w:before="120" w:after="120"/>
              <w:rPr>
                <w:sz w:val="22"/>
                <w:szCs w:val="22"/>
              </w:rPr>
            </w:pPr>
          </w:p>
        </w:tc>
      </w:tr>
      <w:tr w:rsidR="007538C6" w:rsidRPr="00006C02" w:rsidTr="00D41459">
        <w:trPr>
          <w:cantSplit/>
          <w:trHeight w:hRule="exact" w:val="454"/>
        </w:trPr>
        <w:tc>
          <w:tcPr>
            <w:tcW w:w="4417" w:type="dxa"/>
          </w:tcPr>
          <w:p w:rsidR="007538C6" w:rsidRPr="00006C02" w:rsidRDefault="007538C6" w:rsidP="00D41459">
            <w:pPr>
              <w:pStyle w:val="Text1"/>
              <w:spacing w:before="120" w:after="120"/>
              <w:rPr>
                <w:b/>
                <w:sz w:val="22"/>
                <w:szCs w:val="22"/>
              </w:rPr>
            </w:pPr>
            <w:r w:rsidRPr="00006C02">
              <w:rPr>
                <w:b/>
                <w:sz w:val="22"/>
                <w:szCs w:val="22"/>
              </w:rPr>
              <w:t>Date and signature</w:t>
            </w:r>
          </w:p>
        </w:tc>
        <w:tc>
          <w:tcPr>
            <w:tcW w:w="4417" w:type="dxa"/>
          </w:tcPr>
          <w:p w:rsidR="007538C6" w:rsidRPr="00006C02" w:rsidRDefault="007538C6" w:rsidP="00D41459">
            <w:pPr>
              <w:pStyle w:val="Text1"/>
              <w:spacing w:before="120" w:after="120"/>
              <w:rPr>
                <w:sz w:val="22"/>
                <w:szCs w:val="22"/>
              </w:rPr>
            </w:pPr>
          </w:p>
        </w:tc>
      </w:tr>
      <w:tr w:rsidR="007538C6" w:rsidRPr="007C4267" w:rsidTr="00D41459">
        <w:trPr>
          <w:cantSplit/>
          <w:trHeight w:hRule="exact" w:val="737"/>
        </w:trPr>
        <w:tc>
          <w:tcPr>
            <w:tcW w:w="4417" w:type="dxa"/>
          </w:tcPr>
          <w:p w:rsidR="007538C6" w:rsidRPr="00006C02" w:rsidRDefault="007538C6" w:rsidP="00D41459">
            <w:pPr>
              <w:pStyle w:val="Text1"/>
              <w:spacing w:before="120" w:after="0"/>
              <w:jc w:val="left"/>
              <w:rPr>
                <w:b/>
                <w:sz w:val="22"/>
                <w:szCs w:val="22"/>
              </w:rPr>
            </w:pPr>
            <w:r w:rsidRPr="00006C02">
              <w:rPr>
                <w:b/>
                <w:sz w:val="22"/>
                <w:szCs w:val="22"/>
              </w:rPr>
              <w:t xml:space="preserve">Official responsible for final validation </w:t>
            </w:r>
          </w:p>
          <w:p w:rsidR="007538C6" w:rsidRPr="007C4267" w:rsidRDefault="007538C6" w:rsidP="00D41459">
            <w:pPr>
              <w:pStyle w:val="Text1"/>
              <w:spacing w:before="120" w:after="0"/>
              <w:jc w:val="left"/>
              <w:rPr>
                <w:b/>
                <w:sz w:val="22"/>
                <w:szCs w:val="22"/>
              </w:rPr>
            </w:pPr>
            <w:r w:rsidRPr="00006C02">
              <w:rPr>
                <w:b/>
                <w:sz w:val="22"/>
                <w:szCs w:val="22"/>
              </w:rPr>
              <w:t>(in block capitals) : OVA (*)</w:t>
            </w:r>
            <w:bookmarkStart w:id="1" w:name="_GoBack"/>
            <w:bookmarkEnd w:id="1"/>
          </w:p>
        </w:tc>
        <w:tc>
          <w:tcPr>
            <w:tcW w:w="4417" w:type="dxa"/>
          </w:tcPr>
          <w:p w:rsidR="007538C6" w:rsidRPr="007C4267" w:rsidRDefault="007538C6" w:rsidP="00D41459">
            <w:pPr>
              <w:pStyle w:val="Text1"/>
              <w:spacing w:before="120" w:after="120"/>
              <w:rPr>
                <w:sz w:val="22"/>
                <w:szCs w:val="22"/>
              </w:rPr>
            </w:pPr>
          </w:p>
        </w:tc>
      </w:tr>
      <w:tr w:rsidR="007538C6" w:rsidRPr="007C4267" w:rsidTr="00D41459">
        <w:trPr>
          <w:cantSplit/>
          <w:trHeight w:hRule="exact" w:val="510"/>
        </w:trPr>
        <w:tc>
          <w:tcPr>
            <w:tcW w:w="4417" w:type="dxa"/>
          </w:tcPr>
          <w:p w:rsidR="007538C6" w:rsidRPr="007C4267" w:rsidRDefault="007538C6" w:rsidP="00D41459">
            <w:pPr>
              <w:pStyle w:val="Text1"/>
              <w:spacing w:before="240" w:after="120"/>
              <w:rPr>
                <w:b/>
                <w:sz w:val="22"/>
                <w:szCs w:val="22"/>
              </w:rPr>
            </w:pPr>
            <w:r w:rsidRPr="007C4267">
              <w:rPr>
                <w:b/>
                <w:sz w:val="22"/>
                <w:szCs w:val="22"/>
              </w:rPr>
              <w:t>Date and signature</w:t>
            </w:r>
          </w:p>
        </w:tc>
        <w:tc>
          <w:tcPr>
            <w:tcW w:w="4417" w:type="dxa"/>
          </w:tcPr>
          <w:p w:rsidR="007538C6" w:rsidRPr="007C4267" w:rsidRDefault="007538C6" w:rsidP="00D41459">
            <w:pPr>
              <w:pStyle w:val="Text1"/>
              <w:spacing w:before="120" w:after="120"/>
              <w:rPr>
                <w:sz w:val="22"/>
                <w:szCs w:val="22"/>
              </w:rPr>
            </w:pPr>
          </w:p>
        </w:tc>
      </w:tr>
    </w:tbl>
    <w:p w:rsidR="007538C6" w:rsidRPr="00340A4E" w:rsidRDefault="007538C6" w:rsidP="007538C6">
      <w:pPr>
        <w:rPr>
          <w:sz w:val="16"/>
          <w:szCs w:val="16"/>
        </w:rPr>
      </w:pPr>
      <w:r w:rsidRPr="007C4267">
        <w:rPr>
          <w:b/>
          <w:sz w:val="22"/>
          <w:szCs w:val="22"/>
        </w:rPr>
        <w:t>(*)</w:t>
      </w:r>
      <w:proofErr w:type="gramStart"/>
      <w:r w:rsidRPr="00340A4E">
        <w:rPr>
          <w:b/>
          <w:sz w:val="16"/>
          <w:szCs w:val="16"/>
        </w:rPr>
        <w:t>OIA :</w:t>
      </w:r>
      <w:proofErr w:type="gramEnd"/>
      <w:r w:rsidRPr="00340A4E">
        <w:rPr>
          <w:b/>
          <w:sz w:val="16"/>
          <w:szCs w:val="16"/>
        </w:rPr>
        <w:t xml:space="preserve"> </w:t>
      </w:r>
      <w:r w:rsidRPr="00340A4E">
        <w:rPr>
          <w:sz w:val="16"/>
          <w:szCs w:val="16"/>
        </w:rPr>
        <w:t xml:space="preserve">The contracting authority`s responsible in charge of the reception of the work is obliged to act as </w:t>
      </w:r>
      <w:r w:rsidRPr="00340A4E">
        <w:rPr>
          <w:b/>
          <w:sz w:val="16"/>
          <w:szCs w:val="16"/>
        </w:rPr>
        <w:t xml:space="preserve">OIA </w:t>
      </w:r>
      <w:r w:rsidRPr="00340A4E">
        <w:rPr>
          <w:sz w:val="16"/>
          <w:szCs w:val="16"/>
        </w:rPr>
        <w:t>(Operational initiating agent).</w:t>
      </w:r>
    </w:p>
    <w:p w:rsidR="00567F01" w:rsidRPr="00993582" w:rsidRDefault="007538C6" w:rsidP="007538C6">
      <w:pPr>
        <w:rPr>
          <w:b/>
          <w:sz w:val="16"/>
          <w:szCs w:val="16"/>
        </w:rPr>
      </w:pPr>
      <w:proofErr w:type="gramStart"/>
      <w:r w:rsidRPr="00340A4E">
        <w:rPr>
          <w:b/>
          <w:sz w:val="16"/>
          <w:szCs w:val="16"/>
        </w:rPr>
        <w:t>OVA</w:t>
      </w:r>
      <w:r w:rsidRPr="00340A4E">
        <w:rPr>
          <w:sz w:val="16"/>
          <w:szCs w:val="16"/>
        </w:rPr>
        <w:t xml:space="preserve"> :The</w:t>
      </w:r>
      <w:proofErr w:type="gramEnd"/>
      <w:r w:rsidRPr="00340A4E">
        <w:rPr>
          <w:sz w:val="16"/>
          <w:szCs w:val="16"/>
        </w:rPr>
        <w:t xml:space="preserve"> contracting authority’s responsible in charge of the final validation of the work is obliged to act as </w:t>
      </w:r>
      <w:r w:rsidRPr="00340A4E">
        <w:rPr>
          <w:b/>
          <w:sz w:val="16"/>
          <w:szCs w:val="16"/>
        </w:rPr>
        <w:t xml:space="preserve">OVA </w:t>
      </w:r>
      <w:r w:rsidRPr="00340A4E">
        <w:rPr>
          <w:sz w:val="16"/>
          <w:szCs w:val="16"/>
        </w:rPr>
        <w:t xml:space="preserve">(Operational verifying agent) </w:t>
      </w:r>
    </w:p>
    <w:sectPr w:rsidR="00567F01" w:rsidRPr="00993582" w:rsidSect="00081521">
      <w:headerReference w:type="default" r:id="rId8"/>
      <w:footerReference w:type="default" r:id="rId9"/>
      <w:headerReference w:type="first" r:id="rId10"/>
      <w:pgSz w:w="11906" w:h="16838"/>
      <w:pgMar w:top="1021" w:right="1701" w:bottom="1021" w:left="158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B17" w:rsidRDefault="00622B17">
      <w:pPr>
        <w:spacing w:after="0"/>
      </w:pPr>
      <w:r>
        <w:separator/>
      </w:r>
    </w:p>
  </w:endnote>
  <w:endnote w:type="continuationSeparator" w:id="0">
    <w:p w:rsidR="00622B17" w:rsidRDefault="00622B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85" w:rsidRDefault="00E30C85">
    <w:pPr>
      <w:pStyle w:val="Footer"/>
      <w:jc w:val="center"/>
    </w:pPr>
  </w:p>
  <w:p w:rsidR="00567F01" w:rsidRDefault="00E30C85">
    <w:pPr>
      <w:pStyle w:val="Footer"/>
      <w:jc w:val="center"/>
    </w:pPr>
    <w:r>
      <w:t xml:space="preserve">Framework Contract </w:t>
    </w:r>
    <w:r w:rsidR="00A50B3E">
      <w:t>LISA/2017/RP/03</w:t>
    </w:r>
  </w:p>
  <w:p w:rsidR="00567F01" w:rsidRDefault="00567F0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006C02">
      <w:rPr>
        <w:rStyle w:val="PageNumber"/>
        <w:noProof/>
      </w:rPr>
      <w:t>8</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006C02">
      <w:rPr>
        <w:rStyle w:val="PageNumber"/>
        <w:noProof/>
      </w:rPr>
      <w:t>9</w:t>
    </w:r>
    <w:r>
      <w:rPr>
        <w:rStyle w:val="PageNumber"/>
      </w:rPr>
      <w:fldChar w:fldCharType="end"/>
    </w:r>
  </w:p>
  <w:p w:rsidR="00567F01" w:rsidRDefault="00567F01">
    <w:pPr>
      <w:pStyle w:val="Footer"/>
      <w:jc w:val="right"/>
    </w:pPr>
    <w:r>
      <w:rPr>
        <w:rStyle w:val="PageNumber"/>
      </w:rPr>
      <w:t xml:space="preserve">Specific Contract QUOTED TIME &amp; MEANS No---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B17" w:rsidRDefault="00622B17">
      <w:pPr>
        <w:spacing w:after="0"/>
      </w:pPr>
      <w:r>
        <w:separator/>
      </w:r>
    </w:p>
  </w:footnote>
  <w:footnote w:type="continuationSeparator" w:id="0">
    <w:p w:rsidR="00622B17" w:rsidRDefault="00622B17">
      <w:pPr>
        <w:spacing w:after="0"/>
      </w:pPr>
      <w:r>
        <w:continuationSeparator/>
      </w:r>
    </w:p>
  </w:footnote>
  <w:footnote w:id="1">
    <w:p w:rsidR="003211CA" w:rsidRDefault="00567F01" w:rsidP="0037246A">
      <w:pPr>
        <w:pStyle w:val="FootnoteText"/>
        <w:spacing w:after="0"/>
        <w:ind w:left="284" w:hanging="284"/>
      </w:pPr>
      <w:r>
        <w:rPr>
          <w:rStyle w:val="FootnoteReference"/>
          <w:sz w:val="18"/>
        </w:rPr>
        <w:footnoteRef/>
      </w:r>
      <w:r>
        <w:rPr>
          <w:sz w:val="18"/>
        </w:rPr>
        <w:tab/>
      </w:r>
      <w:r w:rsidRPr="00707DD7">
        <w:rPr>
          <w:sz w:val="18"/>
        </w:rPr>
        <w:t xml:space="preserve">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w:t>
      </w:r>
      <w:r w:rsidR="00715037">
        <w:rPr>
          <w:sz w:val="18"/>
        </w:rPr>
        <w:t>Contracting authority</w:t>
      </w:r>
      <w:r w:rsidRPr="00707DD7">
        <w:rPr>
          <w:sz w:val="18"/>
        </w:rPr>
        <w:t xml:space="preserve"> for the performance of this contract”.</w:t>
      </w:r>
    </w:p>
  </w:footnote>
  <w:footnote w:id="2">
    <w:p w:rsidR="003211CA" w:rsidRDefault="00567F01">
      <w:pPr>
        <w:pStyle w:val="FootnoteText"/>
      </w:pPr>
      <w:r>
        <w:rPr>
          <w:rStyle w:val="FootnoteReference"/>
        </w:rPr>
        <w:footnoteRef/>
      </w:r>
      <w:r>
        <w:t xml:space="preserve"> Please note that more than one profile may be included in this provision –  in order to include more profiles, please copy and paste the standard wording as included in the indent above.</w:t>
      </w:r>
    </w:p>
  </w:footnote>
  <w:footnote w:id="3">
    <w:p w:rsidR="003211CA" w:rsidRDefault="00567F01" w:rsidP="00512053">
      <w:pPr>
        <w:pStyle w:val="FootnoteText"/>
      </w:pPr>
      <w:r>
        <w:rPr>
          <w:rStyle w:val="FootnoteReference"/>
        </w:rPr>
        <w:footnoteRef/>
      </w:r>
      <w:r>
        <w:t xml:space="preserve"> Please check if the C</w:t>
      </w:r>
      <w:r w:rsidRPr="0076397D">
        <w:t xml:space="preserve">ontractor is permitted </w:t>
      </w:r>
      <w:r>
        <w:t xml:space="preserve">or not </w:t>
      </w:r>
      <w:r w:rsidRPr="0076397D">
        <w:t>to subcontract</w:t>
      </w:r>
      <w:r>
        <w:t xml:space="preserve">. In case the Contractor </w:t>
      </w:r>
      <w:proofErr w:type="gramStart"/>
      <w:r>
        <w:t>is not permitted</w:t>
      </w:r>
      <w:proofErr w:type="gramEnd"/>
      <w:r>
        <w:t xml:space="preserve"> to subcontract use the option ‘Not Applicable’</w:t>
      </w:r>
      <w:r w:rsidRPr="0076397D">
        <w:t xml:space="preserve">. </w:t>
      </w:r>
      <w:r w:rsidRPr="00807C0A">
        <w:rPr>
          <w:b/>
        </w:rPr>
        <w:t xml:space="preserve">Please note that the Contractor has to be authorised to subcontract </w:t>
      </w:r>
      <w:r w:rsidRPr="00984332">
        <w:rPr>
          <w:b/>
          <w:u w:val="single"/>
        </w:rPr>
        <w:t>before</w:t>
      </w:r>
      <w:r w:rsidRPr="00807C0A">
        <w:rPr>
          <w:b/>
        </w:rPr>
        <w:t xml:space="preserve"> concluding this Specific Contract</w:t>
      </w:r>
      <w:r w:rsidR="00715037">
        <w:rPr>
          <w:b/>
        </w:rPr>
        <w:t xml:space="preserve"> – See Article II.7</w:t>
      </w:r>
      <w:r>
        <w:rPr>
          <w:b/>
        </w:rPr>
        <w:t xml:space="preserve"> of the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5"/>
      <w:jc w:val="right"/>
      <w:rPr>
        <w:rStyle w:val="PageNumber"/>
      </w:rPr>
    </w:pPr>
    <w:r>
      <w:rPr>
        <w:rStyle w:val="PageNumber"/>
      </w:rPr>
      <w:t xml:space="preserve">Specific </w:t>
    </w:r>
    <w:proofErr w:type="gramStart"/>
    <w:r>
      <w:rPr>
        <w:rStyle w:val="PageNumber"/>
      </w:rPr>
      <w:t xml:space="preserve">Contract  </w:t>
    </w:r>
    <w:r>
      <w:rPr>
        <w:rStyle w:val="PageNumber"/>
        <w:b/>
      </w:rPr>
      <w:t>QUOTED</w:t>
    </w:r>
    <w:proofErr w:type="gramEnd"/>
    <w:r>
      <w:rPr>
        <w:rStyle w:val="PageNumber"/>
        <w:b/>
      </w:rPr>
      <w:t xml:space="preserve"> TIME &amp; MEANS</w:t>
    </w:r>
  </w:p>
  <w:p w:rsidR="00567F01" w:rsidRDefault="00567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6"/>
      <w:jc w:val="right"/>
      <w:rPr>
        <w:rStyle w:val="PageNumber"/>
      </w:rPr>
    </w:pPr>
    <w:r>
      <w:rPr>
        <w:rStyle w:val="PageNumber"/>
      </w:rPr>
      <w:t>Specific Contract - Direct Labour</w:t>
    </w:r>
  </w:p>
  <w:p w:rsidR="00567F01" w:rsidRDefault="00567F01">
    <w:pPr>
      <w:pStyle w:val="Header"/>
      <w:spacing w:after="0"/>
      <w:ind w:right="-595"/>
      <w:jc w:val="right"/>
      <w:rPr>
        <w:rFonts w:ascii="Arial" w:hAnsi="Arial"/>
        <w:sz w:val="16"/>
      </w:rPr>
    </w:pPr>
    <w:r>
      <w:rPr>
        <w:rStyle w:val="PageNumber"/>
        <w:rFonts w:ascii="Arial" w:hAnsi="Arial"/>
        <w:sz w:val="16"/>
      </w:rPr>
      <w:t>Version No 1/April 2001-ADMIN.D2/FIN</w:t>
    </w:r>
  </w:p>
  <w:p w:rsidR="00567F01" w:rsidRDefault="00567F01">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600922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EE5B38"/>
    <w:lvl w:ilvl="0">
      <w:start w:val="1"/>
      <w:numFmt w:val="bullet"/>
      <w:pStyle w:val="ListNumber5"/>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E4C192E"/>
    <w:lvl w:ilvl="0">
      <w:start w:val="1"/>
      <w:numFmt w:val="bullet"/>
      <w:pStyle w:val="ListBullet5"/>
      <w:lvlText w:val=""/>
      <w:lvlJc w:val="left"/>
      <w:pPr>
        <w:tabs>
          <w:tab w:val="num" w:pos="360"/>
        </w:tabs>
        <w:ind w:left="360" w:hanging="360"/>
      </w:pPr>
      <w:rPr>
        <w:rFonts w:ascii="Symbol" w:hAnsi="Symbol" w:hint="default"/>
      </w:rPr>
    </w:lvl>
  </w:abstractNum>
  <w:abstractNum w:abstractNumId="3" w15:restartNumberingAfterBreak="0">
    <w:nsid w:val="06AC1402"/>
    <w:multiLevelType w:val="multilevel"/>
    <w:tmpl w:val="80E8D02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0172EFD8"/>
    <w:lvl w:ilvl="0">
      <w:start w:val="1"/>
      <w:numFmt w:val="decimal"/>
      <w:pStyle w:val="Heading1"/>
      <w:lvlText w:val="Article %1."/>
      <w:lvlJc w:val="left"/>
      <w:pPr>
        <w:tabs>
          <w:tab w:val="num" w:pos="1080"/>
        </w:tabs>
      </w:pPr>
      <w:rPr>
        <w:rFonts w:cs="Times New Roman"/>
      </w:rPr>
    </w:lvl>
    <w:lvl w:ilvl="1">
      <w:start w:val="1"/>
      <w:numFmt w:val="decimalZero"/>
      <w:pStyle w:val="NumPar2"/>
      <w:isLgl/>
      <w:lvlText w:val="%1.%2"/>
      <w:lvlJc w:val="left"/>
      <w:pPr>
        <w:tabs>
          <w:tab w:val="num" w:pos="36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567"/>
        </w:tabs>
        <w:ind w:left="567" w:hanging="567"/>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17"/>
  </w:num>
  <w:num w:numId="4">
    <w:abstractNumId w:val="11"/>
  </w:num>
  <w:num w:numId="5">
    <w:abstractNumId w:val="6"/>
  </w:num>
  <w:num w:numId="6">
    <w:abstractNumId w:val="10"/>
  </w:num>
  <w:num w:numId="7">
    <w:abstractNumId w:val="16"/>
  </w:num>
  <w:num w:numId="8">
    <w:abstractNumId w:val="18"/>
  </w:num>
  <w:num w:numId="9">
    <w:abstractNumId w:val="8"/>
  </w:num>
  <w:num w:numId="10">
    <w:abstractNumId w:val="15"/>
  </w:num>
  <w:num w:numId="11">
    <w:abstractNumId w:val="14"/>
  </w:num>
  <w:num w:numId="12">
    <w:abstractNumId w:val="12"/>
  </w:num>
  <w:num w:numId="13">
    <w:abstractNumId w:val="13"/>
  </w:num>
  <w:num w:numId="14">
    <w:abstractNumId w:val="5"/>
  </w:num>
  <w:num w:numId="15">
    <w:abstractNumId w:val="9"/>
  </w:num>
  <w:num w:numId="16">
    <w:abstractNumId w:val="4"/>
  </w:num>
  <w:num w:numId="17">
    <w:abstractNumId w:val="7"/>
  </w:num>
  <w:num w:numId="18">
    <w:abstractNumId w:val="19"/>
  </w:num>
  <w:num w:numId="19">
    <w:abstractNumId w:val="11"/>
  </w:num>
  <w:num w:numId="20">
    <w:abstractNumId w:val="6"/>
  </w:num>
  <w:num w:numId="21">
    <w:abstractNumId w:val="10"/>
  </w:num>
  <w:num w:numId="22">
    <w:abstractNumId w:val="16"/>
  </w:num>
  <w:num w:numId="23">
    <w:abstractNumId w:val="18"/>
  </w:num>
  <w:num w:numId="24">
    <w:abstractNumId w:val="8"/>
  </w:num>
  <w:num w:numId="25">
    <w:abstractNumId w:val="15"/>
  </w:num>
  <w:num w:numId="26">
    <w:abstractNumId w:val="14"/>
  </w:num>
  <w:num w:numId="27">
    <w:abstractNumId w:val="12"/>
  </w:num>
  <w:num w:numId="28">
    <w:abstractNumId w:val="13"/>
  </w:num>
  <w:num w:numId="29">
    <w:abstractNumId w:val="5"/>
  </w:num>
  <w:num w:numId="30">
    <w:abstractNumId w:val="9"/>
  </w:num>
  <w:num w:numId="31">
    <w:abstractNumId w:val="4"/>
  </w:num>
  <w:num w:numId="32">
    <w:abstractNumId w:val="7"/>
  </w:num>
  <w:num w:numId="33">
    <w:abstractNumId w:val="19"/>
  </w:num>
  <w:num w:numId="34">
    <w:abstractNumId w:val="5"/>
  </w:num>
  <w:num w:numId="35">
    <w:abstractNumId w:val="9"/>
  </w:num>
  <w:num w:numId="36">
    <w:abstractNumId w:val="4"/>
  </w:num>
  <w:num w:numId="37">
    <w:abstractNumId w:val="7"/>
  </w:num>
  <w:num w:numId="38">
    <w:abstractNumId w:val="19"/>
  </w:num>
  <w:num w:numId="39">
    <w:abstractNumId w:val="5"/>
  </w:num>
  <w:num w:numId="40">
    <w:abstractNumId w:val="9"/>
  </w:num>
  <w:num w:numId="41">
    <w:abstractNumId w:val="4"/>
  </w:num>
  <w:num w:numId="42">
    <w:abstractNumId w:val="7"/>
  </w:num>
  <w:num w:numId="43">
    <w:abstractNumId w:val="19"/>
  </w:num>
  <w:num w:numId="44">
    <w:abstractNumId w:val="5"/>
  </w:num>
  <w:num w:numId="45">
    <w:abstractNumId w:val="9"/>
  </w:num>
  <w:num w:numId="46">
    <w:abstractNumId w:val="4"/>
  </w:num>
  <w:num w:numId="47">
    <w:abstractNumId w:val="7"/>
  </w:num>
  <w:num w:numId="48">
    <w:abstractNumId w:val="19"/>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 w:name="Stamp" w:val="\\BXL-DOSSIERS\DOSSIERS\ADMIN\ADMIN-2001-00759\ADMIN-2001-00759-00-00-EN-TRA-00.DOC"/>
  </w:docVars>
  <w:rsids>
    <w:rsidRoot w:val="002B3414"/>
    <w:rsid w:val="00006C02"/>
    <w:rsid w:val="00042DF9"/>
    <w:rsid w:val="00081521"/>
    <w:rsid w:val="000B092F"/>
    <w:rsid w:val="001352EB"/>
    <w:rsid w:val="00156CB7"/>
    <w:rsid w:val="001645E6"/>
    <w:rsid w:val="00177560"/>
    <w:rsid w:val="00187418"/>
    <w:rsid w:val="001E5E02"/>
    <w:rsid w:val="001F2B81"/>
    <w:rsid w:val="00200EE9"/>
    <w:rsid w:val="00271664"/>
    <w:rsid w:val="00284DFB"/>
    <w:rsid w:val="002A1ADB"/>
    <w:rsid w:val="002B3414"/>
    <w:rsid w:val="002D0380"/>
    <w:rsid w:val="002D0CEB"/>
    <w:rsid w:val="003176AC"/>
    <w:rsid w:val="003211CA"/>
    <w:rsid w:val="0032363A"/>
    <w:rsid w:val="003277AC"/>
    <w:rsid w:val="00332CDC"/>
    <w:rsid w:val="0034239D"/>
    <w:rsid w:val="00356F14"/>
    <w:rsid w:val="0037246A"/>
    <w:rsid w:val="00385B92"/>
    <w:rsid w:val="00397D59"/>
    <w:rsid w:val="003A77C0"/>
    <w:rsid w:val="003C0B8E"/>
    <w:rsid w:val="003D4541"/>
    <w:rsid w:val="003E2719"/>
    <w:rsid w:val="003E59F0"/>
    <w:rsid w:val="003E7D87"/>
    <w:rsid w:val="00420F35"/>
    <w:rsid w:val="00441698"/>
    <w:rsid w:val="0044180D"/>
    <w:rsid w:val="004452E2"/>
    <w:rsid w:val="00473FDD"/>
    <w:rsid w:val="004778D1"/>
    <w:rsid w:val="00480361"/>
    <w:rsid w:val="00484D44"/>
    <w:rsid w:val="004A7B94"/>
    <w:rsid w:val="004C061C"/>
    <w:rsid w:val="00512053"/>
    <w:rsid w:val="00513240"/>
    <w:rsid w:val="00543156"/>
    <w:rsid w:val="00567F01"/>
    <w:rsid w:val="005737D0"/>
    <w:rsid w:val="005B4617"/>
    <w:rsid w:val="005B58EE"/>
    <w:rsid w:val="005C751D"/>
    <w:rsid w:val="005E6B1E"/>
    <w:rsid w:val="005F586C"/>
    <w:rsid w:val="00622B17"/>
    <w:rsid w:val="00680316"/>
    <w:rsid w:val="0069116A"/>
    <w:rsid w:val="00691FA1"/>
    <w:rsid w:val="00694DE0"/>
    <w:rsid w:val="006954DC"/>
    <w:rsid w:val="006A051A"/>
    <w:rsid w:val="006B2EFC"/>
    <w:rsid w:val="006B6F17"/>
    <w:rsid w:val="00704F89"/>
    <w:rsid w:val="00707DD7"/>
    <w:rsid w:val="00715037"/>
    <w:rsid w:val="007416AE"/>
    <w:rsid w:val="007538C6"/>
    <w:rsid w:val="007609EA"/>
    <w:rsid w:val="0076397D"/>
    <w:rsid w:val="007666D6"/>
    <w:rsid w:val="00775D0E"/>
    <w:rsid w:val="007773AE"/>
    <w:rsid w:val="00793AEB"/>
    <w:rsid w:val="00795E60"/>
    <w:rsid w:val="007A1F75"/>
    <w:rsid w:val="007B6F52"/>
    <w:rsid w:val="007F32DD"/>
    <w:rsid w:val="00807043"/>
    <w:rsid w:val="00807C0A"/>
    <w:rsid w:val="00822FCB"/>
    <w:rsid w:val="0082799E"/>
    <w:rsid w:val="00837C84"/>
    <w:rsid w:val="008A459C"/>
    <w:rsid w:val="008A5709"/>
    <w:rsid w:val="008B5586"/>
    <w:rsid w:val="008C0869"/>
    <w:rsid w:val="00922DDF"/>
    <w:rsid w:val="00927C9F"/>
    <w:rsid w:val="00943E64"/>
    <w:rsid w:val="00984332"/>
    <w:rsid w:val="00993582"/>
    <w:rsid w:val="00A048BB"/>
    <w:rsid w:val="00A15614"/>
    <w:rsid w:val="00A50B3E"/>
    <w:rsid w:val="00A73B58"/>
    <w:rsid w:val="00AC008B"/>
    <w:rsid w:val="00AE2733"/>
    <w:rsid w:val="00B02F4D"/>
    <w:rsid w:val="00B37F20"/>
    <w:rsid w:val="00B43911"/>
    <w:rsid w:val="00B465F6"/>
    <w:rsid w:val="00B759D2"/>
    <w:rsid w:val="00B9099B"/>
    <w:rsid w:val="00B9145F"/>
    <w:rsid w:val="00B92931"/>
    <w:rsid w:val="00BA5B14"/>
    <w:rsid w:val="00BF79D4"/>
    <w:rsid w:val="00C24DA8"/>
    <w:rsid w:val="00C24E10"/>
    <w:rsid w:val="00C344B9"/>
    <w:rsid w:val="00C50C00"/>
    <w:rsid w:val="00D22C44"/>
    <w:rsid w:val="00D30061"/>
    <w:rsid w:val="00D365FA"/>
    <w:rsid w:val="00D64644"/>
    <w:rsid w:val="00DA2263"/>
    <w:rsid w:val="00DA6A11"/>
    <w:rsid w:val="00DC0142"/>
    <w:rsid w:val="00DE3689"/>
    <w:rsid w:val="00E24E1E"/>
    <w:rsid w:val="00E26D0B"/>
    <w:rsid w:val="00E30C85"/>
    <w:rsid w:val="00E42C74"/>
    <w:rsid w:val="00E457CA"/>
    <w:rsid w:val="00E46FDB"/>
    <w:rsid w:val="00E57626"/>
    <w:rsid w:val="00E67AA2"/>
    <w:rsid w:val="00E73AC3"/>
    <w:rsid w:val="00E811DA"/>
    <w:rsid w:val="00EA11A0"/>
    <w:rsid w:val="00EE2DFA"/>
    <w:rsid w:val="00F074FB"/>
    <w:rsid w:val="00F22CD2"/>
    <w:rsid w:val="00F66E44"/>
    <w:rsid w:val="00F7022A"/>
    <w:rsid w:val="00F80175"/>
    <w:rsid w:val="00F96978"/>
    <w:rsid w:val="00FB2834"/>
    <w:rsid w:val="00FB7C64"/>
    <w:rsid w:val="00FD3617"/>
    <w:rsid w:val="00FF3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0"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link w:val="Text1Char"/>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 w:type="character" w:styleId="Hyperlink">
    <w:name w:val="Hyperlink"/>
    <w:basedOn w:val="DefaultParagraphFont"/>
    <w:uiPriority w:val="99"/>
    <w:unhideWhenUsed/>
    <w:locked/>
    <w:rsid w:val="000B092F"/>
    <w:rPr>
      <w:rFonts w:ascii="Times New Roman" w:hAnsi="Times New Roman"/>
      <w:color w:val="0000FF"/>
      <w:u w:val="single"/>
    </w:rPr>
  </w:style>
  <w:style w:type="paragraph" w:customStyle="1" w:styleId="StyleJustified">
    <w:name w:val="Style Justified"/>
    <w:basedOn w:val="Normal"/>
    <w:qFormat/>
    <w:rsid w:val="00FB7C64"/>
    <w:pPr>
      <w:spacing w:before="100" w:beforeAutospacing="1" w:after="100" w:afterAutospacing="1"/>
    </w:pPr>
    <w:rPr>
      <w:lang w:eastAsia="ko-KR"/>
    </w:rPr>
  </w:style>
  <w:style w:type="character" w:customStyle="1" w:styleId="Text1Char">
    <w:name w:val="Text 1 Char"/>
    <w:link w:val="Text1"/>
    <w:locked/>
    <w:rsid w:val="00993582"/>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498732">
      <w:marLeft w:val="0"/>
      <w:marRight w:val="0"/>
      <w:marTop w:val="0"/>
      <w:marBottom w:val="0"/>
      <w:divBdr>
        <w:top w:val="none" w:sz="0" w:space="0" w:color="auto"/>
        <w:left w:val="none" w:sz="0" w:space="0" w:color="auto"/>
        <w:bottom w:val="none" w:sz="0" w:space="0" w:color="auto"/>
        <w:right w:val="none" w:sz="0" w:space="0" w:color="auto"/>
      </w:divBdr>
    </w:div>
    <w:div w:id="14284987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ULISA.FINANCE@EULISA.EUROP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1948</Words>
  <Characters>10668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2017-06-26T15:15:00Z</dcterms:created>
  <dcterms:modified xsi:type="dcterms:W3CDTF">2017-07-04T08:08:00Z</dcterms:modified>
</cp:coreProperties>
</file>